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F5DC0"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STATEMENT:</w:t>
      </w:r>
    </w:p>
    <w:p w14:paraId="793C7E2A"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RATING: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QUESTION: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ABOUT:</w:t>
      </w:r>
    </w:p>
    <w:p w14:paraId="20C11549"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2A5A4718"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Announcement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text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approved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appraiser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p>
    <w:p w14:paraId="646638AF" w14:textId="10D63A80" w:rsidR="00532D6C" w:rsidRPr="00E84C88" w:rsidRDefault="00FF4E80" w:rsidP="00532D6C">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22.07.2024</w:t>
      </w:r>
      <w:r w:rsidR="00E84C88" w:rsidRPr="00E84C88">
        <w:rPr>
          <w:rFonts w:ascii="GHEA Grapalat" w:eastAsia="Times New Roman" w:hAnsi="GHEA Grapalat" w:cs="Arial"/>
          <w:sz w:val="20"/>
          <w:szCs w:val="20"/>
          <w:lang w:val="hy-AM"/>
        </w:rPr>
        <w:t xml:space="preserve"> </w:t>
      </w:r>
      <w:r w:rsidR="00532D6C" w:rsidRPr="00E84C88">
        <w:rPr>
          <w:rFonts w:ascii="Arial" w:eastAsia="Times New Roman" w:hAnsi="Arial" w:cs="Arial"/>
          <w:sz w:val="20"/>
          <w:szCs w:val="20"/>
          <w:lang w:val="af-ZA"/>
        </w:rPr>
        <w:t>_</w:t>
      </w:r>
      <w:r w:rsidR="00532D6C" w:rsidRPr="00E84C88">
        <w:rPr>
          <w:rFonts w:ascii="GHEA Grapalat" w:eastAsia="Times New Roman" w:hAnsi="GHEA Grapalat" w:cs="Times New Roman"/>
          <w:sz w:val="20"/>
          <w:szCs w:val="20"/>
          <w:lang w:val="af-ZA"/>
        </w:rPr>
        <w:t xml:space="preserve"> </w:t>
      </w:r>
      <w:r w:rsidR="00532D6C" w:rsidRPr="00E84C88">
        <w:rPr>
          <w:rFonts w:ascii="Arial" w:eastAsia="Times New Roman" w:hAnsi="Arial" w:cs="Arial"/>
          <w:sz w:val="20"/>
          <w:szCs w:val="20"/>
          <w:lang w:val="af-ZA"/>
        </w:rPr>
        <w:t xml:space="preserve">by decision No. </w:t>
      </w:r>
      <w:r w:rsidR="00532D6C" w:rsidRPr="00E84C88">
        <w:rPr>
          <w:rFonts w:ascii="GHEA Grapalat" w:eastAsia="Times New Roman" w:hAnsi="GHEA Grapalat" w:cs="Times New Roman"/>
          <w:sz w:val="20"/>
          <w:szCs w:val="20"/>
          <w:lang w:val="af-ZA"/>
        </w:rPr>
        <w:t xml:space="preserve">1 </w:t>
      </w:r>
    </w:p>
    <w:p w14:paraId="40999107"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5E5D9242" w14:textId="3A96628D"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of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code </w:t>
      </w:r>
      <w:r w:rsidRPr="00E84C88">
        <w:rPr>
          <w:rFonts w:ascii="GHEA Grapalat" w:eastAsia="Times New Roman" w:hAnsi="GHEA Grapalat" w:cs="Times New Roman"/>
          <w:sz w:val="20"/>
          <w:szCs w:val="20"/>
          <w:lang w:val="af-ZA"/>
        </w:rPr>
        <w:t xml:space="preserve">: </w:t>
      </w:r>
      <w:r w:rsidR="00FF4E80">
        <w:rPr>
          <w:rFonts w:ascii="Arial" w:eastAsia="Times New Roman" w:hAnsi="Arial" w:cs="Arial"/>
          <w:b/>
          <w:color w:val="000000"/>
          <w:sz w:val="20"/>
          <w:szCs w:val="27"/>
          <w:lang w:val="hy-AM"/>
        </w:rPr>
        <w:t>ԼՄ-ԹՀԿՏ-ԳՀԱՊՁԲ-24/08</w:t>
      </w:r>
      <w:r w:rsidRPr="00E84C88">
        <w:rPr>
          <w:rFonts w:ascii="GHEA Grapalat" w:eastAsia="Times New Roman" w:hAnsi="GHEA Grapalat" w:cs="Courier New"/>
          <w:color w:val="000000"/>
          <w:sz w:val="20"/>
          <w:szCs w:val="27"/>
          <w:lang w:val="af-ZA"/>
        </w:rPr>
        <w:t> </w:t>
      </w:r>
      <w:r w:rsidRPr="00E84C88">
        <w:rPr>
          <w:rFonts w:ascii="GHEA Grapalat" w:eastAsia="Times New Roman" w:hAnsi="GHEA Grapalat" w:cs="Times New Roman"/>
          <w:sz w:val="20"/>
          <w:szCs w:val="20"/>
          <w:u w:val="single"/>
          <w:lang w:val="af-ZA"/>
        </w:rPr>
        <w:t xml:space="preserve">        </w:t>
      </w:r>
    </w:p>
    <w:p w14:paraId="46C0CA37"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p>
    <w:p w14:paraId="6D1A6A75"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 xml:space="preserve">Client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b/>
          <w:sz w:val="20"/>
          <w:szCs w:val="20"/>
          <w:lang w:val="hy-AM"/>
        </w:rPr>
        <w:t>Tumanyan</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urban</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community</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utility</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economy</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sz w:val="20"/>
          <w:szCs w:val="20"/>
          <w:lang w:val="af-ZA"/>
        </w:rPr>
        <w:t xml:space="preserve">The </w:t>
      </w:r>
      <w:r w:rsidRPr="00E84C88">
        <w:rPr>
          <w:rFonts w:ascii="Arial" w:eastAsia="Times New Roman" w:hAnsi="Arial" w:cs="Arial"/>
          <w:b/>
          <w:sz w:val="20"/>
          <w:szCs w:val="20"/>
          <w:lang w:val="hy-AM"/>
        </w:rPr>
        <w:t xml:space="preserve">NAOC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hy-AM"/>
        </w:rPr>
        <w:t xml:space="preserve">which </w:t>
      </w:r>
      <w:r w:rsidRPr="00E84C88">
        <w:rPr>
          <w:rFonts w:ascii="GHEA Grapalat" w:eastAsia="Times New Roman" w:hAnsi="GHEA Grapalat" w:cs="Times New Roman"/>
          <w:sz w:val="20"/>
          <w:szCs w:val="20"/>
          <w:lang w:val="af-ZA"/>
        </w:rPr>
        <w:t xml:space="preserve">_ </w:t>
      </w:r>
      <w:r w:rsidRPr="00E84C88">
        <w:rPr>
          <w:rFonts w:ascii="Arial" w:eastAsia="Times New Roman" w:hAnsi="Arial" w:cs="Arial"/>
          <w:sz w:val="20"/>
          <w:szCs w:val="20"/>
          <w:lang w:val="af-ZA"/>
        </w:rPr>
        <w:t>located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hy-AM"/>
        </w:rPr>
        <w:t>Tumanyan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community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b/>
          <w:sz w:val="20"/>
          <w:szCs w:val="20"/>
          <w:lang w:val="hy-AM"/>
        </w:rPr>
        <w:t>Central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street</w:t>
      </w:r>
      <w:r w:rsidRPr="00E84C88">
        <w:rPr>
          <w:rFonts w:ascii="GHEA Grapalat" w:eastAsia="Calibri" w:hAnsi="GHEA Grapalat" w:cs="Times New Roman"/>
          <w:sz w:val="20"/>
          <w:szCs w:val="20"/>
          <w:lang w:val="es-ES"/>
        </w:rPr>
        <w:t xml:space="preserve"> </w:t>
      </w:r>
      <w:r w:rsidRPr="00E84C88">
        <w:rPr>
          <w:rFonts w:ascii="GHEA Grapalat" w:eastAsia="Times New Roman" w:hAnsi="GHEA Grapalat" w:cs="Arial"/>
          <w:b/>
          <w:sz w:val="20"/>
          <w:szCs w:val="20"/>
          <w:lang w:val="hy-AM"/>
        </w:rPr>
        <w:t xml:space="preserve">1 </w:t>
      </w:r>
      <w:r w:rsidRPr="00E84C88">
        <w:rPr>
          <w:rFonts w:ascii="Arial" w:eastAsia="Times New Roman" w:hAnsi="Arial" w:cs="Arial"/>
          <w:sz w:val="20"/>
          <w:szCs w:val="20"/>
          <w:lang w:val="hy-AM"/>
        </w:rPr>
        <w:t>building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af-ZA"/>
        </w:rPr>
        <w:t xml:space="preserve">at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announcement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quote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question </w:t>
      </w:r>
      <w:r w:rsidRPr="00E84C88">
        <w:rPr>
          <w:rFonts w:ascii="GHEA Grapalat" w:eastAsia="Times New Roman" w:hAnsi="GHEA Grapalat" w:cs="Times New Roman"/>
          <w:sz w:val="20"/>
          <w:szCs w:val="20"/>
          <w:lang w:val="af-ZA"/>
        </w:rPr>
        <w:t xml:space="preserve">which </w:t>
      </w:r>
      <w:r w:rsidRPr="00E84C88">
        <w:rPr>
          <w:rFonts w:ascii="Arial" w:eastAsia="Times New Roman" w:hAnsi="Arial" w:cs="Arial"/>
          <w:sz w:val="20"/>
          <w:szCs w:val="20"/>
          <w:lang w:val="af-ZA"/>
        </w:rPr>
        <w:t>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 being implemented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one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in phase </w:t>
      </w:r>
      <w:r w:rsidRPr="00E84C88">
        <w:rPr>
          <w:rFonts w:ascii="GHEA Grapalat" w:eastAsia="Times New Roman" w:hAnsi="GHEA Grapalat" w:cs="Times New Roman"/>
          <w:sz w:val="20"/>
          <w:szCs w:val="20"/>
          <w:lang w:val="af-ZA"/>
        </w:rPr>
        <w:t>.</w:t>
      </w:r>
    </w:p>
    <w:p w14:paraId="2972F979" w14:textId="77777777" w:rsidR="00532D6C" w:rsidRPr="00E84C88" w:rsidRDefault="00532D6C" w:rsidP="00532D6C">
      <w:pPr>
        <w:spacing w:after="0" w:line="240" w:lineRule="auto"/>
        <w:jc w:val="both"/>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ab/>
      </w:r>
      <w:bookmarkStart w:id="0" w:name="_Hlk23167417"/>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procedure</w:t>
      </w:r>
      <w:bookmarkEnd w:id="0"/>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as a result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hy-AM"/>
        </w:rPr>
        <w:t>selected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established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 order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will be offered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seal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b/>
          <w:sz w:val="20"/>
          <w:szCs w:val="20"/>
          <w:lang w:val="hy-AM"/>
        </w:rPr>
        <w:t>diesel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fuel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supply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contract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hereinafter </w:t>
      </w:r>
      <w:r w:rsidRPr="00E84C88">
        <w:rPr>
          <w:rFonts w:ascii="GHEA Grapalat" w:eastAsia="Times New Roman" w:hAnsi="GHEA Grapalat" w:cs="Times New Roman"/>
          <w:sz w:val="20"/>
          <w:szCs w:val="20"/>
          <w:lang w:val="af-ZA"/>
        </w:rPr>
        <w:t xml:space="preserve">referred to as </w:t>
      </w:r>
      <w:r w:rsidRPr="00E84C88">
        <w:rPr>
          <w:rFonts w:ascii="Arial" w:eastAsia="Times New Roman" w:hAnsi="Arial" w:cs="Arial"/>
          <w:sz w:val="20"/>
          <w:szCs w:val="20"/>
          <w:lang w:val="af-ZA"/>
        </w:rPr>
        <w:t xml:space="preserve">contract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t>
      </w:r>
      <w:r w:rsidRPr="00E84C88">
        <w:rPr>
          <w:rFonts w:ascii="GHEA Grapalat" w:eastAsia="Times New Roman" w:hAnsi="GHEA Grapalat" w:cs="Times New Roman"/>
          <w:sz w:val="20"/>
          <w:szCs w:val="20"/>
          <w:lang w:val="af-ZA"/>
        </w:rPr>
        <w:t xml:space="preserve"> </w:t>
      </w:r>
    </w:p>
    <w:p w14:paraId="3AD9713F" w14:textId="77777777" w:rsidR="00532D6C" w:rsidRPr="00E84C88" w:rsidRDefault="00532D6C" w:rsidP="00532D6C">
      <w:pPr>
        <w:spacing w:after="0" w:line="240" w:lineRule="auto"/>
        <w:jc w:val="both"/>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ab/>
      </w:r>
      <w:r w:rsidRPr="00E84C88">
        <w:rPr>
          <w:rFonts w:ascii="Arial" w:eastAsia="Times New Roman" w:hAnsi="Arial" w:cs="Arial"/>
          <w:sz w:val="20"/>
          <w:szCs w:val="20"/>
          <w:lang w:val="af-ZA"/>
        </w:rPr>
        <w:t>Shopping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about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RA:</w:t>
      </w:r>
      <w:r w:rsidRPr="00E84C88">
        <w:rPr>
          <w:rFonts w:ascii="GHEA Grapalat" w:eastAsia="Times New Roman" w:hAnsi="GHEA Grapalat" w:cs="Times New Roman"/>
          <w:sz w:val="20"/>
          <w:szCs w:val="20"/>
          <w:lang w:val="af-ZA"/>
        </w:rPr>
        <w:t xml:space="preserve"> 7 </w:t>
      </w:r>
      <w:r w:rsidRPr="00E84C88">
        <w:rPr>
          <w:rFonts w:ascii="Arial" w:eastAsia="Times New Roman" w:hAnsi="Arial" w:cs="Arial"/>
          <w:sz w:val="20"/>
          <w:szCs w:val="20"/>
          <w:lang w:val="af-ZA"/>
        </w:rPr>
        <w:t>of the law</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article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according to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person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independent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foreign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physical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person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organization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citizenship</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without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person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be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from the circumstance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has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equal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right </w:t>
      </w:r>
      <w:r w:rsidRPr="00E84C88">
        <w:rPr>
          <w:rFonts w:ascii="GHEA Grapalat" w:eastAsia="Times New Roman" w:hAnsi="GHEA Grapalat" w:cs="Times New Roman"/>
          <w:sz w:val="20"/>
          <w:szCs w:val="20"/>
          <w:lang w:val="af-ZA"/>
        </w:rPr>
        <w:t>_</w:t>
      </w:r>
    </w:p>
    <w:p w14:paraId="42DA5301"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right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without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persons </w:t>
      </w:r>
      <w:r w:rsidRPr="00E84C88">
        <w:rPr>
          <w:rFonts w:ascii="GHEA Grapalat" w:eastAsia="Times New Roman" w:hAnsi="GHEA Grapalat" w:cs="Times New Roman"/>
          <w:sz w:val="20"/>
          <w:szCs w:val="20"/>
          <w:lang w:val="af-ZA"/>
        </w:rPr>
        <w:t xml:space="preserve">as </w:t>
      </w:r>
      <w:r w:rsidRPr="00E84C88">
        <w:rPr>
          <w:rFonts w:ascii="Arial" w:eastAsia="Times New Roman" w:hAnsi="Arial" w:cs="Arial"/>
          <w:sz w:val="20"/>
          <w:szCs w:val="20"/>
          <w:lang w:val="af-ZA"/>
        </w:rPr>
        <w:t>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also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participants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presentable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conditions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established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procedure</w:t>
      </w:r>
      <w:r w:rsidRPr="00E84C88">
        <w:rPr>
          <w:rFonts w:ascii="GHEA Grapalat" w:eastAsia="Times New Roman" w:hAnsi="GHEA Grapalat" w:cs="Times New Roman"/>
          <w:sz w:val="20"/>
          <w:szCs w:val="20"/>
          <w:lang w:val="af-ZA"/>
        </w:rPr>
        <w:t xml:space="preserve"> by </w:t>
      </w:r>
      <w:r w:rsidRPr="00E84C88">
        <w:rPr>
          <w:rFonts w:ascii="Arial" w:eastAsia="Times New Roman" w:hAnsi="Arial" w:cs="Arial"/>
          <w:sz w:val="20"/>
          <w:szCs w:val="20"/>
          <w:lang w:val="af-ZA"/>
        </w:rPr>
        <w:t>invitation</w:t>
      </w:r>
    </w:p>
    <w:p w14:paraId="4CAF3464"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Selected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determined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bookmarkStart w:id="1" w:name="_Hlk23167512"/>
      <w:r w:rsidRPr="00E84C88">
        <w:rPr>
          <w:rFonts w:ascii="Arial" w:eastAsia="Times New Roman" w:hAnsi="Arial" w:cs="Arial"/>
          <w:sz w:val="20"/>
          <w:szCs w:val="20"/>
          <w:lang w:val="af-ZA"/>
        </w:rPr>
        <w:t>no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price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terms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enough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Estimated</w:t>
      </w:r>
      <w:r w:rsidRPr="00E84C88">
        <w:rPr>
          <w:rFonts w:ascii="GHEA Grapalat" w:eastAsia="Times New Roman" w:hAnsi="GHEA Grapalat" w:cs="Times New Roman"/>
          <w:sz w:val="20"/>
          <w:szCs w:val="20"/>
          <w:lang w:val="af-ZA"/>
        </w:rPr>
        <w:t xml:space="preserve"> </w:t>
      </w:r>
      <w:bookmarkEnd w:id="1"/>
      <w:r w:rsidRPr="00E84C88">
        <w:rPr>
          <w:rFonts w:ascii="Arial" w:eastAsia="Times New Roman" w:hAnsi="Arial" w:cs="Arial"/>
          <w:sz w:val="20"/>
          <w:szCs w:val="20"/>
          <w:lang w:val="af-ZA"/>
        </w:rPr>
        <w:t>applications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 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participants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of the number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minimum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price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offer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 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preference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give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 principle.</w:t>
      </w:r>
      <w:r w:rsidRPr="00E84C88">
        <w:rPr>
          <w:rFonts w:ascii="GHEA Grapalat" w:eastAsia="Times New Roman" w:hAnsi="GHEA Grapalat" w:cs="Times New Roman"/>
          <w:sz w:val="20"/>
          <w:szCs w:val="20"/>
          <w:lang w:val="af-ZA"/>
        </w:rPr>
        <w:t xml:space="preserve"> </w:t>
      </w:r>
    </w:p>
    <w:p w14:paraId="7879B0CC" w14:textId="502DF9E5"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of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paper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necessary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apply</w:t>
      </w:r>
      <w:r w:rsidRPr="00E84C88">
        <w:rPr>
          <w:rFonts w:ascii="GHEA Grapalat" w:eastAsia="Times New Roman" w:hAnsi="GHEA Grapalat" w:cs="Times New Roman"/>
          <w:sz w:val="20"/>
          <w:szCs w:val="20"/>
          <w:lang w:val="af-ZA"/>
        </w:rPr>
        <w:t xml:space="preserve"> to </w:t>
      </w:r>
      <w:r w:rsidRPr="00E84C88">
        <w:rPr>
          <w:rFonts w:ascii="Arial" w:eastAsia="Times New Roman" w:hAnsi="Arial" w:cs="Arial"/>
          <w:sz w:val="20"/>
          <w:szCs w:val="20"/>
          <w:lang w:val="af-ZA"/>
        </w:rPr>
        <w:t>the customer until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statement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publication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 the date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counting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in which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paper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customer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 writing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Client: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paper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free of charge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such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requirement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first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working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the day </w:t>
      </w:r>
      <w:r w:rsidRPr="00E84C88">
        <w:rPr>
          <w:rFonts w:ascii="GHEA Grapalat" w:eastAsia="Times New Roman" w:hAnsi="GHEA Grapalat" w:cs="Times New Roman"/>
          <w:sz w:val="20"/>
          <w:szCs w:val="20"/>
          <w:lang w:val="af-ZA"/>
        </w:rPr>
        <w:t>:</w:t>
      </w:r>
    </w:p>
    <w:p w14:paraId="6F808575"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Electronic</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provide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demand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case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customer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free of charge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of invitation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electronic</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on the day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working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day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during.</w:t>
      </w:r>
      <w:r w:rsidRPr="00E84C88">
        <w:rPr>
          <w:rFonts w:ascii="GHEA Grapalat" w:eastAsia="Times New Roman" w:hAnsi="GHEA Grapalat" w:cs="Times New Roman"/>
          <w:sz w:val="20"/>
          <w:szCs w:val="20"/>
          <w:lang w:val="af-ZA"/>
        </w:rPr>
        <w:t xml:space="preserve"> </w:t>
      </w:r>
    </w:p>
    <w:p w14:paraId="308CC361"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not getting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restriction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of the participant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herewith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right.</w:t>
      </w:r>
      <w:r w:rsidRPr="00E84C88">
        <w:rPr>
          <w:rFonts w:ascii="GHEA Grapalat" w:eastAsia="Times New Roman" w:hAnsi="GHEA Grapalat" w:cs="Times New Roman"/>
          <w:sz w:val="20"/>
          <w:szCs w:val="20"/>
          <w:lang w:val="af-ZA"/>
        </w:rPr>
        <w:t xml:space="preserve"> </w:t>
      </w:r>
    </w:p>
    <w:p w14:paraId="23302D0B" w14:textId="27C6F94E"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participation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applications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necessary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eastAsia="ru-RU"/>
        </w:rPr>
        <w:t xml:space="preserve">    </w:t>
      </w:r>
      <w:r w:rsidRPr="00E84C88">
        <w:rPr>
          <w:rFonts w:ascii="Arial" w:eastAsia="Times New Roman" w:hAnsi="Arial" w:cs="Arial"/>
          <w:sz w:val="20"/>
          <w:szCs w:val="20"/>
          <w:lang w:val="af-ZA"/>
        </w:rPr>
        <w:t>Tumanyan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community </w:t>
      </w:r>
      <w:r w:rsidRPr="00E84C88">
        <w:rPr>
          <w:rFonts w:ascii="GHEA Grapalat" w:eastAsia="Times New Roman" w:hAnsi="GHEA Grapalat" w:cs="Times New Roman"/>
          <w:sz w:val="20"/>
          <w:szCs w:val="20"/>
          <w:lang w:val="af-ZA"/>
        </w:rPr>
        <w: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b/>
          <w:sz w:val="20"/>
          <w:szCs w:val="20"/>
          <w:lang w:val="af-ZA"/>
        </w:rPr>
        <w:t xml:space="preserve">c </w:t>
      </w:r>
      <w:r w:rsidRPr="00E84C88">
        <w:rPr>
          <w:rFonts w:ascii="GHEA Grapalat" w:eastAsia="Times New Roman" w:hAnsi="GHEA Grapalat" w:cs="Times New Roman"/>
          <w:b/>
          <w:sz w:val="20"/>
          <w:szCs w:val="20"/>
          <w:lang w:val="af-ZA"/>
        </w:rPr>
        <w:t>.</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af-ZA"/>
        </w:rPr>
        <w:t xml:space="preserve">Tumanyan </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Central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 xml:space="preserve">street </w:t>
      </w:r>
      <w:r w:rsidRPr="00E84C88">
        <w:rPr>
          <w:rFonts w:ascii="GHEA Grapalat" w:eastAsia="Times New Roman" w:hAnsi="GHEA Grapalat" w:cs="Arial"/>
          <w:b/>
          <w:sz w:val="20"/>
          <w:szCs w:val="20"/>
          <w:lang w:val="hy-AM"/>
        </w:rPr>
        <w:t xml:space="preserve">1 </w:t>
      </w:r>
      <w:r w:rsidRPr="00E84C88">
        <w:rPr>
          <w:rFonts w:ascii="Arial" w:eastAsia="Times New Roman" w:hAnsi="Arial" w:cs="Arial"/>
          <w:b/>
          <w:sz w:val="20"/>
          <w:szCs w:val="20"/>
          <w:lang w:val="hy-AM"/>
        </w:rPr>
        <w:t>building</w:t>
      </w:r>
      <w:r w:rsidRPr="00E84C88">
        <w:rPr>
          <w:rFonts w:ascii="GHEA Grapalat" w:eastAsia="Calibri" w:hAnsi="GHEA Grapalat" w:cs="Times New Roman"/>
          <w:sz w:val="20"/>
          <w:szCs w:val="20"/>
          <w:lang w:val="es-ES"/>
        </w:rPr>
        <w:t xml:space="preserve">  </w:t>
      </w:r>
      <w:r w:rsidRPr="00E84C88">
        <w:rPr>
          <w:rFonts w:ascii="Arial" w:eastAsia="Times New Roman" w:hAnsi="Arial" w:cs="Arial"/>
          <w:sz w:val="20"/>
          <w:szCs w:val="20"/>
          <w:lang w:val="af-ZA"/>
        </w:rPr>
        <w:t xml:space="preserve">to the address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documentary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form</w:t>
      </w:r>
      <w:r w:rsidRPr="00E84C88">
        <w:rPr>
          <w:rFonts w:ascii="GHEA Grapalat" w:eastAsia="Times New Roman" w:hAnsi="GHEA Grapalat" w:cs="Times New Roman"/>
          <w:sz w:val="20"/>
          <w:szCs w:val="20"/>
          <w:lang w:val="af-ZA" w:eastAsia="ru-RU"/>
        </w:rPr>
        <w:t xml:space="preserve"> </w:t>
      </w:r>
      <w:r w:rsidRPr="00E84C88">
        <w:rPr>
          <w:rFonts w:ascii="Arial" w:eastAsia="Times New Roman" w:hAnsi="Arial" w:cs="Arial"/>
          <w:sz w:val="20"/>
          <w:szCs w:val="20"/>
          <w:lang w:val="af-ZA"/>
        </w:rPr>
        <w:t>until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statement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publication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 the date</w:t>
      </w:r>
      <w:r w:rsidRPr="00E84C88">
        <w:rPr>
          <w:rFonts w:ascii="GHEA Grapalat" w:eastAsia="Times New Roman" w:hAnsi="GHEA Grapalat" w:cs="Times New Roman"/>
          <w:sz w:val="20"/>
          <w:szCs w:val="20"/>
          <w:lang w:val="af-ZA"/>
        </w:rPr>
        <w:t xml:space="preserve"> </w:t>
      </w:r>
      <w:r w:rsidR="003242D7" w:rsidRPr="00E84C88">
        <w:rPr>
          <w:rFonts w:ascii="Arial" w:eastAsia="Times New Roman" w:hAnsi="Arial" w:cs="Arial"/>
          <w:sz w:val="20"/>
          <w:szCs w:val="20"/>
          <w:lang w:val="hy-AM"/>
        </w:rPr>
        <w:t xml:space="preserve">on </w:t>
      </w:r>
      <w:r w:rsidR="00FF4E80">
        <w:rPr>
          <w:rFonts w:ascii="Arial" w:eastAsia="Times New Roman" w:hAnsi="Arial" w:cs="Arial"/>
          <w:sz w:val="20"/>
          <w:szCs w:val="20"/>
          <w:lang w:val="hy-AM"/>
        </w:rPr>
        <w:t>29.07.2024</w:t>
      </w:r>
      <w:r w:rsidR="003242D7" w:rsidRPr="00E84C88">
        <w:rPr>
          <w:rFonts w:ascii="GHEA Grapalat" w:eastAsia="Times New Roman" w:hAnsi="GHEA Grapalat" w:cs="Arial"/>
          <w:sz w:val="20"/>
          <w:szCs w:val="20"/>
          <w:lang w:val="hy-AM"/>
        </w:rPr>
        <w:t xml:space="preserve"> </w:t>
      </w:r>
      <w:r w:rsidRPr="00E84C88">
        <w:rPr>
          <w:rFonts w:ascii="GHEA Grapalat" w:eastAsia="Times New Roman" w:hAnsi="GHEA Grapalat" w:cs="Times New Roman"/>
          <w:sz w:val="20"/>
          <w:szCs w:val="20"/>
          <w:lang w:val="af-ZA"/>
        </w:rPr>
        <w:t xml:space="preserve"> </w:t>
      </w:r>
      <w:r w:rsidRPr="00E84C88">
        <w:rPr>
          <w:rFonts w:ascii="GHEA Grapalat" w:eastAsia="Times New Roman" w:hAnsi="GHEA Grapalat" w:cs="Times New Roman"/>
          <w:sz w:val="20"/>
          <w:szCs w:val="20"/>
          <w:u w:val="single"/>
          <w:lang w:val="af-ZA"/>
        </w:rPr>
        <w:t>1</w:t>
      </w:r>
      <w:r w:rsidR="00FF4E80">
        <w:rPr>
          <w:rFonts w:ascii="GHEA Grapalat" w:eastAsia="Times New Roman" w:hAnsi="GHEA Grapalat" w:cs="Times New Roman"/>
          <w:sz w:val="20"/>
          <w:szCs w:val="20"/>
          <w:u w:val="single"/>
          <w:lang w:val="af-ZA"/>
        </w:rPr>
        <w:t>5</w:t>
      </w:r>
      <w:r w:rsidRPr="00E84C88">
        <w:rPr>
          <w:rFonts w:ascii="GHEA Grapalat" w:eastAsia="Times New Roman" w:hAnsi="GHEA Grapalat" w:cs="Times New Roman"/>
          <w:sz w:val="20"/>
          <w:szCs w:val="20"/>
          <w:u w:val="single"/>
          <w:lang w:val="af-ZA"/>
        </w:rPr>
        <w:t xml:space="preserve">:00 </w:t>
      </w:r>
      <w:r w:rsidRPr="00E84C88">
        <w:rPr>
          <w:rFonts w:ascii="GHEA Grapalat" w:eastAsia="Times New Roman" w:hAnsi="GHEA Grapalat" w:cs="Times New Roman"/>
          <w:sz w:val="20"/>
          <w:szCs w:val="20"/>
          <w:lang w:val="af-ZA"/>
        </w:rPr>
        <w:t xml:space="preserve">p.m. </w:t>
      </w:r>
      <w:r w:rsidRPr="00E84C88">
        <w:rPr>
          <w:rFonts w:ascii="Arial" w:eastAsia="Times New Roman" w:hAnsi="Arial" w:cs="Arial"/>
          <w:sz w:val="20"/>
          <w:szCs w:val="20"/>
          <w:lang w:val="af-ZA"/>
        </w:rPr>
        <w:t xml:space="preserve">_ </w:t>
      </w:r>
      <w:r w:rsidRPr="00E84C88">
        <w:rPr>
          <w:rFonts w:ascii="GHEA Grapalat" w:eastAsia="Times New Roman" w:hAnsi="GHEA Grapalat" w:cs="Times New Roman"/>
          <w:sz w:val="20"/>
          <w:szCs w:val="20"/>
          <w:lang w:val="af-ZA"/>
        </w:rPr>
        <w:t>_</w:t>
      </w:r>
    </w:p>
    <w:p w14:paraId="0A3CB972"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 xml:space="preserve">Applications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 Armenian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besides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you can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also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english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or</w:t>
      </w:r>
      <w:r w:rsidRPr="00E84C88">
        <w:rPr>
          <w:rFonts w:ascii="GHEA Grapalat" w:eastAsia="Times New Roman" w:hAnsi="GHEA Grapalat" w:cs="Times New Roman"/>
          <w:sz w:val="20"/>
          <w:szCs w:val="20"/>
          <w:lang w:val="af-ZA"/>
        </w:rPr>
        <w:t xml:space="preserve"> in </w:t>
      </w:r>
      <w:r w:rsidRPr="00E84C88">
        <w:rPr>
          <w:rFonts w:ascii="Arial" w:eastAsia="Times New Roman" w:hAnsi="Arial" w:cs="Arial"/>
          <w:sz w:val="20"/>
          <w:szCs w:val="20"/>
          <w:lang w:val="af-ZA"/>
        </w:rPr>
        <w:t>Russian</w:t>
      </w:r>
    </w:p>
    <w:p w14:paraId="56A2F19A" w14:textId="4B1FF4F8" w:rsidR="00532D6C" w:rsidRPr="00E84C88" w:rsidRDefault="00532D6C" w:rsidP="00532D6C">
      <w:pPr>
        <w:spacing w:after="0" w:line="240" w:lineRule="auto"/>
        <w:ind w:firstLine="708"/>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Applications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opening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place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will have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Tumanyan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community </w:t>
      </w:r>
      <w:r w:rsidRPr="00E84C88">
        <w:rPr>
          <w:rFonts w:ascii="GHEA Grapalat" w:eastAsia="Times New Roman" w:hAnsi="GHEA Grapalat" w:cs="Times New Roman"/>
          <w:sz w:val="20"/>
          <w:szCs w:val="20"/>
          <w:lang w:val="af-ZA"/>
        </w:rPr>
        <w:t>,</w:t>
      </w:r>
      <w:r w:rsidR="001A3021" w:rsidRPr="00E84C88">
        <w:rPr>
          <w:rFonts w:ascii="GHEA Grapalat" w:eastAsia="Times New Roman" w:hAnsi="GHEA Grapalat" w:cs="Times New Roman"/>
          <w:sz w:val="20"/>
          <w:szCs w:val="20"/>
          <w:lang w:val="hy-AM"/>
        </w:rPr>
        <w:t xml:space="preserve">                </w:t>
      </w:r>
      <w:r w:rsidRPr="00E84C88">
        <w:rPr>
          <w:rFonts w:ascii="Arial" w:eastAsia="Times New Roman" w:hAnsi="Arial" w:cs="Arial"/>
          <w:b/>
          <w:sz w:val="20"/>
          <w:szCs w:val="20"/>
          <w:lang w:val="af-ZA"/>
        </w:rPr>
        <w:t xml:space="preserve">c </w:t>
      </w:r>
      <w:r w:rsidRPr="00E84C88">
        <w:rPr>
          <w:rFonts w:ascii="GHEA Grapalat" w:eastAsia="Times New Roman" w:hAnsi="GHEA Grapalat" w:cs="Times New Roman"/>
          <w:b/>
          <w:sz w:val="20"/>
          <w:szCs w:val="20"/>
          <w:lang w:val="af-ZA"/>
        </w:rPr>
        <w:t>.</w:t>
      </w:r>
      <w:r w:rsidR="001A3021"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af-ZA"/>
        </w:rPr>
        <w:t>Tumanyan</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Central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 xml:space="preserve">street </w:t>
      </w:r>
      <w:r w:rsidRPr="00E84C88">
        <w:rPr>
          <w:rFonts w:ascii="GHEA Grapalat" w:eastAsia="Times New Roman" w:hAnsi="GHEA Grapalat" w:cs="Arial"/>
          <w:b/>
          <w:sz w:val="20"/>
          <w:szCs w:val="20"/>
          <w:lang w:val="hy-AM"/>
        </w:rPr>
        <w:t xml:space="preserve">1 </w:t>
      </w:r>
      <w:r w:rsidRPr="00E84C88">
        <w:rPr>
          <w:rFonts w:ascii="Arial" w:eastAsia="Times New Roman" w:hAnsi="Arial" w:cs="Arial"/>
          <w:b/>
          <w:sz w:val="20"/>
          <w:szCs w:val="20"/>
          <w:lang w:val="hy-AM"/>
        </w:rPr>
        <w:t>building</w:t>
      </w:r>
      <w:r w:rsidRPr="00E84C88">
        <w:rPr>
          <w:rFonts w:ascii="GHEA Grapalat" w:eastAsia="Calibri" w:hAnsi="GHEA Grapalat" w:cs="Times New Roman"/>
          <w:sz w:val="20"/>
          <w:szCs w:val="20"/>
          <w:lang w:val="es-ES"/>
        </w:rPr>
        <w:t xml:space="preserve">  </w:t>
      </w:r>
      <w:r w:rsidRPr="00E84C88">
        <w:rPr>
          <w:rFonts w:ascii="Arial" w:eastAsia="Times New Roman" w:hAnsi="Arial" w:cs="Arial"/>
          <w:sz w:val="20"/>
          <w:szCs w:val="20"/>
          <w:lang w:val="af-ZA"/>
        </w:rPr>
        <w:t>at the address</w:t>
      </w:r>
      <w:r w:rsidRPr="00E84C88">
        <w:rPr>
          <w:rFonts w:ascii="GHEA Grapalat" w:eastAsia="Times New Roman" w:hAnsi="GHEA Grapalat" w:cs="Times New Roman"/>
          <w:sz w:val="20"/>
          <w:szCs w:val="20"/>
          <w:lang w:val="af-ZA"/>
        </w:rPr>
        <w:t xml:space="preserve"> </w:t>
      </w:r>
      <w:r w:rsidR="00FF4E80">
        <w:rPr>
          <w:rFonts w:ascii="GHEA Grapalat" w:eastAsia="Times New Roman" w:hAnsi="GHEA Grapalat" w:cs="Times New Roman"/>
          <w:b/>
          <w:sz w:val="20"/>
          <w:szCs w:val="20"/>
          <w:lang w:val="hy-AM"/>
        </w:rPr>
        <w:t>29</w:t>
      </w:r>
      <w:r w:rsidR="00BA2E5B">
        <w:rPr>
          <w:rFonts w:ascii="GHEA Grapalat" w:eastAsia="Times New Roman" w:hAnsi="GHEA Grapalat" w:cs="Times New Roman"/>
          <w:b/>
          <w:sz w:val="20"/>
          <w:szCs w:val="20"/>
          <w:lang w:val="hy-AM"/>
        </w:rPr>
        <w:t>․</w:t>
      </w:r>
      <w:r w:rsidR="00FF4E80">
        <w:rPr>
          <w:rFonts w:ascii="GHEA Grapalat" w:eastAsia="Times New Roman" w:hAnsi="GHEA Grapalat" w:cs="Times New Roman"/>
          <w:b/>
          <w:sz w:val="20"/>
          <w:szCs w:val="20"/>
          <w:lang w:val="hy-AM"/>
        </w:rPr>
        <w:t>07.</w:t>
      </w:r>
      <w:r w:rsidR="00BA2E5B">
        <w:rPr>
          <w:rFonts w:ascii="GHEA Grapalat" w:eastAsia="Times New Roman" w:hAnsi="GHEA Grapalat" w:cs="Times New Roman"/>
          <w:b/>
          <w:sz w:val="20"/>
          <w:szCs w:val="20"/>
          <w:lang w:val="hy-AM"/>
        </w:rPr>
        <w:t>2024</w:t>
      </w:r>
      <w:r w:rsidR="001A3021" w:rsidRPr="00E84C88">
        <w:rPr>
          <w:rFonts w:ascii="GHEA Grapalat" w:eastAsia="Times New Roman" w:hAnsi="GHEA Grapalat" w:cs="Times New Roman"/>
          <w:b/>
          <w:sz w:val="20"/>
          <w:szCs w:val="20"/>
          <w:lang w:val="hy-AM"/>
        </w:rPr>
        <w:t xml:space="preserve"> </w:t>
      </w:r>
      <w:r w:rsidR="003242D7" w:rsidRPr="00E84C88">
        <w:rPr>
          <w:rFonts w:ascii="Cambria Math" w:eastAsia="Times New Roman" w:hAnsi="Cambria Math" w:cs="Cambria Math"/>
          <w:b/>
          <w:sz w:val="20"/>
          <w:szCs w:val="20"/>
          <w:lang w:val="hy-AM"/>
        </w:rPr>
        <w:t xml:space="preserve">. </w:t>
      </w:r>
      <w:r w:rsidR="003242D7" w:rsidRPr="00E84C88">
        <w:rPr>
          <w:rFonts w:ascii="GHEA Grapalat" w:eastAsia="Times New Roman" w:hAnsi="GHEA Grapalat" w:cs="Times New Roman"/>
          <w:b/>
          <w:sz w:val="20"/>
          <w:szCs w:val="20"/>
          <w:lang w:val="hy-AM"/>
        </w:rPr>
        <w:t>,</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af-ZA"/>
        </w:rPr>
        <w:t xml:space="preserve">at </w:t>
      </w:r>
      <w:r w:rsidRPr="00E84C88">
        <w:rPr>
          <w:rFonts w:ascii="GHEA Grapalat" w:eastAsia="Times New Roman" w:hAnsi="GHEA Grapalat" w:cs="Times New Roman"/>
          <w:b/>
          <w:sz w:val="20"/>
          <w:szCs w:val="20"/>
          <w:lang w:val="af-ZA"/>
        </w:rPr>
        <w:t>1</w:t>
      </w:r>
      <w:r w:rsidR="008348B6">
        <w:rPr>
          <w:rFonts w:ascii="GHEA Grapalat" w:eastAsia="Times New Roman" w:hAnsi="GHEA Grapalat" w:cs="Times New Roman"/>
          <w:b/>
          <w:sz w:val="20"/>
          <w:szCs w:val="20"/>
          <w:lang w:val="af-ZA"/>
        </w:rPr>
        <w:t>5</w:t>
      </w:r>
      <w:r w:rsidRPr="00E84C88">
        <w:rPr>
          <w:rFonts w:ascii="GHEA Grapalat" w:eastAsia="Times New Roman" w:hAnsi="GHEA Grapalat" w:cs="Times New Roman"/>
          <w:b/>
          <w:sz w:val="20"/>
          <w:szCs w:val="20"/>
          <w:lang w:val="af-ZA"/>
        </w:rPr>
        <w:t xml:space="preserve">:00 </w:t>
      </w:r>
      <w:r w:rsidRPr="00E84C88">
        <w:rPr>
          <w:rFonts w:ascii="Arial" w:eastAsia="Times New Roman" w:hAnsi="Arial" w:cs="Arial"/>
          <w:sz w:val="20"/>
          <w:szCs w:val="20"/>
          <w:lang w:val="af-ZA"/>
        </w:rPr>
        <w:t xml:space="preserve">. </w:t>
      </w:r>
      <w:r w:rsidRPr="00E84C88">
        <w:rPr>
          <w:rFonts w:ascii="GHEA Grapalat" w:eastAsia="Times New Roman" w:hAnsi="GHEA Grapalat" w:cs="Times New Roman"/>
          <w:sz w:val="20"/>
          <w:szCs w:val="20"/>
          <w:lang w:val="af-ZA"/>
        </w:rPr>
        <w:t xml:space="preserve">_   </w:t>
      </w:r>
    </w:p>
    <w:p w14:paraId="441B7AB6"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procedure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regarding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complaints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shopping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connected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complaints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examiner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to the person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Yerevan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Melik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Adamyan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money </w:t>
      </w:r>
      <w:r w:rsidRPr="00E84C88">
        <w:rPr>
          <w:rFonts w:ascii="GHEA Grapalat" w:eastAsia="Times New Roman" w:hAnsi="GHEA Grapalat" w:cs="Times New Roman"/>
          <w:sz w:val="20"/>
          <w:szCs w:val="20"/>
          <w:lang w:val="af-ZA"/>
        </w:rPr>
        <w:t xml:space="preserve">_ 1 </w:t>
      </w:r>
      <w:r w:rsidRPr="00E84C88">
        <w:rPr>
          <w:rFonts w:ascii="Arial" w:eastAsia="Times New Roman" w:hAnsi="Arial" w:cs="Arial"/>
          <w:sz w:val="20"/>
          <w:szCs w:val="20"/>
          <w:lang w:val="af-ZA"/>
        </w:rPr>
        <w:t>address.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Appeal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 being implemented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competition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by 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established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 order.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appeal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required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fee </w:t>
      </w:r>
      <w:r w:rsidRPr="00E84C88">
        <w:rPr>
          <w:rFonts w:ascii="GHEA Grapalat" w:eastAsia="Times New Roman" w:hAnsi="GHEA Grapalat" w:cs="Times New Roman"/>
          <w:sz w:val="20"/>
          <w:szCs w:val="20"/>
          <w:lang w:val="af-ZA"/>
        </w:rPr>
        <w:t xml:space="preserve">: 30,000 ( </w:t>
      </w:r>
      <w:r w:rsidRPr="00E84C88">
        <w:rPr>
          <w:rFonts w:ascii="Arial" w:eastAsia="Times New Roman" w:hAnsi="Arial" w:cs="Arial"/>
          <w:sz w:val="20"/>
          <w:szCs w:val="20"/>
          <w:lang w:val="af-ZA"/>
        </w:rPr>
        <w:t>thirty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thousand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RA</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AMD</w:t>
      </w:r>
      <w:r w:rsidRPr="00E84C88">
        <w:rPr>
          <w:rFonts w:ascii="GHEA Grapalat" w:eastAsia="Times New Roman" w:hAnsi="GHEA Grapalat" w:cs="Times New Roman"/>
          <w:sz w:val="20"/>
          <w:szCs w:val="20"/>
          <w:lang w:val="af-ZA"/>
        </w:rPr>
        <w:t xml:space="preserve"> to </w:t>
      </w:r>
      <w:r w:rsidRPr="00E84C88">
        <w:rPr>
          <w:rFonts w:ascii="Arial" w:eastAsia="Times New Roman" w:hAnsi="Arial" w:cs="Arial"/>
          <w:sz w:val="20"/>
          <w:szCs w:val="20"/>
          <w:lang w:val="af-ZA"/>
        </w:rPr>
        <w:t xml:space="preserve">the extent </w:t>
      </w:r>
      <w:r w:rsidRPr="00E84C88">
        <w:rPr>
          <w:rFonts w:ascii="GHEA Grapalat" w:eastAsia="Times New Roman" w:hAnsi="GHEA Grapalat" w:cs="Times New Roman"/>
          <w:sz w:val="20"/>
          <w:szCs w:val="20"/>
          <w:lang w:val="af-ZA"/>
        </w:rPr>
        <w:t xml:space="preserve">that </w:t>
      </w:r>
      <w:r w:rsidRPr="00E84C88">
        <w:rPr>
          <w:rFonts w:ascii="Arial" w:eastAsia="Times New Roman" w:hAnsi="Arial" w:cs="Arial"/>
          <w:sz w:val="20"/>
          <w:szCs w:val="20"/>
          <w:lang w:val="af-ZA"/>
        </w:rPr>
        <w:t>need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be transferred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Armenia</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Republic</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finance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Ministry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by name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opened </w:t>
      </w:r>
      <w:r w:rsidRPr="00E84C88">
        <w:rPr>
          <w:rFonts w:ascii="GHEA Grapalat" w:eastAsia="Times New Roman" w:hAnsi="GHEA Grapalat" w:cs="Times New Roman"/>
          <w:sz w:val="20"/>
          <w:szCs w:val="20"/>
          <w:lang w:val="af-ZA"/>
        </w:rPr>
        <w:t xml:space="preserve">900008000482 </w:t>
      </w:r>
      <w:r w:rsidRPr="00E84C88">
        <w:rPr>
          <w:rFonts w:ascii="Arial" w:eastAsia="Times New Roman" w:hAnsi="Arial" w:cs="Arial"/>
          <w:sz w:val="20"/>
          <w:szCs w:val="20"/>
          <w:lang w:val="af-ZA"/>
        </w:rPr>
        <w:t>treasury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to the account </w:t>
      </w:r>
      <w:r w:rsidRPr="00E84C88">
        <w:rPr>
          <w:rFonts w:ascii="GHEA Grapalat" w:eastAsia="Times New Roman" w:hAnsi="GHEA Grapalat" w:cs="Times New Roman"/>
          <w:sz w:val="20"/>
          <w:szCs w:val="20"/>
          <w:lang w:val="af-ZA"/>
        </w:rPr>
        <w:t>.</w:t>
      </w:r>
    </w:p>
    <w:p w14:paraId="6D3F62D1" w14:textId="77777777" w:rsidR="00532D6C" w:rsidRPr="00E84C88" w:rsidRDefault="00532D6C" w:rsidP="00532D6C">
      <w:pPr>
        <w:spacing w:after="0" w:line="240" w:lineRule="auto"/>
        <w:ind w:firstLine="720"/>
        <w:jc w:val="center"/>
        <w:rPr>
          <w:rFonts w:ascii="GHEA Grapalat" w:eastAsia="Times New Roman" w:hAnsi="GHEA Grapalat" w:cs="Times New Roman"/>
          <w:b/>
          <w:sz w:val="20"/>
          <w:szCs w:val="20"/>
          <w:lang w:val="hy-AM"/>
        </w:rPr>
      </w:pP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statement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connected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extra</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information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are you</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apply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appraiser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Secretary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b/>
          <w:sz w:val="20"/>
          <w:szCs w:val="20"/>
          <w:u w:val="single"/>
          <w:lang w:val="hy-AM"/>
        </w:rPr>
        <w:t>Margarit</w:t>
      </w:r>
      <w:r w:rsidRPr="00E84C88">
        <w:rPr>
          <w:rFonts w:ascii="GHEA Grapalat" w:eastAsia="Times New Roman" w:hAnsi="GHEA Grapalat" w:cs="Arial"/>
          <w:b/>
          <w:sz w:val="20"/>
          <w:szCs w:val="20"/>
          <w:u w:val="single"/>
          <w:lang w:val="hy-AM"/>
        </w:rPr>
        <w:t xml:space="preserve"> </w:t>
      </w:r>
      <w:r w:rsidRPr="00E84C88">
        <w:rPr>
          <w:rFonts w:ascii="Arial" w:eastAsia="Times New Roman" w:hAnsi="Arial" w:cs="Arial"/>
          <w:b/>
          <w:sz w:val="20"/>
          <w:szCs w:val="20"/>
          <w:u w:val="single"/>
          <w:lang w:val="hy-AM"/>
        </w:rPr>
        <w:t>Chatinyan</w:t>
      </w:r>
    </w:p>
    <w:p w14:paraId="33BEEFCD"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hy-AM"/>
        </w:rPr>
      </w:pPr>
      <w:r w:rsidRPr="00E84C88">
        <w:rPr>
          <w:rFonts w:ascii="Arial" w:eastAsia="Times New Roman" w:hAnsi="Arial" w:cs="Arial"/>
          <w:b/>
          <w:sz w:val="20"/>
          <w:szCs w:val="20"/>
          <w:lang w:val="af-ZA"/>
        </w:rPr>
        <w:t>Phone:</w:t>
      </w:r>
      <w:r w:rsidRPr="00E84C88">
        <w:rPr>
          <w:rFonts w:ascii="GHEA Grapalat" w:eastAsia="Times New Roman" w:hAnsi="GHEA Grapalat" w:cs="Times New Roman"/>
          <w:b/>
          <w:sz w:val="20"/>
          <w:szCs w:val="20"/>
          <w:lang w:val="af-ZA"/>
        </w:rPr>
        <w:t xml:space="preserve"> </w:t>
      </w:r>
      <w:r w:rsidRPr="00E84C88">
        <w:rPr>
          <w:rFonts w:ascii="GHEA Grapalat" w:eastAsia="Times New Roman" w:hAnsi="GHEA Grapalat" w:cs="Times New Roman"/>
          <w:b/>
          <w:sz w:val="20"/>
          <w:szCs w:val="20"/>
          <w:u w:val="single"/>
          <w:lang w:val="af-ZA"/>
        </w:rPr>
        <w:t xml:space="preserve">09 </w:t>
      </w:r>
      <w:r w:rsidRPr="00E84C88">
        <w:rPr>
          <w:rFonts w:ascii="GHEA Grapalat" w:eastAsia="Times New Roman" w:hAnsi="GHEA Grapalat" w:cs="Times New Roman"/>
          <w:b/>
          <w:sz w:val="20"/>
          <w:szCs w:val="20"/>
          <w:u w:val="single"/>
          <w:lang w:val="hy-AM"/>
        </w:rPr>
        <w:t>3628881</w:t>
      </w:r>
    </w:p>
    <w:p w14:paraId="3F025953" w14:textId="77777777" w:rsidR="00532D6C" w:rsidRPr="00E84C88" w:rsidRDefault="00532D6C" w:rsidP="00532D6C">
      <w:pPr>
        <w:spacing w:after="0" w:line="240" w:lineRule="auto"/>
        <w:ind w:firstLine="720"/>
        <w:jc w:val="center"/>
        <w:rPr>
          <w:rFonts w:ascii="GHEA Grapalat" w:eastAsia="Times New Roman" w:hAnsi="GHEA Grapalat" w:cs="Times New Roman"/>
          <w:b/>
          <w:sz w:val="20"/>
          <w:szCs w:val="20"/>
          <w:u w:val="single"/>
          <w:lang w:val="af-ZA"/>
        </w:rPr>
      </w:pPr>
      <w:r w:rsidRPr="00E84C88">
        <w:rPr>
          <w:rFonts w:ascii="Arial" w:eastAsia="Times New Roman" w:hAnsi="Arial" w:cs="Arial"/>
          <w:b/>
          <w:sz w:val="20"/>
          <w:szCs w:val="20"/>
          <w:lang w:val="af-ZA"/>
        </w:rPr>
        <w:t xml:space="preserve">Email </w:t>
      </w:r>
      <w:r w:rsidRPr="00E84C88">
        <w:rPr>
          <w:rFonts w:ascii="GHEA Grapalat" w:eastAsia="Times New Roman" w:hAnsi="GHEA Grapalat" w:cs="Times New Roman"/>
          <w:b/>
          <w:sz w:val="20"/>
          <w:szCs w:val="20"/>
          <w:lang w:val="af-ZA"/>
        </w:rPr>
        <w:t xml:space="preserve">_ </w:t>
      </w:r>
      <w:r w:rsidRPr="00E84C88">
        <w:rPr>
          <w:rFonts w:ascii="Arial" w:eastAsia="Times New Roman" w:hAnsi="Arial" w:cs="Arial"/>
          <w:b/>
          <w:sz w:val="20"/>
          <w:szCs w:val="20"/>
          <w:lang w:val="af-ZA"/>
        </w:rPr>
        <w:t>mail</w:t>
      </w:r>
      <w:r w:rsidRPr="00E84C88">
        <w:rPr>
          <w:rFonts w:ascii="GHEA Grapalat" w:eastAsia="Times New Roman" w:hAnsi="GHEA Grapalat" w:cs="Times New Roman"/>
          <w:b/>
          <w:sz w:val="20"/>
          <w:szCs w:val="20"/>
          <w:lang w:val="af-ZA"/>
        </w:rPr>
        <w:t xml:space="preserve"> </w:t>
      </w:r>
      <w:r w:rsidRPr="00E84C88">
        <w:rPr>
          <w:rFonts w:ascii="GHEA Grapalat" w:eastAsia="Times New Roman" w:hAnsi="GHEA Grapalat" w:cs="Times New Roman"/>
          <w:b/>
          <w:sz w:val="20"/>
          <w:szCs w:val="20"/>
          <w:u w:val="single"/>
          <w:lang w:val="af-ZA"/>
        </w:rPr>
        <w:t>margarita.chatinyan@yandex.com</w:t>
      </w:r>
    </w:p>
    <w:p w14:paraId="5829946D"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af-ZA"/>
        </w:rPr>
      </w:pPr>
      <w:r w:rsidRPr="00E84C88">
        <w:rPr>
          <w:rFonts w:ascii="Arial" w:eastAsia="Times New Roman" w:hAnsi="Arial" w:cs="Arial"/>
          <w:b/>
          <w:sz w:val="20"/>
          <w:szCs w:val="20"/>
          <w:lang w:val="af-ZA"/>
        </w:rPr>
        <w:t>Client:</w:t>
      </w:r>
      <w:r w:rsidRPr="00E84C88">
        <w:rPr>
          <w:rFonts w:ascii="GHEA Grapalat" w:eastAsia="Times New Roman" w:hAnsi="GHEA Grapalat" w:cs="Times New Roman"/>
          <w:b/>
          <w:sz w:val="20"/>
          <w:szCs w:val="20"/>
          <w:lang w:val="af-ZA"/>
        </w:rPr>
        <w:t xml:space="preserve">  </w:t>
      </w:r>
      <w:proofErr w:type="spellStart"/>
      <w:r w:rsidRPr="00E84C88">
        <w:rPr>
          <w:rFonts w:ascii="Arial" w:eastAsia="Times New Roman" w:hAnsi="Arial" w:cs="Arial"/>
          <w:b/>
          <w:sz w:val="20"/>
          <w:szCs w:val="20"/>
          <w:lang w:val="es-ES"/>
        </w:rPr>
        <w:t>Tumanyan</w:t>
      </w:r>
      <w:proofErr w:type="spellEnd"/>
      <w:r w:rsidRPr="00E84C88">
        <w:rPr>
          <w:rFonts w:ascii="GHEA Grapalat" w:eastAsia="Times New Roman" w:hAnsi="GHEA Grapalat" w:cs="Times New Roman"/>
          <w:b/>
          <w:sz w:val="20"/>
          <w:szCs w:val="20"/>
          <w:lang w:val="es-ES"/>
        </w:rPr>
        <w:t xml:space="preserve"> </w:t>
      </w:r>
      <w:proofErr w:type="spellStart"/>
      <w:r w:rsidRPr="00E84C88">
        <w:rPr>
          <w:rFonts w:ascii="Arial" w:eastAsia="Times New Roman" w:hAnsi="Arial" w:cs="Arial"/>
          <w:b/>
          <w:sz w:val="20"/>
          <w:szCs w:val="20"/>
          <w:lang w:val="es-ES"/>
        </w:rPr>
        <w:t>urban</w:t>
      </w:r>
      <w:proofErr w:type="spellEnd"/>
      <w:r w:rsidRPr="00E84C88">
        <w:rPr>
          <w:rFonts w:ascii="GHEA Grapalat" w:eastAsia="Times New Roman" w:hAnsi="GHEA Grapalat" w:cs="Times New Roman"/>
          <w:b/>
          <w:sz w:val="20"/>
          <w:szCs w:val="20"/>
          <w:lang w:val="es-ES"/>
        </w:rPr>
        <w:t xml:space="preserve"> </w:t>
      </w:r>
      <w:proofErr w:type="spellStart"/>
      <w:r w:rsidRPr="00E84C88">
        <w:rPr>
          <w:rFonts w:ascii="Arial" w:eastAsia="Times New Roman" w:hAnsi="Arial" w:cs="Arial"/>
          <w:b/>
          <w:sz w:val="20"/>
          <w:szCs w:val="20"/>
          <w:lang w:val="es-ES"/>
        </w:rPr>
        <w:t>community</w:t>
      </w:r>
      <w:proofErr w:type="spellEnd"/>
      <w:r w:rsidRPr="00E84C88">
        <w:rPr>
          <w:rFonts w:ascii="GHEA Grapalat" w:eastAsia="Times New Roman" w:hAnsi="GHEA Grapalat" w:cs="Times New Roman"/>
          <w:b/>
          <w:sz w:val="20"/>
          <w:szCs w:val="20"/>
          <w:lang w:val="es-ES"/>
        </w:rPr>
        <w:t xml:space="preserve"> </w:t>
      </w:r>
      <w:proofErr w:type="spellStart"/>
      <w:r w:rsidRPr="00E84C88">
        <w:rPr>
          <w:rFonts w:ascii="Arial" w:eastAsia="Times New Roman" w:hAnsi="Arial" w:cs="Arial"/>
          <w:b/>
          <w:sz w:val="20"/>
          <w:szCs w:val="20"/>
          <w:lang w:val="es-ES"/>
        </w:rPr>
        <w:t>utility</w:t>
      </w:r>
      <w:proofErr w:type="spellEnd"/>
      <w:r w:rsidRPr="00E84C88">
        <w:rPr>
          <w:rFonts w:ascii="GHEA Grapalat" w:eastAsia="Times New Roman" w:hAnsi="GHEA Grapalat" w:cs="Times New Roman"/>
          <w:b/>
          <w:sz w:val="20"/>
          <w:szCs w:val="20"/>
          <w:lang w:val="es-ES"/>
        </w:rPr>
        <w:t xml:space="preserve"> </w:t>
      </w:r>
      <w:proofErr w:type="spellStart"/>
      <w:r w:rsidRPr="00E84C88">
        <w:rPr>
          <w:rFonts w:ascii="Arial" w:eastAsia="Times New Roman" w:hAnsi="Arial" w:cs="Arial"/>
          <w:b/>
          <w:sz w:val="20"/>
          <w:szCs w:val="20"/>
          <w:lang w:val="es-ES"/>
        </w:rPr>
        <w:t>economy</w:t>
      </w:r>
      <w:proofErr w:type="spell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s-ES"/>
        </w:rPr>
        <w:t>AOC:</w:t>
      </w:r>
    </w:p>
    <w:p w14:paraId="4E2FFA2E" w14:textId="77777777" w:rsidR="00532D6C" w:rsidRPr="00E84C88" w:rsidRDefault="00532D6C" w:rsidP="00532D6C">
      <w:pPr>
        <w:spacing w:after="240" w:line="240" w:lineRule="auto"/>
        <w:ind w:firstLine="709"/>
        <w:jc w:val="both"/>
        <w:rPr>
          <w:rFonts w:ascii="GHEA Grapalat" w:eastAsia="Times New Roman" w:hAnsi="GHEA Grapalat" w:cs="Sylfaen"/>
          <w:b/>
          <w:sz w:val="20"/>
          <w:szCs w:val="20"/>
          <w:lang w:val="es-ES"/>
        </w:rPr>
      </w:pPr>
    </w:p>
    <w:p w14:paraId="219D95B9"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358599F9"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6170AF09"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3AF7D458"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509A1945"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42C85C16"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1B8180AD"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523227A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af-ZA"/>
        </w:rPr>
      </w:pPr>
    </w:p>
    <w:p w14:paraId="69289526" w14:textId="77777777" w:rsidR="003242D7" w:rsidRPr="00E84C88" w:rsidRDefault="003242D7" w:rsidP="00532D6C">
      <w:pPr>
        <w:spacing w:after="0" w:line="240" w:lineRule="auto"/>
        <w:jc w:val="right"/>
        <w:rPr>
          <w:rFonts w:ascii="GHEA Grapalat" w:eastAsia="Times New Roman" w:hAnsi="GHEA Grapalat" w:cs="Sylfaen"/>
          <w:sz w:val="20"/>
          <w:szCs w:val="20"/>
        </w:rPr>
      </w:pPr>
    </w:p>
    <w:p w14:paraId="23E82118" w14:textId="77777777" w:rsidR="00FF4E80" w:rsidRDefault="00FF4E80" w:rsidP="00532D6C">
      <w:pPr>
        <w:spacing w:after="0" w:line="240" w:lineRule="auto"/>
        <w:jc w:val="right"/>
        <w:rPr>
          <w:rFonts w:ascii="Arial" w:eastAsia="Times New Roman" w:hAnsi="Arial" w:cs="Arial"/>
          <w:sz w:val="20"/>
          <w:szCs w:val="20"/>
          <w:lang w:val="en-US"/>
        </w:rPr>
      </w:pPr>
    </w:p>
    <w:p w14:paraId="116195BA" w14:textId="77777777" w:rsidR="00FF4E80" w:rsidRDefault="00FF4E80" w:rsidP="00532D6C">
      <w:pPr>
        <w:spacing w:after="0" w:line="240" w:lineRule="auto"/>
        <w:jc w:val="right"/>
        <w:rPr>
          <w:rFonts w:ascii="Arial" w:eastAsia="Times New Roman" w:hAnsi="Arial" w:cs="Arial"/>
          <w:sz w:val="20"/>
          <w:szCs w:val="20"/>
          <w:lang w:val="en-US"/>
        </w:rPr>
      </w:pPr>
    </w:p>
    <w:p w14:paraId="5D7E9C86" w14:textId="77777777" w:rsidR="00FF4E80" w:rsidRDefault="00FF4E80" w:rsidP="00532D6C">
      <w:pPr>
        <w:spacing w:after="0" w:line="240" w:lineRule="auto"/>
        <w:jc w:val="right"/>
        <w:rPr>
          <w:rFonts w:ascii="Arial" w:eastAsia="Times New Roman" w:hAnsi="Arial" w:cs="Arial"/>
          <w:sz w:val="20"/>
          <w:szCs w:val="20"/>
          <w:lang w:val="en-US"/>
        </w:rPr>
      </w:pPr>
    </w:p>
    <w:p w14:paraId="23CDFAA4" w14:textId="77777777" w:rsidR="00FF4E80" w:rsidRDefault="00FF4E80" w:rsidP="00532D6C">
      <w:pPr>
        <w:spacing w:after="0" w:line="240" w:lineRule="auto"/>
        <w:jc w:val="right"/>
        <w:rPr>
          <w:rFonts w:ascii="Arial" w:eastAsia="Times New Roman" w:hAnsi="Arial" w:cs="Arial"/>
          <w:sz w:val="20"/>
          <w:szCs w:val="20"/>
          <w:lang w:val="en-US"/>
        </w:rPr>
      </w:pPr>
    </w:p>
    <w:p w14:paraId="54EEBE53" w14:textId="5D47BA96" w:rsidR="00532D6C" w:rsidRPr="00E84C88" w:rsidRDefault="00532D6C" w:rsidP="00532D6C">
      <w:pPr>
        <w:spacing w:after="0" w:line="240" w:lineRule="auto"/>
        <w:jc w:val="right"/>
        <w:rPr>
          <w:rFonts w:ascii="GHEA Grapalat" w:eastAsia="Times New Roman" w:hAnsi="GHEA Grapalat" w:cs="Sylfaen"/>
          <w:sz w:val="20"/>
          <w:szCs w:val="20"/>
          <w:lang w:val="af-ZA"/>
        </w:rPr>
      </w:pPr>
      <w:r w:rsidRPr="00E84C88">
        <w:rPr>
          <w:rFonts w:ascii="Arial" w:eastAsia="Times New Roman" w:hAnsi="Arial" w:cs="Arial"/>
          <w:sz w:val="20"/>
          <w:szCs w:val="20"/>
          <w:lang w:val="en-US"/>
        </w:rPr>
        <w:lastRenderedPageBreak/>
        <w:t>Confirmed</w:t>
      </w:r>
      <w:r w:rsidRPr="00E84C88">
        <w:rPr>
          <w:rFonts w:ascii="GHEA Grapalat" w:eastAsia="Times New Roman" w:hAnsi="GHEA Grapalat" w:cs="Times Armenian"/>
          <w:sz w:val="20"/>
          <w:szCs w:val="20"/>
          <w:lang w:val="af-ZA"/>
        </w:rPr>
        <w:t xml:space="preserve"> </w:t>
      </w:r>
      <w:r w:rsidRPr="00E84C88">
        <w:rPr>
          <w:rFonts w:ascii="Arial" w:eastAsia="Times New Roman" w:hAnsi="Arial" w:cs="Arial"/>
          <w:sz w:val="20"/>
          <w:szCs w:val="20"/>
          <w:lang w:val="en-US"/>
        </w:rPr>
        <w:t>is</w:t>
      </w:r>
    </w:p>
    <w:p w14:paraId="66086917" w14:textId="24C327BF" w:rsidR="00532D6C" w:rsidRPr="00E84C88" w:rsidRDefault="00FF4E80" w:rsidP="00532D6C">
      <w:pPr>
        <w:spacing w:after="0" w:line="240" w:lineRule="auto"/>
        <w:ind w:firstLine="567"/>
        <w:jc w:val="right"/>
        <w:rPr>
          <w:rFonts w:ascii="GHEA Grapalat" w:eastAsia="Times New Roman" w:hAnsi="GHEA Grapalat" w:cs="Sylfaen"/>
          <w:sz w:val="20"/>
          <w:szCs w:val="20"/>
          <w:lang w:val="af-ZA"/>
        </w:rPr>
      </w:pPr>
      <w:r>
        <w:rPr>
          <w:rFonts w:ascii="Arial" w:eastAsia="Times New Roman" w:hAnsi="Arial" w:cs="Arial"/>
          <w:b/>
          <w:color w:val="000000"/>
          <w:sz w:val="20"/>
          <w:szCs w:val="27"/>
          <w:lang w:val="hy-AM"/>
        </w:rPr>
        <w:t>ԼՄ-ԹՀԿՏ-ԳՀԱՊՁԲ-24/08</w:t>
      </w:r>
      <w:r w:rsidR="00532D6C" w:rsidRPr="00E84C88">
        <w:rPr>
          <w:rFonts w:ascii="GHEA Grapalat" w:eastAsia="Times New Roman" w:hAnsi="GHEA Grapalat" w:cs="Times New Roman"/>
          <w:b/>
          <w:color w:val="000000"/>
          <w:sz w:val="20"/>
          <w:szCs w:val="27"/>
          <w:lang w:val="af-ZA"/>
        </w:rPr>
        <w:t xml:space="preserve">  </w:t>
      </w:r>
      <w:r w:rsidR="00532D6C" w:rsidRPr="00E84C88">
        <w:rPr>
          <w:rFonts w:ascii="Arial" w:eastAsia="Times New Roman" w:hAnsi="Arial" w:cs="Arial"/>
          <w:sz w:val="20"/>
          <w:szCs w:val="20"/>
          <w:lang w:val="en-US"/>
        </w:rPr>
        <w:t>with code</w:t>
      </w:r>
      <w:r w:rsidR="00532D6C" w:rsidRPr="00E84C88">
        <w:rPr>
          <w:rFonts w:ascii="GHEA Grapalat" w:eastAsia="Times New Roman" w:hAnsi="GHEA Grapalat" w:cs="Times Armenian"/>
          <w:sz w:val="20"/>
          <w:szCs w:val="20"/>
          <w:lang w:val="af-ZA"/>
        </w:rPr>
        <w:t xml:space="preserve"> </w:t>
      </w:r>
    </w:p>
    <w:p w14:paraId="6BB4899E" w14:textId="77777777" w:rsidR="00532D6C" w:rsidRPr="00E84C88" w:rsidRDefault="00532D6C" w:rsidP="00532D6C">
      <w:pPr>
        <w:spacing w:after="0" w:line="240" w:lineRule="auto"/>
        <w:ind w:firstLine="567"/>
        <w:jc w:val="right"/>
        <w:rPr>
          <w:rFonts w:ascii="GHEA Grapalat" w:eastAsia="Times New Roman" w:hAnsi="GHEA Grapalat" w:cs="Times Armenian"/>
          <w:sz w:val="20"/>
          <w:szCs w:val="20"/>
          <w:lang w:val="af-ZA"/>
        </w:rPr>
      </w:pPr>
      <w:r w:rsidRPr="00E84C88">
        <w:rPr>
          <w:rFonts w:ascii="Arial" w:eastAsia="Times New Roman" w:hAnsi="Arial" w:cs="Arial"/>
          <w:sz w:val="20"/>
          <w:szCs w:val="20"/>
          <w:lang w:val="en-US"/>
        </w:rPr>
        <w:t>quote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 xml:space="preserve">of </w:t>
      </w:r>
      <w:proofErr w:type="gramStart"/>
      <w:r w:rsidRPr="00E84C88">
        <w:rPr>
          <w:rFonts w:ascii="Arial" w:eastAsia="Times New Roman" w:hAnsi="Arial" w:cs="Arial"/>
          <w:sz w:val="20"/>
          <w:szCs w:val="20"/>
          <w:lang w:val="en-US"/>
        </w:rPr>
        <w:t>inquiry</w:t>
      </w:r>
      <w:r w:rsidRPr="00E84C88">
        <w:rPr>
          <w:rFonts w:ascii="GHEA Grapalat" w:eastAsia="Times New Roman" w:hAnsi="GHEA Grapalat" w:cs="Sylfaen"/>
          <w:sz w:val="20"/>
          <w:szCs w:val="20"/>
          <w:lang w:val="af-ZA"/>
        </w:rPr>
        <w:t xml:space="preserve"> </w:t>
      </w:r>
      <w:r w:rsidRPr="00E84C88">
        <w:rPr>
          <w:rFonts w:ascii="GHEA Grapalat" w:eastAsia="Times New Roman" w:hAnsi="GHEA Grapalat" w:cs="Times Armenian"/>
          <w:sz w:val="20"/>
          <w:szCs w:val="20"/>
          <w:lang w:val="af-ZA"/>
        </w:rPr>
        <w:t xml:space="preserve"> </w:t>
      </w:r>
      <w:r w:rsidRPr="00E84C88">
        <w:rPr>
          <w:rFonts w:ascii="Arial" w:eastAsia="Times New Roman" w:hAnsi="Arial" w:cs="Arial"/>
          <w:sz w:val="20"/>
          <w:szCs w:val="20"/>
          <w:lang w:val="af-ZA"/>
        </w:rPr>
        <w:t>appraiser</w:t>
      </w:r>
      <w:proofErr w:type="gramEnd"/>
      <w:r w:rsidRPr="00E84C88">
        <w:rPr>
          <w:rFonts w:ascii="GHEA Grapalat" w:eastAsia="Times New Roman" w:hAnsi="GHEA Grapalat" w:cs="Times Armenian"/>
          <w:sz w:val="20"/>
          <w:szCs w:val="20"/>
          <w:lang w:val="af-ZA"/>
        </w:rPr>
        <w:t xml:space="preserve"> </w:t>
      </w:r>
      <w:r w:rsidRPr="00E84C88">
        <w:rPr>
          <w:rFonts w:ascii="Arial" w:eastAsia="Times New Roman" w:hAnsi="Arial" w:cs="Arial"/>
          <w:sz w:val="20"/>
          <w:szCs w:val="20"/>
          <w:lang w:val="en-US"/>
        </w:rPr>
        <w:t>of the commission</w:t>
      </w:r>
    </w:p>
    <w:p w14:paraId="081072AE" w14:textId="048611FA" w:rsidR="00532D6C" w:rsidRPr="00E84C88" w:rsidRDefault="00BA2E5B" w:rsidP="00532D6C">
      <w:pPr>
        <w:spacing w:after="0" w:line="240" w:lineRule="auto"/>
        <w:ind w:firstLine="567"/>
        <w:jc w:val="right"/>
        <w:rPr>
          <w:rFonts w:ascii="GHEA Grapalat" w:eastAsia="Times New Roman" w:hAnsi="GHEA Grapalat" w:cs="Times New Roman"/>
          <w:sz w:val="20"/>
          <w:szCs w:val="20"/>
          <w:lang w:val="af-ZA"/>
        </w:rPr>
      </w:pPr>
      <w:r>
        <w:rPr>
          <w:rFonts w:ascii="Arial" w:eastAsia="Times New Roman" w:hAnsi="Arial" w:cs="Arial"/>
          <w:sz w:val="20"/>
          <w:szCs w:val="20"/>
          <w:lang w:val="hy-AM"/>
        </w:rPr>
        <w:t>2</w:t>
      </w:r>
      <w:r w:rsidR="00FF4E80">
        <w:rPr>
          <w:rFonts w:ascii="Arial" w:eastAsia="Times New Roman" w:hAnsi="Arial" w:cs="Arial"/>
          <w:sz w:val="20"/>
          <w:szCs w:val="20"/>
          <w:lang w:val="hy-AM"/>
        </w:rPr>
        <w:t>2</w:t>
      </w:r>
      <w:r>
        <w:rPr>
          <w:rFonts w:ascii="Arial" w:eastAsia="Times New Roman" w:hAnsi="Arial" w:cs="Arial"/>
          <w:sz w:val="20"/>
          <w:szCs w:val="20"/>
          <w:lang w:val="hy-AM"/>
        </w:rPr>
        <w:t>․0</w:t>
      </w:r>
      <w:r w:rsidR="00FF4E80">
        <w:rPr>
          <w:rFonts w:ascii="Arial" w:eastAsia="Times New Roman" w:hAnsi="Arial" w:cs="Arial"/>
          <w:sz w:val="20"/>
          <w:szCs w:val="20"/>
          <w:lang w:val="hy-AM"/>
        </w:rPr>
        <w:t>7</w:t>
      </w:r>
      <w:r>
        <w:rPr>
          <w:rFonts w:ascii="Arial" w:eastAsia="Times New Roman" w:hAnsi="Arial" w:cs="Arial"/>
          <w:sz w:val="20"/>
          <w:szCs w:val="20"/>
          <w:lang w:val="hy-AM"/>
        </w:rPr>
        <w:t xml:space="preserve">․2024 </w:t>
      </w:r>
      <w:r w:rsidR="00532D6C" w:rsidRPr="00E84C88">
        <w:rPr>
          <w:rFonts w:ascii="GHEA Grapalat" w:eastAsia="Times New Roman" w:hAnsi="GHEA Grapalat" w:cs="Times Armenian"/>
          <w:sz w:val="20"/>
          <w:szCs w:val="20"/>
          <w:lang w:val="af-ZA"/>
        </w:rPr>
        <w:t xml:space="preserve">N01 </w:t>
      </w:r>
      <w:r w:rsidR="00532D6C" w:rsidRPr="00E84C88">
        <w:rPr>
          <w:rFonts w:ascii="GHEA Grapalat" w:eastAsia="Times New Roman" w:hAnsi="GHEA Grapalat" w:cs="Times Armenian"/>
          <w:sz w:val="20"/>
          <w:szCs w:val="20"/>
          <w:lang w:val="hy-AM"/>
        </w:rPr>
        <w:t>:</w:t>
      </w:r>
      <w:r w:rsidR="00532D6C" w:rsidRPr="00E84C88">
        <w:rPr>
          <w:rFonts w:ascii="GHEA Grapalat" w:eastAsia="Times New Roman" w:hAnsi="GHEA Grapalat" w:cs="Times Armenian"/>
          <w:sz w:val="20"/>
          <w:szCs w:val="20"/>
          <w:lang w:val="af-ZA"/>
        </w:rPr>
        <w:t xml:space="preserve">  </w:t>
      </w:r>
      <w:r w:rsidR="00532D6C" w:rsidRPr="00E84C88">
        <w:rPr>
          <w:rFonts w:ascii="Arial" w:eastAsia="Times New Roman" w:hAnsi="Arial" w:cs="Arial"/>
          <w:sz w:val="20"/>
          <w:szCs w:val="20"/>
          <w:lang w:val="en-US"/>
        </w:rPr>
        <w:t>by decision</w:t>
      </w:r>
    </w:p>
    <w:p w14:paraId="7A0C2F7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086A3AE"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84218F7"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AC46B8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C5E3C44"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63AB9EC" w14:textId="77777777" w:rsidR="00532D6C" w:rsidRPr="00E84C88" w:rsidRDefault="00532D6C" w:rsidP="00532D6C">
      <w:pPr>
        <w:spacing w:after="0" w:line="240" w:lineRule="auto"/>
        <w:jc w:val="center"/>
        <w:rPr>
          <w:rFonts w:ascii="GHEA Grapalat" w:eastAsia="Times New Roman" w:hAnsi="GHEA Grapalat" w:cs="Times New Roman"/>
          <w:b/>
          <w:sz w:val="28"/>
          <w:szCs w:val="20"/>
          <w:u w:val="single"/>
          <w:lang w:val="af-ZA"/>
        </w:rPr>
      </w:pPr>
      <w:r w:rsidRPr="00E84C88">
        <w:rPr>
          <w:rFonts w:ascii="Arial" w:eastAsia="Times New Roman" w:hAnsi="Arial" w:cs="Arial"/>
          <w:b/>
          <w:sz w:val="28"/>
          <w:szCs w:val="20"/>
          <w:u w:val="single"/>
          <w:lang w:val="en-AU"/>
        </w:rPr>
        <w:t>Tumanyan's</w:t>
      </w:r>
      <w:r w:rsidRPr="00E84C88">
        <w:rPr>
          <w:rFonts w:ascii="GHEA Grapalat" w:eastAsia="Times New Roman" w:hAnsi="GHEA Grapalat" w:cs="Arial"/>
          <w:b/>
          <w:sz w:val="28"/>
          <w:szCs w:val="20"/>
          <w:u w:val="single"/>
          <w:lang w:val="af-ZA"/>
        </w:rPr>
        <w:t xml:space="preserve"> </w:t>
      </w:r>
      <w:r w:rsidRPr="00E84C88">
        <w:rPr>
          <w:rFonts w:ascii="Arial" w:eastAsia="Times New Roman" w:hAnsi="Arial" w:cs="Arial"/>
          <w:b/>
          <w:sz w:val="28"/>
          <w:szCs w:val="20"/>
          <w:u w:val="single"/>
          <w:lang w:val="en-AU"/>
        </w:rPr>
        <w:t>URBAN</w:t>
      </w:r>
      <w:r w:rsidRPr="00E84C88">
        <w:rPr>
          <w:rFonts w:ascii="GHEA Grapalat" w:eastAsia="Times New Roman" w:hAnsi="GHEA Grapalat" w:cs="Arial"/>
          <w:b/>
          <w:sz w:val="28"/>
          <w:szCs w:val="20"/>
          <w:u w:val="single"/>
          <w:lang w:val="af-ZA"/>
        </w:rPr>
        <w:t xml:space="preserve"> </w:t>
      </w:r>
      <w:r w:rsidRPr="00E84C88">
        <w:rPr>
          <w:rFonts w:ascii="Arial" w:eastAsia="Times New Roman" w:hAnsi="Arial" w:cs="Arial"/>
          <w:b/>
          <w:sz w:val="28"/>
          <w:szCs w:val="20"/>
          <w:u w:val="single"/>
          <w:lang w:val="en-AU"/>
        </w:rPr>
        <w:t>OF THE COMMUNITY</w:t>
      </w:r>
      <w:r w:rsidRPr="00E84C88">
        <w:rPr>
          <w:rFonts w:ascii="GHEA Grapalat" w:eastAsia="Times New Roman" w:hAnsi="GHEA Grapalat" w:cs="Times New Roman"/>
          <w:b/>
          <w:sz w:val="28"/>
          <w:szCs w:val="20"/>
          <w:u w:val="single"/>
          <w:lang w:val="af-ZA"/>
        </w:rPr>
        <w:t xml:space="preserve"> </w:t>
      </w:r>
      <w:r w:rsidRPr="00E84C88">
        <w:rPr>
          <w:rFonts w:ascii="Arial" w:eastAsia="Times New Roman" w:hAnsi="Arial" w:cs="Arial"/>
          <w:b/>
          <w:sz w:val="28"/>
          <w:szCs w:val="20"/>
          <w:u w:val="single"/>
          <w:lang w:val="en-AU"/>
        </w:rPr>
        <w:t>UTILITY</w:t>
      </w:r>
      <w:r w:rsidRPr="00E84C88">
        <w:rPr>
          <w:rFonts w:ascii="GHEA Grapalat" w:eastAsia="Times New Roman" w:hAnsi="GHEA Grapalat" w:cs="Times New Roman"/>
          <w:b/>
          <w:sz w:val="28"/>
          <w:szCs w:val="20"/>
          <w:u w:val="single"/>
          <w:lang w:val="af-ZA"/>
        </w:rPr>
        <w:t xml:space="preserve"> </w:t>
      </w:r>
      <w:r w:rsidRPr="00E84C88">
        <w:rPr>
          <w:rFonts w:ascii="Arial" w:eastAsia="Times New Roman" w:hAnsi="Arial" w:cs="Arial"/>
          <w:b/>
          <w:sz w:val="28"/>
          <w:szCs w:val="20"/>
          <w:u w:val="single"/>
          <w:lang w:val="en-AU"/>
        </w:rPr>
        <w:t>ECONOMY</w:t>
      </w:r>
      <w:r w:rsidRPr="00E84C88">
        <w:rPr>
          <w:rFonts w:ascii="GHEA Grapalat" w:eastAsia="Times New Roman" w:hAnsi="GHEA Grapalat" w:cs="Times New Roman"/>
          <w:b/>
          <w:sz w:val="28"/>
          <w:szCs w:val="20"/>
          <w:u w:val="single"/>
          <w:lang w:val="es-ES"/>
        </w:rPr>
        <w:t xml:space="preserve"> </w:t>
      </w:r>
      <w:r w:rsidRPr="00E84C88">
        <w:rPr>
          <w:rFonts w:ascii="Arial" w:eastAsia="Times New Roman" w:hAnsi="Arial" w:cs="Arial"/>
          <w:b/>
          <w:sz w:val="28"/>
          <w:szCs w:val="20"/>
          <w:u w:val="single"/>
          <w:lang w:val="hy-AM"/>
        </w:rPr>
        <w:t>AOC:</w:t>
      </w:r>
    </w:p>
    <w:p w14:paraId="65FB5592" w14:textId="77777777" w:rsidR="00532D6C" w:rsidRPr="00E84C88" w:rsidRDefault="00532D6C" w:rsidP="00532D6C">
      <w:pPr>
        <w:tabs>
          <w:tab w:val="left" w:pos="5968"/>
        </w:tabs>
        <w:spacing w:after="120" w:line="240" w:lineRule="auto"/>
        <w:ind w:right="-7" w:firstLine="567"/>
        <w:rPr>
          <w:rFonts w:ascii="GHEA Grapalat" w:eastAsia="Times New Roman" w:hAnsi="GHEA Grapalat" w:cs="Times New Roman"/>
          <w:sz w:val="24"/>
          <w:szCs w:val="24"/>
          <w:lang w:val="af-ZA"/>
        </w:rPr>
      </w:pPr>
      <w:r w:rsidRPr="00E84C88">
        <w:rPr>
          <w:rFonts w:ascii="GHEA Grapalat" w:eastAsia="Times New Roman" w:hAnsi="GHEA Grapalat" w:cs="Times New Roman"/>
          <w:sz w:val="24"/>
          <w:szCs w:val="24"/>
          <w:lang w:val="af-ZA"/>
        </w:rPr>
        <w:tab/>
      </w:r>
    </w:p>
    <w:p w14:paraId="760E9CC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9A156D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D8E0460"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C4A912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3B0049A" w14:textId="77777777" w:rsidR="00532D6C" w:rsidRPr="00E84C88" w:rsidRDefault="00532D6C" w:rsidP="00532D6C">
      <w:pPr>
        <w:spacing w:after="120" w:line="240" w:lineRule="auto"/>
        <w:ind w:right="-7" w:firstLine="567"/>
        <w:jc w:val="center"/>
        <w:rPr>
          <w:rFonts w:ascii="GHEA Grapalat" w:eastAsia="Times New Roman" w:hAnsi="GHEA Grapalat" w:cs="Sylfaen"/>
          <w:sz w:val="24"/>
          <w:szCs w:val="24"/>
          <w:lang w:val="af-ZA"/>
        </w:rPr>
      </w:pPr>
      <w:r w:rsidRPr="00E84C88">
        <w:rPr>
          <w:rFonts w:ascii="Arial" w:eastAsia="Times New Roman" w:hAnsi="Arial" w:cs="Arial"/>
          <w:sz w:val="24"/>
          <w:szCs w:val="24"/>
          <w:lang w:val="en-US"/>
        </w:rPr>
        <w:t>Q:</w:t>
      </w:r>
      <w:r w:rsidRPr="00E84C88">
        <w:rPr>
          <w:rFonts w:ascii="GHEA Grapalat" w:eastAsia="Times New Roman" w:hAnsi="GHEA Grapalat" w:cs="Times Armenian"/>
          <w:sz w:val="24"/>
          <w:szCs w:val="24"/>
          <w:lang w:val="af-ZA"/>
        </w:rPr>
        <w:t xml:space="preserve"> </w:t>
      </w:r>
      <w:r w:rsidRPr="00E84C88">
        <w:rPr>
          <w:rFonts w:ascii="Arial" w:eastAsia="Times New Roman" w:hAnsi="Arial" w:cs="Arial"/>
          <w:sz w:val="24"/>
          <w:szCs w:val="24"/>
          <w:lang w:val="en-US"/>
        </w:rPr>
        <w:t>R:</w:t>
      </w:r>
      <w:r w:rsidRPr="00E84C88">
        <w:rPr>
          <w:rFonts w:ascii="GHEA Grapalat" w:eastAsia="Times New Roman" w:hAnsi="GHEA Grapalat" w:cs="Times Armenian"/>
          <w:sz w:val="24"/>
          <w:szCs w:val="24"/>
          <w:lang w:val="af-ZA"/>
        </w:rPr>
        <w:t xml:space="preserve"> </w:t>
      </w:r>
      <w:r w:rsidRPr="00E84C88">
        <w:rPr>
          <w:rFonts w:ascii="Arial" w:eastAsia="Times New Roman" w:hAnsi="Arial" w:cs="Arial"/>
          <w:sz w:val="24"/>
          <w:szCs w:val="24"/>
          <w:lang w:val="en-US"/>
        </w:rPr>
        <w:t>a</w:t>
      </w:r>
      <w:r w:rsidRPr="00E84C88">
        <w:rPr>
          <w:rFonts w:ascii="GHEA Grapalat" w:eastAsia="Times New Roman" w:hAnsi="GHEA Grapalat" w:cs="Times Armenian"/>
          <w:sz w:val="24"/>
          <w:szCs w:val="24"/>
          <w:lang w:val="af-ZA"/>
        </w:rPr>
        <w:t xml:space="preserve"> </w:t>
      </w:r>
      <w:r w:rsidRPr="00E84C88">
        <w:rPr>
          <w:rFonts w:ascii="Arial" w:eastAsia="Times New Roman" w:hAnsi="Arial" w:cs="Arial"/>
          <w:sz w:val="24"/>
          <w:szCs w:val="24"/>
          <w:lang w:val="en-US"/>
        </w:rPr>
        <w:t>V:</w:t>
      </w:r>
      <w:r w:rsidRPr="00E84C88">
        <w:rPr>
          <w:rFonts w:ascii="GHEA Grapalat" w:eastAsia="Times New Roman" w:hAnsi="GHEA Grapalat" w:cs="Times Armenian"/>
          <w:sz w:val="24"/>
          <w:szCs w:val="24"/>
          <w:lang w:val="af-ZA"/>
        </w:rPr>
        <w:t xml:space="preserve"> </w:t>
      </w:r>
      <w:r w:rsidRPr="00E84C88">
        <w:rPr>
          <w:rFonts w:ascii="Arial" w:eastAsia="Times New Roman" w:hAnsi="Arial" w:cs="Arial"/>
          <w:sz w:val="24"/>
          <w:szCs w:val="24"/>
          <w:lang w:val="en-US"/>
        </w:rPr>
        <w:t>E:</w:t>
      </w:r>
      <w:r w:rsidRPr="00E84C88">
        <w:rPr>
          <w:rFonts w:ascii="GHEA Grapalat" w:eastAsia="Times New Roman" w:hAnsi="GHEA Grapalat" w:cs="Times Armenian"/>
          <w:sz w:val="24"/>
          <w:szCs w:val="24"/>
          <w:lang w:val="af-ZA"/>
        </w:rPr>
        <w:t xml:space="preserve"> </w:t>
      </w:r>
      <w:r w:rsidRPr="00E84C88">
        <w:rPr>
          <w:rFonts w:ascii="Arial" w:eastAsia="Times New Roman" w:hAnsi="Arial" w:cs="Arial"/>
          <w:sz w:val="24"/>
          <w:szCs w:val="24"/>
          <w:lang w:val="en-US"/>
        </w:rPr>
        <w:t>R:</w:t>
      </w:r>
    </w:p>
    <w:p w14:paraId="62AD4396" w14:textId="77777777" w:rsidR="00532D6C" w:rsidRPr="00E84C88" w:rsidRDefault="00532D6C" w:rsidP="00532D6C">
      <w:pPr>
        <w:spacing w:after="120" w:line="240" w:lineRule="auto"/>
        <w:ind w:right="-7" w:firstLine="567"/>
        <w:jc w:val="center"/>
        <w:rPr>
          <w:rFonts w:ascii="GHEA Grapalat" w:eastAsia="Times New Roman" w:hAnsi="GHEA Grapalat" w:cs="Sylfaen"/>
          <w:sz w:val="24"/>
          <w:szCs w:val="24"/>
          <w:lang w:val="af-ZA"/>
        </w:rPr>
      </w:pPr>
    </w:p>
    <w:p w14:paraId="2C06C1D0" w14:textId="77777777" w:rsidR="00532D6C" w:rsidRPr="00E84C88" w:rsidRDefault="00532D6C" w:rsidP="00532D6C">
      <w:pPr>
        <w:spacing w:after="120" w:line="240" w:lineRule="auto"/>
        <w:ind w:right="-7" w:firstLine="567"/>
        <w:jc w:val="center"/>
        <w:rPr>
          <w:rFonts w:ascii="GHEA Grapalat" w:eastAsia="Times New Roman" w:hAnsi="GHEA Grapalat" w:cs="Sylfaen"/>
          <w:b/>
          <w:sz w:val="24"/>
          <w:szCs w:val="24"/>
          <w:lang w:val="af-ZA"/>
        </w:rPr>
      </w:pPr>
    </w:p>
    <w:p w14:paraId="1A4606C1" w14:textId="77777777" w:rsidR="00532D6C" w:rsidRPr="00E84C88" w:rsidRDefault="00532D6C" w:rsidP="00532D6C">
      <w:pPr>
        <w:spacing w:after="0" w:line="240" w:lineRule="auto"/>
        <w:jc w:val="center"/>
        <w:rPr>
          <w:rFonts w:ascii="GHEA Grapalat" w:eastAsia="Times New Roman" w:hAnsi="GHEA Grapalat" w:cs="Times New Roman"/>
          <w:b/>
          <w:sz w:val="20"/>
          <w:szCs w:val="20"/>
          <w:u w:val="single"/>
          <w:lang w:val="af-ZA"/>
        </w:rPr>
      </w:pP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AU"/>
        </w:rPr>
        <w:t>TUMANIAN</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URBAN</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OF THE COMMUNITY</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en-AU"/>
        </w:rPr>
        <w:t>UTILITY</w:t>
      </w:r>
      <w:r w:rsidRPr="00E84C88">
        <w:rPr>
          <w:rFonts w:ascii="GHEA Grapalat" w:eastAsia="Times New Roman" w:hAnsi="GHEA Grapalat" w:cs="Times New Roman"/>
          <w:b/>
          <w:sz w:val="20"/>
          <w:szCs w:val="20"/>
          <w:lang w:val="af-ZA"/>
        </w:rPr>
        <w:t xml:space="preserve"> </w:t>
      </w:r>
      <w:proofErr w:type="gramStart"/>
      <w:r w:rsidRPr="00E84C88">
        <w:rPr>
          <w:rFonts w:ascii="Arial" w:eastAsia="Times New Roman" w:hAnsi="Arial" w:cs="Arial"/>
          <w:b/>
          <w:sz w:val="20"/>
          <w:szCs w:val="20"/>
          <w:lang w:val="en-AU"/>
        </w:rPr>
        <w:t>ECONOMY</w:t>
      </w:r>
      <w:r w:rsidRPr="00E84C88">
        <w:rPr>
          <w:rFonts w:ascii="GHEA Grapalat" w:eastAsia="Times New Roman" w:hAnsi="GHEA Grapalat" w:cs="Times New Roman"/>
          <w:b/>
          <w:sz w:val="20"/>
          <w:szCs w:val="20"/>
          <w:lang w:val="hy-AM"/>
        </w:rPr>
        <w:t xml:space="preserve"> </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hy-AM"/>
        </w:rPr>
        <w:t>HOAK</w:t>
      </w:r>
      <w:proofErr w:type="gramEnd"/>
      <w:r w:rsidRPr="00E84C88">
        <w:rPr>
          <w:rFonts w:ascii="Arial" w:eastAsia="Times New Roman" w:hAnsi="Arial" w:cs="Arial"/>
          <w:b/>
          <w:sz w:val="20"/>
          <w:szCs w:val="20"/>
          <w:lang w:val="hy-AM"/>
        </w:rPr>
        <w:t xml:space="preserve"> </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I</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NEEDS</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FOR</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hy-AM"/>
        </w:rPr>
        <w:t>DIESEL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FUEL</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ACQUISITION</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ON PURPOSE</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ANNOUNCED</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RATING:</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QUESTION:</w:t>
      </w:r>
    </w:p>
    <w:p w14:paraId="0B7DEAD1" w14:textId="77777777" w:rsidR="00532D6C" w:rsidRPr="00E84C88" w:rsidRDefault="00532D6C" w:rsidP="00532D6C">
      <w:pPr>
        <w:spacing w:after="120" w:line="240" w:lineRule="auto"/>
        <w:ind w:right="-7"/>
        <w:jc w:val="center"/>
        <w:rPr>
          <w:rFonts w:ascii="GHEA Grapalat" w:eastAsia="Times New Roman" w:hAnsi="GHEA Grapalat" w:cs="Times New Roman"/>
          <w:sz w:val="24"/>
          <w:lang w:val="af-ZA"/>
        </w:rPr>
      </w:pPr>
    </w:p>
    <w:p w14:paraId="78A5F91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251C4C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5F766B4"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5F2BE1C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1808534"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A82D86F"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8B5EB2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0BD072"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E48A11F"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359F7E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D884A5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099856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C9FECC0"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E4A794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A1ACE64" w14:textId="77777777" w:rsidR="00532D6C" w:rsidRPr="00E84C88" w:rsidRDefault="00532D6C" w:rsidP="00532D6C">
      <w:pPr>
        <w:spacing w:after="0" w:line="240" w:lineRule="auto"/>
        <w:ind w:firstLine="567"/>
        <w:jc w:val="both"/>
        <w:rPr>
          <w:rFonts w:ascii="GHEA Grapalat" w:eastAsia="Times New Roman" w:hAnsi="GHEA Grapalat" w:cs="Sylfaen"/>
          <w:lang w:val="af-ZA"/>
        </w:rPr>
      </w:pPr>
      <w:r w:rsidRPr="00E84C88">
        <w:rPr>
          <w:rFonts w:ascii="GHEA Grapalat" w:eastAsia="Times New Roman" w:hAnsi="GHEA Grapalat" w:cs="Sylfaen"/>
          <w:lang w:val="af-ZA"/>
        </w:rPr>
        <w:br w:type="page"/>
      </w:r>
      <w:r w:rsidRPr="00E84C88">
        <w:rPr>
          <w:rFonts w:ascii="Arial" w:eastAsia="Times New Roman" w:hAnsi="Arial" w:cs="Arial"/>
          <w:lang w:val="en-US"/>
        </w:rPr>
        <w:lastRenderedPageBreak/>
        <w:t>Dear</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participant</w:t>
      </w:r>
      <w:r w:rsidRPr="00E84C88">
        <w:rPr>
          <w:rFonts w:ascii="GHEA Grapalat" w:eastAsia="Times New Roman" w:hAnsi="GHEA Grapalat" w:cs="Sylfaen"/>
          <w:lang w:val="af-ZA"/>
        </w:rPr>
        <w:t xml:space="preserve"> </w:t>
      </w:r>
      <w:r w:rsidRPr="00E84C88">
        <w:rPr>
          <w:rFonts w:ascii="Arial" w:eastAsia="Times New Roman" w:hAnsi="Arial" w:cs="Arial"/>
          <w:lang w:val="en-US"/>
        </w:rPr>
        <w:t>before</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application</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making up</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and:</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presenting</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please</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are</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in detail</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study</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hereby</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 xml:space="preserve">How much is the </w:t>
      </w:r>
      <w:proofErr w:type="gramStart"/>
      <w:r w:rsidRPr="00E84C88">
        <w:rPr>
          <w:rFonts w:ascii="Arial" w:eastAsia="Times New Roman" w:hAnsi="Arial" w:cs="Arial"/>
          <w:lang w:val="en-US"/>
        </w:rPr>
        <w:t xml:space="preserve">invitation </w:t>
      </w:r>
      <w:r w:rsidRPr="00E84C88">
        <w:rPr>
          <w:rFonts w:ascii="GHEA Grapalat" w:eastAsia="Times New Roman" w:hAnsi="GHEA Grapalat" w:cs="Times Armenian"/>
          <w:lang w:val="af-ZA"/>
        </w:rPr>
        <w:t>?</w:t>
      </w:r>
      <w:proofErr w:type="gramEnd"/>
      <w:r w:rsidRPr="00E84C88">
        <w:rPr>
          <w:rFonts w:ascii="GHEA Grapalat" w:eastAsia="Times New Roman" w:hAnsi="GHEA Grapalat" w:cs="Times Armenian"/>
          <w:lang w:val="af-ZA"/>
        </w:rPr>
        <w:t xml:space="preserve"> </w:t>
      </w:r>
      <w:r w:rsidRPr="00E84C88">
        <w:rPr>
          <w:rFonts w:ascii="Arial" w:eastAsia="Times New Roman" w:hAnsi="Arial" w:cs="Arial"/>
          <w:lang w:val="en-US"/>
        </w:rPr>
        <w:t>that</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to the invitation</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non-compliant</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applications</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subject to</w:t>
      </w:r>
      <w:r w:rsidRPr="00E84C88">
        <w:rPr>
          <w:rFonts w:ascii="GHEA Grapalat" w:eastAsia="Times New Roman" w:hAnsi="GHEA Grapalat" w:cs="Times Armenian"/>
          <w:lang w:val="af-ZA"/>
        </w:rPr>
        <w:t xml:space="preserve"> </w:t>
      </w:r>
      <w:r w:rsidRPr="00E84C88">
        <w:rPr>
          <w:rFonts w:ascii="Arial" w:eastAsia="Times New Roman" w:hAnsi="Arial" w:cs="Arial"/>
          <w:lang w:val="en-US"/>
        </w:rPr>
        <w:t>are</w:t>
      </w:r>
      <w:r w:rsidRPr="00E84C88">
        <w:rPr>
          <w:rFonts w:ascii="GHEA Grapalat" w:eastAsia="Times New Roman" w:hAnsi="GHEA Grapalat" w:cs="Times Armenian"/>
          <w:lang w:val="af-ZA"/>
        </w:rPr>
        <w:t xml:space="preserve"> </w:t>
      </w:r>
      <w:r w:rsidRPr="00E84C88">
        <w:rPr>
          <w:rFonts w:ascii="GHEA Grapalat" w:eastAsia="Times New Roman" w:hAnsi="GHEA Grapalat" w:cs="Sylfaen"/>
          <w:lang w:val="af-ZA"/>
        </w:rPr>
        <w:t xml:space="preserve">of </w:t>
      </w:r>
      <w:r w:rsidRPr="00E84C88">
        <w:rPr>
          <w:rFonts w:ascii="Arial" w:eastAsia="Times New Roman" w:hAnsi="Arial" w:cs="Arial"/>
          <w:lang w:val="en-US"/>
        </w:rPr>
        <w:t>rejection</w:t>
      </w:r>
    </w:p>
    <w:p w14:paraId="616C9E01" w14:textId="77777777" w:rsidR="00532D6C" w:rsidRPr="00E84C88" w:rsidRDefault="00532D6C" w:rsidP="00532D6C">
      <w:pPr>
        <w:spacing w:after="0" w:line="240" w:lineRule="auto"/>
        <w:ind w:firstLine="567"/>
        <w:jc w:val="center"/>
        <w:rPr>
          <w:rFonts w:ascii="GHEA Grapalat" w:eastAsia="Times New Roman" w:hAnsi="GHEA Grapalat" w:cs="Times New Roman"/>
          <w:b/>
          <w:sz w:val="20"/>
          <w:lang w:val="af-ZA"/>
        </w:rPr>
      </w:pPr>
    </w:p>
    <w:p w14:paraId="1EF677BD" w14:textId="77777777" w:rsidR="00532D6C" w:rsidRPr="00E84C88" w:rsidRDefault="00532D6C" w:rsidP="00532D6C">
      <w:pPr>
        <w:spacing w:after="0" w:line="240" w:lineRule="auto"/>
        <w:ind w:firstLine="567"/>
        <w:jc w:val="center"/>
        <w:rPr>
          <w:rFonts w:ascii="GHEA Grapalat" w:eastAsia="Times New Roman" w:hAnsi="GHEA Grapalat" w:cs="Sylfaen"/>
          <w:b/>
          <w:lang w:val="af-ZA"/>
        </w:rPr>
      </w:pPr>
    </w:p>
    <w:p w14:paraId="705C4C4C"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0"/>
          <w:lang w:val="af-ZA"/>
        </w:rPr>
      </w:pPr>
      <w:r w:rsidRPr="00E84C88">
        <w:rPr>
          <w:rFonts w:ascii="Arial" w:eastAsia="Times New Roman" w:hAnsi="Arial" w:cs="Arial"/>
          <w:b/>
          <w:sz w:val="20"/>
          <w:szCs w:val="20"/>
          <w:lang w:val="en-US"/>
        </w:rPr>
        <w:t>CONTENTS</w:t>
      </w:r>
    </w:p>
    <w:p w14:paraId="1FE7FA1F"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af-ZA"/>
        </w:rPr>
      </w:pPr>
    </w:p>
    <w:p w14:paraId="21732A24"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af-ZA"/>
        </w:rPr>
      </w:pP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AU"/>
        </w:rPr>
        <w:t>TUMANIAN</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en-AU"/>
        </w:rPr>
        <w:t>UTILITY</w:t>
      </w:r>
      <w:r w:rsidRPr="00E84C88">
        <w:rPr>
          <w:rFonts w:ascii="GHEA Grapalat" w:eastAsia="Times New Roman" w:hAnsi="GHEA Grapalat" w:cs="Times New Roman"/>
          <w:b/>
          <w:sz w:val="20"/>
          <w:szCs w:val="20"/>
          <w:lang w:val="af-ZA"/>
        </w:rPr>
        <w:t xml:space="preserve"> </w:t>
      </w:r>
      <w:proofErr w:type="gramStart"/>
      <w:r w:rsidRPr="00E84C88">
        <w:rPr>
          <w:rFonts w:ascii="Arial" w:eastAsia="Times New Roman" w:hAnsi="Arial" w:cs="Arial"/>
          <w:b/>
          <w:sz w:val="20"/>
          <w:szCs w:val="20"/>
          <w:lang w:val="en-AU"/>
        </w:rPr>
        <w:t>ECONOMY</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hy-AM"/>
        </w:rPr>
        <w:t>HOAK</w:t>
      </w:r>
      <w:proofErr w:type="gramEnd"/>
      <w:r w:rsidRPr="00E84C88">
        <w:rPr>
          <w:rFonts w:ascii="Arial" w:eastAsia="Times New Roman" w:hAnsi="Arial" w:cs="Arial"/>
          <w:b/>
          <w:sz w:val="20"/>
          <w:szCs w:val="20"/>
          <w:lang w:val="hy-AM"/>
        </w:rPr>
        <w:t xml:space="preserve"> </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I</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NEEDS</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 xml:space="preserve">FOR </w:t>
      </w:r>
      <w:r w:rsidRPr="00E84C88">
        <w:rPr>
          <w:rFonts w:ascii="GHEA Grapalat" w:eastAsia="Times New Roman" w:hAnsi="GHEA Grapalat" w:cs="Times Armenian"/>
          <w:b/>
          <w:sz w:val="20"/>
          <w:szCs w:val="20"/>
          <w:lang w:val="af-ZA"/>
        </w:rPr>
        <w:t>:</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hy-AM"/>
        </w:rPr>
        <w:t>DIESEL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FUEL</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ACQUISITION</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ON PURPOSE</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ANNOUNCED</w:t>
      </w:r>
      <w:r w:rsidRPr="00E84C88">
        <w:rPr>
          <w:rFonts w:ascii="GHEA Grapalat" w:eastAsia="Times New Roman" w:hAnsi="GHEA Grapalat" w:cs="Times Armenian"/>
          <w:b/>
          <w:sz w:val="20"/>
          <w:szCs w:val="20"/>
          <w:lang w:val="af-ZA"/>
        </w:rPr>
        <w:t xml:space="preserve"> </w:t>
      </w:r>
      <w:r w:rsidRPr="00E84C88">
        <w:rPr>
          <w:rFonts w:ascii="Arial" w:eastAsia="Times New Roman" w:hAnsi="Arial" w:cs="Arial"/>
          <w:b/>
          <w:sz w:val="20"/>
          <w:szCs w:val="20"/>
          <w:lang w:val="en-AU"/>
        </w:rPr>
        <w:t>RATING:</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en-AU"/>
        </w:rPr>
        <w:t>QUESTION:</w:t>
      </w:r>
      <w:r w:rsidRPr="00E84C88">
        <w:rPr>
          <w:rFonts w:ascii="GHEA Grapalat" w:eastAsia="Times New Roman" w:hAnsi="GHEA Grapalat" w:cs="Sylfaen"/>
          <w:b/>
          <w:sz w:val="20"/>
          <w:szCs w:val="20"/>
          <w:lang w:val="af-ZA"/>
        </w:rPr>
        <w:t xml:space="preserve"> </w:t>
      </w:r>
      <w:r w:rsidRPr="00E84C88">
        <w:rPr>
          <w:rFonts w:ascii="Arial" w:eastAsia="Times New Roman" w:hAnsi="Arial" w:cs="Arial"/>
          <w:b/>
          <w:sz w:val="20"/>
          <w:szCs w:val="20"/>
          <w:lang w:val="af-ZA"/>
        </w:rPr>
        <w:t>INVITATION:</w:t>
      </w:r>
    </w:p>
    <w:p w14:paraId="5A24675E"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419E5525"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723537AB"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af-ZA"/>
        </w:rPr>
      </w:pPr>
      <w:r w:rsidRPr="00E84C88">
        <w:rPr>
          <w:rFonts w:ascii="Arial" w:eastAsia="Times New Roman" w:hAnsi="Arial" w:cs="Arial"/>
          <w:b/>
          <w:sz w:val="20"/>
          <w:lang w:val="en-US"/>
        </w:rPr>
        <w:t xml:space="preserve">PART </w:t>
      </w:r>
      <w:r w:rsidRPr="00E84C88">
        <w:rPr>
          <w:rFonts w:ascii="GHEA Grapalat" w:eastAsia="Times New Roman" w:hAnsi="GHEA Grapalat" w:cs="Times Armenian"/>
          <w:b/>
          <w:sz w:val="20"/>
          <w:lang w:val="af-ZA"/>
        </w:rPr>
        <w:t>I. _</w:t>
      </w:r>
    </w:p>
    <w:p w14:paraId="7EA5830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EA13ACD"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1. </w:t>
      </w:r>
      <w:r w:rsidRPr="00E84C88">
        <w:rPr>
          <w:rFonts w:ascii="Arial" w:eastAsia="Times New Roman" w:hAnsi="Arial" w:cs="Arial"/>
          <w:sz w:val="20"/>
          <w:szCs w:val="24"/>
          <w:lang w:val="en-US"/>
        </w:rPr>
        <w:t>Purchase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subject</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the characteristic</w:t>
      </w:r>
      <w:r w:rsidRPr="00E84C88">
        <w:rPr>
          <w:rFonts w:ascii="GHEA Grapalat" w:eastAsia="Times New Roman" w:hAnsi="GHEA Grapalat" w:cs="Times Armenian"/>
          <w:sz w:val="20"/>
          <w:szCs w:val="24"/>
          <w:lang w:val="af-ZA"/>
        </w:rPr>
        <w:tab/>
        <w:t xml:space="preserve"> </w:t>
      </w:r>
    </w:p>
    <w:p w14:paraId="7A59A369"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2. </w:t>
      </w:r>
      <w:r w:rsidRPr="00E84C88">
        <w:rPr>
          <w:rFonts w:ascii="Arial" w:eastAsia="Times New Roman" w:hAnsi="Arial" w:cs="Arial"/>
          <w:sz w:val="20"/>
          <w:szCs w:val="24"/>
          <w:lang w:val="en-US"/>
        </w:rPr>
        <w:t>To participate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participation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right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their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evaluation</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en-US"/>
        </w:rPr>
        <w:t xml:space="preserve">order </w:t>
      </w:r>
      <w:r w:rsidRPr="00E84C88">
        <w:rPr>
          <w:rFonts w:ascii="GHEA Grapalat" w:eastAsia="Times New Roman" w:hAnsi="GHEA Grapalat" w:cs="Times Armenian"/>
          <w:sz w:val="20"/>
          <w:szCs w:val="24"/>
          <w:lang w:val="af-ZA"/>
        </w:rPr>
        <w:t>,</w:t>
      </w:r>
      <w:proofErr w:type="gramEnd"/>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selected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participant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to be recognized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case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qualification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provide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to 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conditions</w:t>
      </w:r>
      <w:r w:rsidRPr="00E84C88">
        <w:rPr>
          <w:rFonts w:ascii="GHEA Grapalat" w:eastAsia="Times New Roman" w:hAnsi="GHEA Grapalat" w:cs="Times Armenian"/>
          <w:sz w:val="20"/>
          <w:szCs w:val="24"/>
          <w:lang w:val="af-ZA"/>
        </w:rPr>
        <w:t xml:space="preserve"> </w:t>
      </w:r>
    </w:p>
    <w:p w14:paraId="5BDEE449"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3. </w:t>
      </w:r>
      <w:r w:rsidRPr="00E84C88">
        <w:rPr>
          <w:rFonts w:ascii="Arial" w:eastAsia="Times New Roman" w:hAnsi="Arial" w:cs="Arial"/>
          <w:sz w:val="20"/>
          <w:szCs w:val="24"/>
          <w:lang w:val="en-US"/>
        </w:rPr>
        <w:t>Invitation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clarification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in the invitation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change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perform</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order</w:t>
      </w:r>
      <w:r w:rsidRPr="00E84C88">
        <w:rPr>
          <w:rFonts w:ascii="GHEA Grapalat" w:eastAsia="Times New Roman" w:hAnsi="GHEA Grapalat" w:cs="Times Armenian"/>
          <w:sz w:val="20"/>
          <w:szCs w:val="24"/>
          <w:lang w:val="af-ZA"/>
        </w:rPr>
        <w:tab/>
      </w:r>
    </w:p>
    <w:p w14:paraId="10E8A927" w14:textId="77777777" w:rsidR="00532D6C" w:rsidRPr="00E84C88" w:rsidRDefault="00532D6C" w:rsidP="00532D6C">
      <w:pPr>
        <w:spacing w:after="0" w:line="240" w:lineRule="auto"/>
        <w:ind w:firstLine="1134"/>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4"/>
          <w:lang w:val="af-ZA"/>
        </w:rPr>
        <w:t xml:space="preserve">4. </w:t>
      </w:r>
      <w:r w:rsidRPr="00E84C88">
        <w:rPr>
          <w:rFonts w:ascii="Arial" w:eastAsia="Times New Roman" w:hAnsi="Arial" w:cs="Arial"/>
          <w:sz w:val="20"/>
          <w:szCs w:val="24"/>
          <w:lang w:val="en-US"/>
        </w:rPr>
        <w:t>Application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order</w:t>
      </w:r>
    </w:p>
    <w:p w14:paraId="48ADEE78"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5. </w:t>
      </w:r>
      <w:r w:rsidRPr="00E84C88">
        <w:rPr>
          <w:rFonts w:ascii="GHEA Grapalat" w:eastAsia="Times New Roman" w:hAnsi="GHEA Grapalat" w:cs="Times New Roman"/>
          <w:sz w:val="20"/>
          <w:szCs w:val="24"/>
          <w:lang w:val="af-ZA"/>
        </w:rPr>
        <w:tab/>
      </w:r>
      <w:r w:rsidRPr="00E84C88">
        <w:rPr>
          <w:rFonts w:ascii="Arial" w:eastAsia="Times New Roman" w:hAnsi="Arial" w:cs="Arial"/>
          <w:sz w:val="20"/>
          <w:szCs w:val="24"/>
          <w:lang w:val="en-US"/>
        </w:rPr>
        <w:t>Application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price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offer</w:t>
      </w:r>
      <w:r w:rsidRPr="00E84C88">
        <w:rPr>
          <w:rFonts w:ascii="GHEA Grapalat" w:eastAsia="Times New Roman" w:hAnsi="GHEA Grapalat" w:cs="Times Armenian"/>
          <w:sz w:val="20"/>
          <w:szCs w:val="24"/>
          <w:lang w:val="af-ZA"/>
        </w:rPr>
        <w:tab/>
        <w:t xml:space="preserve"> </w:t>
      </w:r>
    </w:p>
    <w:p w14:paraId="53A25F5D"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6. </w:t>
      </w:r>
      <w:r w:rsidRPr="00E84C88">
        <w:rPr>
          <w:rFonts w:ascii="Arial" w:eastAsia="Times New Roman" w:hAnsi="Arial" w:cs="Arial"/>
          <w:sz w:val="20"/>
          <w:szCs w:val="24"/>
          <w:lang w:val="en-US"/>
        </w:rPr>
        <w:t>Application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action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the term </w:t>
      </w:r>
      <w:r w:rsidRPr="00E84C88">
        <w:rPr>
          <w:rFonts w:ascii="GHEA Grapalat" w:eastAsia="Times New Roman" w:hAnsi="GHEA Grapalat" w:cs="Times Armenian"/>
          <w:sz w:val="20"/>
          <w:szCs w:val="24"/>
          <w:lang w:val="af-ZA"/>
        </w:rPr>
        <w:t xml:space="preserve">in </w:t>
      </w:r>
      <w:r w:rsidRPr="00E84C88">
        <w:rPr>
          <w:rFonts w:ascii="Arial" w:eastAsia="Times New Roman" w:hAnsi="Arial" w:cs="Arial"/>
          <w:sz w:val="20"/>
          <w:szCs w:val="24"/>
          <w:lang w:val="en-US"/>
        </w:rPr>
        <w:t>applications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change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perform</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them</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take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order</w:t>
      </w:r>
      <w:r w:rsidRPr="00E84C88">
        <w:rPr>
          <w:rFonts w:ascii="GHEA Grapalat" w:eastAsia="Times New Roman" w:hAnsi="GHEA Grapalat" w:cs="Times Armenian"/>
          <w:sz w:val="20"/>
          <w:szCs w:val="24"/>
          <w:lang w:val="af-ZA"/>
        </w:rPr>
        <w:tab/>
        <w:t xml:space="preserve"> </w:t>
      </w:r>
    </w:p>
    <w:p w14:paraId="17315099" w14:textId="77777777" w:rsidR="00532D6C" w:rsidRPr="00E84C88" w:rsidRDefault="00532D6C" w:rsidP="00532D6C">
      <w:pPr>
        <w:spacing w:after="0" w:line="240" w:lineRule="auto"/>
        <w:ind w:firstLine="1134"/>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4"/>
          <w:lang w:val="af-ZA"/>
        </w:rPr>
        <w:t xml:space="preserve">8. </w:t>
      </w:r>
      <w:r w:rsidRPr="00E84C88">
        <w:rPr>
          <w:rFonts w:ascii="Arial" w:eastAsia="Times New Roman" w:hAnsi="Arial" w:cs="Arial"/>
          <w:sz w:val="20"/>
          <w:szCs w:val="24"/>
          <w:lang w:val="af-ZA"/>
        </w:rPr>
        <w:t xml:space="preserve">H </w:t>
      </w:r>
      <w:r w:rsidRPr="00E84C88">
        <w:rPr>
          <w:rFonts w:ascii="Arial" w:eastAsia="Times New Roman" w:hAnsi="Arial" w:cs="Arial"/>
          <w:sz w:val="20"/>
          <w:szCs w:val="24"/>
          <w:lang w:val="en-US"/>
        </w:rPr>
        <w:t>cheeks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opening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results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summary</w:t>
      </w:r>
      <w:r w:rsidRPr="00E84C88">
        <w:rPr>
          <w:rFonts w:ascii="GHEA Grapalat" w:eastAsia="Times New Roman" w:hAnsi="GHEA Grapalat" w:cs="Sylfaen"/>
          <w:sz w:val="20"/>
          <w:szCs w:val="24"/>
          <w:lang w:val="af-ZA"/>
        </w:rPr>
        <w:tab/>
      </w:r>
    </w:p>
    <w:p w14:paraId="59EDC0F1"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9. </w:t>
      </w:r>
      <w:r w:rsidRPr="00E84C88">
        <w:rPr>
          <w:rFonts w:ascii="Arial" w:eastAsia="Times New Roman" w:hAnsi="Arial" w:cs="Arial"/>
          <w:sz w:val="20"/>
          <w:szCs w:val="24"/>
          <w:lang w:val="en-US"/>
        </w:rPr>
        <w:t>Of the contract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sealing</w:t>
      </w:r>
      <w:r w:rsidRPr="00E84C88">
        <w:rPr>
          <w:rFonts w:ascii="GHEA Grapalat" w:eastAsia="Times New Roman" w:hAnsi="GHEA Grapalat" w:cs="Times Armenian"/>
          <w:sz w:val="20"/>
          <w:szCs w:val="24"/>
          <w:lang w:val="af-ZA"/>
        </w:rPr>
        <w:tab/>
      </w:r>
    </w:p>
    <w:p w14:paraId="110FC2B5"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10. </w:t>
      </w:r>
      <w:r w:rsidRPr="00E84C88">
        <w:rPr>
          <w:rFonts w:ascii="Arial" w:eastAsia="Times New Roman" w:hAnsi="Arial" w:cs="Arial"/>
          <w:sz w:val="20"/>
          <w:szCs w:val="24"/>
          <w:lang w:val="af-ZA"/>
        </w:rPr>
        <w:t>Qualification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of the contract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provisions</w:t>
      </w:r>
      <w:r w:rsidRPr="00E84C88">
        <w:rPr>
          <w:rFonts w:ascii="GHEA Grapalat" w:eastAsia="Times New Roman" w:hAnsi="GHEA Grapalat" w:cs="Times Armenian"/>
          <w:sz w:val="20"/>
          <w:szCs w:val="24"/>
          <w:lang w:val="af-ZA"/>
        </w:rPr>
        <w:tab/>
        <w:t xml:space="preserve"> </w:t>
      </w:r>
    </w:p>
    <w:p w14:paraId="24AD5579"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11. </w:t>
      </w:r>
      <w:r w:rsidRPr="00E84C88">
        <w:rPr>
          <w:rFonts w:ascii="Arial" w:eastAsia="Times New Roman" w:hAnsi="Arial" w:cs="Arial"/>
          <w:sz w:val="20"/>
          <w:szCs w:val="24"/>
          <w:lang w:val="en-US"/>
        </w:rPr>
        <w:t>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non-existent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announce</w:t>
      </w:r>
      <w:r w:rsidRPr="00E84C88">
        <w:rPr>
          <w:rFonts w:ascii="GHEA Grapalat" w:eastAsia="Times New Roman" w:hAnsi="GHEA Grapalat" w:cs="Times Armenian"/>
          <w:sz w:val="20"/>
          <w:szCs w:val="24"/>
          <w:lang w:val="af-ZA"/>
        </w:rPr>
        <w:tab/>
        <w:t xml:space="preserve"> </w:t>
      </w:r>
    </w:p>
    <w:p w14:paraId="28B4D3E2"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12. </w:t>
      </w:r>
      <w:r w:rsidRPr="00E84C88">
        <w:rPr>
          <w:rFonts w:ascii="Arial" w:eastAsia="Times New Roman" w:hAnsi="Arial" w:cs="Arial"/>
          <w:sz w:val="20"/>
          <w:szCs w:val="24"/>
          <w:lang w:val="en-US"/>
        </w:rPr>
        <w:t>Purchase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process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connected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actions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and </w:t>
      </w:r>
      <w:proofErr w:type="gramStart"/>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w:t>
      </w:r>
      <w:proofErr w:type="gramEnd"/>
      <w:r w:rsidRPr="00E84C88">
        <w:rPr>
          <w:rFonts w:ascii="Arial" w:eastAsia="Times New Roman" w:hAnsi="Arial" w:cs="Arial"/>
          <w:sz w:val="20"/>
          <w:szCs w:val="24"/>
          <w:lang w:val="en-US"/>
        </w:rPr>
        <w:t xml:space="preserve">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accepted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decisions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appeal</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participate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right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order</w:t>
      </w:r>
      <w:r w:rsidRPr="00E84C88">
        <w:rPr>
          <w:rFonts w:ascii="GHEA Grapalat" w:eastAsia="Times New Roman" w:hAnsi="GHEA Grapalat" w:cs="Times Armenian"/>
          <w:sz w:val="20"/>
          <w:szCs w:val="24"/>
          <w:lang w:val="af-ZA"/>
        </w:rPr>
        <w:tab/>
      </w:r>
    </w:p>
    <w:p w14:paraId="3C313F2C"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48514C0E"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71DFA374"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r w:rsidRPr="00E84C88">
        <w:rPr>
          <w:rFonts w:ascii="Arial" w:eastAsia="Times New Roman" w:hAnsi="Arial" w:cs="Arial"/>
          <w:b/>
          <w:sz w:val="20"/>
          <w:szCs w:val="24"/>
          <w:lang w:val="en-US"/>
        </w:rPr>
        <w:t xml:space="preserve">PART </w:t>
      </w:r>
      <w:proofErr w:type="gramStart"/>
      <w:r w:rsidRPr="00E84C88">
        <w:rPr>
          <w:rFonts w:ascii="GHEA Grapalat" w:eastAsia="Times New Roman" w:hAnsi="GHEA Grapalat" w:cs="Times Armenian"/>
          <w:b/>
          <w:sz w:val="20"/>
          <w:szCs w:val="24"/>
          <w:lang w:val="af-ZA"/>
        </w:rPr>
        <w:t>II .</w:t>
      </w:r>
      <w:proofErr w:type="gramEnd"/>
      <w:r w:rsidRPr="00E84C88">
        <w:rPr>
          <w:rFonts w:ascii="GHEA Grapalat" w:eastAsia="Times New Roman" w:hAnsi="GHEA Grapalat" w:cs="Times Armenian"/>
          <w:b/>
          <w:sz w:val="20"/>
          <w:szCs w:val="24"/>
          <w:lang w:val="af-ZA"/>
        </w:rPr>
        <w:t xml:space="preserve"> </w:t>
      </w:r>
      <w:r w:rsidRPr="00E84C88">
        <w:rPr>
          <w:rFonts w:ascii="Arial" w:eastAsia="Times New Roman" w:hAnsi="Arial" w:cs="Arial"/>
          <w:b/>
          <w:sz w:val="20"/>
          <w:szCs w:val="24"/>
          <w:lang w:val="en-US"/>
        </w:rPr>
        <w:t>RATING:</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QUESTION:</w:t>
      </w:r>
      <w:r w:rsidRPr="00E84C88">
        <w:rPr>
          <w:rFonts w:ascii="GHEA Grapalat" w:eastAsia="Times New Roman" w:hAnsi="GHEA Grapalat" w:cs="Times Armenian"/>
          <w:b/>
          <w:sz w:val="20"/>
          <w:szCs w:val="24"/>
          <w:lang w:val="af-ZA"/>
        </w:rPr>
        <w:t xml:space="preserve">  </w:t>
      </w:r>
      <w:r w:rsidRPr="00E84C88">
        <w:rPr>
          <w:rFonts w:ascii="Arial" w:eastAsia="Times New Roman" w:hAnsi="Arial" w:cs="Arial"/>
          <w:b/>
          <w:sz w:val="20"/>
          <w:szCs w:val="24"/>
          <w:lang w:val="en-US"/>
        </w:rPr>
        <w:t xml:space="preserve">THE </w:t>
      </w:r>
      <w:proofErr w:type="gramStart"/>
      <w:r w:rsidRPr="00E84C88">
        <w:rPr>
          <w:rFonts w:ascii="Arial" w:eastAsia="Times New Roman" w:hAnsi="Arial" w:cs="Arial"/>
          <w:b/>
          <w:sz w:val="20"/>
          <w:szCs w:val="24"/>
          <w:lang w:val="en-US"/>
        </w:rPr>
        <w:t>APPLICATION</w:t>
      </w:r>
      <w:r w:rsidRPr="00E84C88">
        <w:rPr>
          <w:rFonts w:ascii="GHEA Grapalat" w:eastAsia="Times New Roman" w:hAnsi="GHEA Grapalat" w:cs="Times Armenian"/>
          <w:b/>
          <w:sz w:val="20"/>
          <w:szCs w:val="24"/>
          <w:lang w:val="af-ZA"/>
        </w:rPr>
        <w:t xml:space="preserve">  </w:t>
      </w:r>
      <w:r w:rsidRPr="00E84C88">
        <w:rPr>
          <w:rFonts w:ascii="Arial" w:eastAsia="Times New Roman" w:hAnsi="Arial" w:cs="Arial"/>
          <w:b/>
          <w:sz w:val="20"/>
          <w:szCs w:val="24"/>
          <w:lang w:val="en-US"/>
        </w:rPr>
        <w:t>TO</w:t>
      </w:r>
      <w:proofErr w:type="gramEnd"/>
      <w:r w:rsidRPr="00E84C88">
        <w:rPr>
          <w:rFonts w:ascii="Arial" w:eastAsia="Times New Roman" w:hAnsi="Arial" w:cs="Arial"/>
          <w:b/>
          <w:sz w:val="20"/>
          <w:szCs w:val="24"/>
          <w:lang w:val="en-US"/>
        </w:rPr>
        <w:t xml:space="preserve"> PREPARE</w:t>
      </w:r>
      <w:r w:rsidRPr="00E84C88">
        <w:rPr>
          <w:rFonts w:ascii="GHEA Grapalat" w:eastAsia="Times New Roman" w:hAnsi="GHEA Grapalat" w:cs="Times Armenian"/>
          <w:b/>
          <w:sz w:val="20"/>
          <w:szCs w:val="24"/>
          <w:lang w:val="af-ZA"/>
        </w:rPr>
        <w:t xml:space="preserve">  </w:t>
      </w:r>
      <w:r w:rsidRPr="00E84C88">
        <w:rPr>
          <w:rFonts w:ascii="Arial" w:eastAsia="Times New Roman" w:hAnsi="Arial" w:cs="Arial"/>
          <w:b/>
          <w:sz w:val="20"/>
          <w:szCs w:val="24"/>
          <w:lang w:val="en-US"/>
        </w:rPr>
        <w:t>INSTRUCTION:</w:t>
      </w:r>
    </w:p>
    <w:p w14:paraId="2B8E8856"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16111400"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1. </w:t>
      </w:r>
      <w:r w:rsidRPr="00E84C88">
        <w:rPr>
          <w:rFonts w:ascii="GHEA Grapalat" w:eastAsia="Times New Roman" w:hAnsi="GHEA Grapalat" w:cs="Times New Roman"/>
          <w:sz w:val="20"/>
          <w:szCs w:val="24"/>
          <w:lang w:val="af-ZA"/>
        </w:rPr>
        <w:tab/>
      </w:r>
      <w:proofErr w:type="gramStart"/>
      <w:r w:rsidRPr="00E84C88">
        <w:rPr>
          <w:rFonts w:ascii="Arial" w:eastAsia="Times New Roman" w:hAnsi="Arial" w:cs="Arial"/>
          <w:sz w:val="20"/>
          <w:szCs w:val="24"/>
          <w:lang w:val="en-US"/>
        </w:rPr>
        <w:t>General</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provisions</w:t>
      </w:r>
      <w:proofErr w:type="gramEnd"/>
      <w:r w:rsidRPr="00E84C88">
        <w:rPr>
          <w:rFonts w:ascii="GHEA Grapalat" w:eastAsia="Times New Roman" w:hAnsi="GHEA Grapalat" w:cs="Times Armenian"/>
          <w:sz w:val="20"/>
          <w:szCs w:val="24"/>
          <w:lang w:val="af-ZA"/>
        </w:rPr>
        <w:tab/>
      </w:r>
    </w:p>
    <w:p w14:paraId="283905CA" w14:textId="77777777" w:rsidR="00532D6C" w:rsidRPr="00E84C88" w:rsidRDefault="00532D6C" w:rsidP="00532D6C">
      <w:pPr>
        <w:spacing w:after="0" w:line="240" w:lineRule="auto"/>
        <w:ind w:firstLine="1134"/>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2. </w:t>
      </w:r>
      <w:r w:rsidRPr="00E84C88">
        <w:rPr>
          <w:rFonts w:ascii="GHEA Grapalat" w:eastAsia="Times New Roman" w:hAnsi="GHEA Grapalat" w:cs="Times New Roman"/>
          <w:sz w:val="20"/>
          <w:szCs w:val="24"/>
          <w:lang w:val="af-ZA"/>
        </w:rPr>
        <w:tab/>
      </w:r>
      <w:r w:rsidRPr="00E84C88">
        <w:rPr>
          <w:rFonts w:ascii="Arial" w:eastAsia="Times New Roman" w:hAnsi="Arial" w:cs="Arial"/>
          <w:sz w:val="20"/>
          <w:szCs w:val="24"/>
          <w:lang w:val="en-US"/>
        </w:rPr>
        <w:t>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application</w:t>
      </w:r>
      <w:r w:rsidRPr="00E84C88">
        <w:rPr>
          <w:rFonts w:ascii="GHEA Grapalat" w:eastAsia="Times New Roman" w:hAnsi="GHEA Grapalat" w:cs="Times Armenian"/>
          <w:sz w:val="20"/>
          <w:szCs w:val="24"/>
          <w:lang w:val="af-ZA"/>
        </w:rPr>
        <w:tab/>
      </w:r>
    </w:p>
    <w:p w14:paraId="2E9FDC4B"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r w:rsidRPr="00E84C88">
        <w:rPr>
          <w:rFonts w:ascii="GHEA Grapalat" w:eastAsia="Times New Roman" w:hAnsi="GHEA Grapalat" w:cs="Times New Roman"/>
          <w:sz w:val="20"/>
          <w:szCs w:val="24"/>
          <w:lang w:val="af-ZA"/>
        </w:rPr>
        <w:t xml:space="preserve">3. </w:t>
      </w:r>
      <w:r w:rsidRPr="00E84C88">
        <w:rPr>
          <w:rFonts w:ascii="GHEA Grapalat" w:eastAsia="Times New Roman" w:hAnsi="GHEA Grapalat" w:cs="Times New Roman"/>
          <w:sz w:val="20"/>
          <w:szCs w:val="24"/>
          <w:lang w:val="af-ZA"/>
        </w:rPr>
        <w:tab/>
      </w:r>
      <w:r w:rsidRPr="00E84C88">
        <w:rPr>
          <w:rFonts w:ascii="Arial" w:eastAsia="Times New Roman" w:hAnsi="Arial" w:cs="Arial"/>
          <w:sz w:val="20"/>
          <w:szCs w:val="24"/>
          <w:lang w:val="en-US"/>
        </w:rPr>
        <w:t xml:space="preserve">Appendices </w:t>
      </w:r>
      <w:r w:rsidRPr="00E84C88">
        <w:rPr>
          <w:rFonts w:ascii="GHEA Grapalat" w:eastAsia="Times New Roman" w:hAnsi="GHEA Grapalat" w:cs="Times Armenian"/>
          <w:sz w:val="20"/>
          <w:szCs w:val="24"/>
          <w:lang w:val="af-ZA"/>
        </w:rPr>
        <w:t>1-6</w:t>
      </w:r>
      <w:r w:rsidRPr="00E84C88">
        <w:rPr>
          <w:rFonts w:ascii="GHEA Grapalat" w:eastAsia="Times New Roman" w:hAnsi="GHEA Grapalat" w:cs="Times Armenian"/>
          <w:sz w:val="20"/>
          <w:szCs w:val="24"/>
          <w:lang w:val="af-ZA"/>
        </w:rPr>
        <w:tab/>
      </w:r>
    </w:p>
    <w:p w14:paraId="45D2EEC8"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81F37B6"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70A91EC6"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230E9415"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0153B0BD"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02B0049A"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35AD356E"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r w:rsidRPr="00E84C88">
        <w:rPr>
          <w:rFonts w:ascii="GHEA Grapalat" w:eastAsia="Times New Roman" w:hAnsi="GHEA Grapalat" w:cs="Times Armenian"/>
          <w:sz w:val="20"/>
          <w:szCs w:val="24"/>
          <w:lang w:val="af-ZA"/>
        </w:rPr>
        <w:t xml:space="preserve"> </w:t>
      </w:r>
      <w:r w:rsidRPr="00E84C88">
        <w:rPr>
          <w:rFonts w:ascii="GHEA Grapalat" w:eastAsia="Times New Roman" w:hAnsi="GHEA Grapalat" w:cs="Times Armenian"/>
          <w:sz w:val="20"/>
          <w:szCs w:val="24"/>
          <w:lang w:val="af-ZA"/>
        </w:rPr>
        <w:br w:type="page"/>
      </w:r>
      <w:r w:rsidRPr="00E84C88">
        <w:rPr>
          <w:rFonts w:ascii="GHEA Grapalat" w:eastAsia="Times New Roman" w:hAnsi="GHEA Grapalat" w:cs="Times Armenian"/>
          <w:sz w:val="20"/>
          <w:szCs w:val="24"/>
          <w:lang w:val="af-ZA"/>
        </w:rPr>
        <w:lastRenderedPageBreak/>
        <w:tab/>
      </w:r>
    </w:p>
    <w:p w14:paraId="50E785C0" w14:textId="2932ACFD" w:rsidR="00532D6C" w:rsidRPr="00E84C88" w:rsidRDefault="00532D6C" w:rsidP="00532D6C">
      <w:pPr>
        <w:spacing w:after="0" w:line="240" w:lineRule="auto"/>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invitation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provided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addition</w:t>
      </w:r>
      <w:r w:rsidRPr="00E84C88">
        <w:rPr>
          <w:rFonts w:ascii="GHEA Grapalat" w:eastAsia="Times New Roman" w:hAnsi="GHEA Grapalat" w:cs="Times New Roman"/>
          <w:sz w:val="20"/>
          <w:szCs w:val="24"/>
          <w:lang w:val="af-ZA"/>
        </w:rPr>
        <w:t xml:space="preserve"> </w:t>
      </w:r>
      <w:r w:rsidR="00FF4E80">
        <w:rPr>
          <w:rFonts w:ascii="Arial" w:eastAsia="Times New Roman" w:hAnsi="Arial" w:cs="Arial"/>
          <w:b/>
          <w:color w:val="000000"/>
          <w:sz w:val="20"/>
          <w:szCs w:val="27"/>
          <w:lang w:val="af-ZA"/>
        </w:rPr>
        <w:t>ԼՄ-ԹՀԿՏ-ԳՀԱՊՁԲ-24/08</w:t>
      </w:r>
      <w:r w:rsidRPr="00E84C88">
        <w:rPr>
          <w:rFonts w:ascii="GHEA Grapalat" w:eastAsia="Times New Roman" w:hAnsi="GHEA Grapalat" w:cs="Times New Roman"/>
          <w:b/>
          <w:color w:val="000000"/>
          <w:sz w:val="20"/>
          <w:szCs w:val="27"/>
          <w:lang w:val="af-ZA"/>
        </w:rPr>
        <w:t xml:space="preserve"> </w:t>
      </w:r>
      <w:r w:rsidRPr="00E84C88">
        <w:rPr>
          <w:rFonts w:ascii="Arial" w:eastAsia="Times New Roman" w:hAnsi="Arial" w:cs="Arial"/>
          <w:sz w:val="20"/>
          <w:szCs w:val="24"/>
          <w:lang w:val="en-US"/>
        </w:rPr>
        <w:t>with code</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held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quote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of the request </w:t>
      </w:r>
      <w:proofErr w:type="gramStart"/>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hereinafter</w:t>
      </w:r>
      <w:proofErr w:type="gramEnd"/>
      <w:r w:rsidRPr="00E84C88">
        <w:rPr>
          <w:rFonts w:ascii="Arial" w:eastAsia="Times New Roman" w:hAnsi="Arial" w:cs="Arial"/>
          <w:sz w:val="20"/>
          <w:szCs w:val="24"/>
          <w:lang w:val="en-US"/>
        </w:rPr>
        <w:t xml:space="preserve">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procedure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statement </w:t>
      </w:r>
      <w:r w:rsidRPr="00E84C88">
        <w:rPr>
          <w:rFonts w:ascii="Arial" w:eastAsia="Times New Roman" w:hAnsi="Arial" w:cs="Arial"/>
          <w:sz w:val="20"/>
          <w:szCs w:val="24"/>
          <w:lang w:val="af-ZA"/>
        </w:rPr>
        <w:t>.</w:t>
      </w:r>
    </w:p>
    <w:p w14:paraId="5D02FE99"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r w:rsidRPr="00E84C88">
        <w:rPr>
          <w:rFonts w:ascii="Arial" w:eastAsia="Times New Roman" w:hAnsi="Arial" w:cs="Arial"/>
          <w:sz w:val="20"/>
          <w:szCs w:val="24"/>
          <w:lang w:val="en-US"/>
        </w:rPr>
        <w:t>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invitation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be composed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shopping</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RA:</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legislation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that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including </w:t>
      </w:r>
      <w:r w:rsidRPr="00E84C88">
        <w:rPr>
          <w:rFonts w:ascii="GHEA Grapalat" w:eastAsia="Times New Roman" w:hAnsi="GHEA Grapalat" w:cs="Times Armenian"/>
          <w:sz w:val="20"/>
          <w:szCs w:val="24"/>
          <w:lang w:val="af-ZA"/>
        </w:rPr>
        <w:t>:</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Shopping</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about</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RA:</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of the Law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hereinafter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the Law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RA</w:t>
      </w:r>
      <w:r w:rsidRPr="00E84C88">
        <w:rPr>
          <w:rFonts w:ascii="GHEA Grapalat" w:eastAsia="Times New Roman" w:hAnsi="GHEA Grapalat" w:cs="Times Armenian"/>
          <w:sz w:val="20"/>
          <w:szCs w:val="24"/>
          <w:lang w:val="af-ZA"/>
        </w:rPr>
        <w:t xml:space="preserve"> of the </w:t>
      </w:r>
      <w:r w:rsidRPr="00E84C88">
        <w:rPr>
          <w:rFonts w:ascii="Arial" w:eastAsia="Times New Roman" w:hAnsi="Arial" w:cs="Arial"/>
          <w:sz w:val="20"/>
          <w:szCs w:val="24"/>
          <w:lang w:val="en-US"/>
        </w:rPr>
        <w:t xml:space="preserve">government in </w:t>
      </w:r>
      <w:r w:rsidRPr="00E84C88">
        <w:rPr>
          <w:rFonts w:ascii="GHEA Grapalat" w:eastAsia="Times New Roman" w:hAnsi="GHEA Grapalat" w:cs="Times Armenian"/>
          <w:sz w:val="20"/>
          <w:szCs w:val="24"/>
          <w:lang w:val="af-ZA"/>
        </w:rPr>
        <w:t xml:space="preserve">2017 </w:t>
      </w:r>
      <w:r w:rsidRPr="00E84C88">
        <w:rPr>
          <w:rFonts w:ascii="Arial" w:eastAsia="Times New Roman" w:hAnsi="Arial" w:cs="Arial"/>
          <w:sz w:val="20"/>
          <w:szCs w:val="24"/>
          <w:lang w:val="af-ZA"/>
        </w:rPr>
        <w:t xml:space="preserve">May </w:t>
      </w:r>
      <w:r w:rsidRPr="00E84C88">
        <w:rPr>
          <w:rFonts w:ascii="GHEA Grapalat" w:eastAsia="Times New Roman" w:hAnsi="GHEA Grapalat" w:cs="Times Armenian"/>
          <w:sz w:val="20"/>
          <w:szCs w:val="24"/>
          <w:lang w:val="af-ZA"/>
        </w:rPr>
        <w:t xml:space="preserve">4 </w:t>
      </w:r>
      <w:r w:rsidRPr="00E84C88">
        <w:rPr>
          <w:rFonts w:ascii="Arial" w:eastAsia="Times New Roman" w:hAnsi="Arial" w:cs="Arial"/>
          <w:sz w:val="20"/>
          <w:szCs w:val="24"/>
          <w:lang w:val="af-ZA"/>
        </w:rPr>
        <w:t xml:space="preserve">N </w:t>
      </w:r>
      <w:r w:rsidRPr="00E84C88">
        <w:rPr>
          <w:rFonts w:ascii="GHEA Grapalat" w:eastAsia="Times New Roman" w:hAnsi="GHEA Grapalat" w:cs="Times Armenian"/>
          <w:sz w:val="20"/>
          <w:szCs w:val="24"/>
          <w:lang w:val="af-ZA"/>
        </w:rPr>
        <w:t xml:space="preserve">526- </w:t>
      </w:r>
      <w:r w:rsidRPr="00E84C88">
        <w:rPr>
          <w:rFonts w:ascii="Arial" w:eastAsia="Times New Roman" w:hAnsi="Arial" w:cs="Arial"/>
          <w:sz w:val="20"/>
          <w:szCs w:val="24"/>
          <w:lang w:val="en-US"/>
        </w:rPr>
        <w:t>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by decision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approved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Shopping</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process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organization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 xml:space="preserve">order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hereinafter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Order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other</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legal</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acts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requirements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appropriate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purpose: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has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af-ZA"/>
        </w:rPr>
        <w:t>Tumanyan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af-ZA"/>
        </w:rPr>
        <w:t>urban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af-ZA"/>
        </w:rPr>
        <w:t>community</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af-ZA"/>
        </w:rPr>
        <w:t>utility</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af-ZA"/>
        </w:rPr>
        <w:t>economy</w:t>
      </w:r>
      <w:r w:rsidRPr="00E84C88">
        <w:rPr>
          <w:rFonts w:ascii="GHEA Grapalat" w:eastAsia="Times New Roman" w:hAnsi="GHEA Grapalat" w:cs="Times New Roman"/>
          <w:sz w:val="20"/>
          <w:szCs w:val="24"/>
          <w:lang w:val="af-ZA"/>
        </w:rPr>
        <w:t xml:space="preserve"> of </w:t>
      </w:r>
      <w:r w:rsidRPr="00E84C88">
        <w:rPr>
          <w:rFonts w:ascii="Arial" w:eastAsia="Times New Roman" w:hAnsi="Arial" w:cs="Arial"/>
          <w:sz w:val="20"/>
          <w:szCs w:val="24"/>
          <w:lang w:val="af-ZA"/>
        </w:rPr>
        <w:t xml:space="preserve">NAOC </w:t>
      </w:r>
      <w:r w:rsidRPr="00E84C88">
        <w:rPr>
          <w:rFonts w:ascii="Arial" w:eastAsia="Times New Roman" w:hAnsi="Arial" w:cs="Arial"/>
          <w:sz w:val="20"/>
          <w:szCs w:val="24"/>
          <w:lang w:val="en-US"/>
        </w:rPr>
        <w:t>_</w:t>
      </w:r>
      <w:r w:rsidRPr="00E84C88">
        <w:rPr>
          <w:rFonts w:ascii="GHEA Grapalat" w:eastAsia="Times New Roman" w:hAnsi="GHEA Grapalat" w:cs="Times New Roman"/>
          <w:sz w:val="20"/>
          <w:szCs w:val="24"/>
          <w:lang w:val="af-ZA"/>
        </w:rPr>
        <w:t xml:space="preserve">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hereinafter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the client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by</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declared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participate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intention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having</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to inform persons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hereinafter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participants </w:t>
      </w:r>
      <w:r w:rsidRPr="00E84C88">
        <w:rPr>
          <w:rFonts w:ascii="GHEA Grapalat" w:eastAsia="Times New Roman" w:hAnsi="GHEA Grapalat" w:cs="Times Armenian"/>
          <w:sz w:val="20"/>
          <w:szCs w:val="24"/>
          <w:lang w:val="af-ZA"/>
        </w:rPr>
        <w:t xml:space="preserve">) . </w:t>
      </w:r>
      <w:r w:rsidRPr="00E84C88">
        <w:rPr>
          <w:rFonts w:ascii="Arial" w:eastAsia="Times New Roman" w:hAnsi="Arial" w:cs="Arial"/>
          <w:sz w:val="20"/>
          <w:szCs w:val="24"/>
          <w:lang w:val="en-US"/>
        </w:rPr>
        <w:t>of the 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conditions </w:t>
      </w:r>
      <w:r w:rsidRPr="00E84C88">
        <w:rPr>
          <w:rFonts w:ascii="GHEA Grapalat" w:eastAsia="Times New Roman" w:hAnsi="GHEA Grapalat" w:cs="Times Armenian"/>
          <w:sz w:val="20"/>
          <w:szCs w:val="24"/>
          <w:lang w:val="af-ZA"/>
        </w:rPr>
        <w:t xml:space="preserve">of </w:t>
      </w:r>
      <w:r w:rsidRPr="00E84C88">
        <w:rPr>
          <w:rFonts w:ascii="Arial" w:eastAsia="Times New Roman" w:hAnsi="Arial" w:cs="Arial"/>
          <w:sz w:val="20"/>
          <w:szCs w:val="24"/>
          <w:lang w:val="en-US"/>
        </w:rPr>
        <w:t>purchase</w:t>
      </w:r>
      <w:r w:rsidRPr="00E84C88">
        <w:rPr>
          <w:rFonts w:ascii="GHEA Grapalat" w:eastAsia="Times New Roman" w:hAnsi="GHEA Grapalat" w:cs="Times Armenian"/>
          <w:sz w:val="20"/>
          <w:szCs w:val="24"/>
          <w:lang w:val="af-ZA"/>
        </w:rPr>
        <w:t xml:space="preserve"> </w:t>
      </w:r>
      <w:proofErr w:type="gramStart"/>
      <w:r w:rsidRPr="00E84C88">
        <w:rPr>
          <w:rFonts w:ascii="Arial" w:eastAsia="Times New Roman" w:hAnsi="Arial" w:cs="Arial"/>
          <w:sz w:val="20"/>
          <w:szCs w:val="24"/>
          <w:lang w:val="en-US"/>
        </w:rPr>
        <w:t xml:space="preserve">subject </w:t>
      </w:r>
      <w:r w:rsidRPr="00E84C88">
        <w:rPr>
          <w:rFonts w:ascii="GHEA Grapalat" w:eastAsia="Times New Roman" w:hAnsi="GHEA Grapalat" w:cs="Times Armenian"/>
          <w:sz w:val="20"/>
          <w:szCs w:val="24"/>
          <w:lang w:val="af-ZA"/>
        </w:rPr>
        <w:t>,</w:t>
      </w:r>
      <w:proofErr w:type="gramEnd"/>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held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participant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decide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his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contract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seal</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about </w:t>
      </w:r>
      <w:r w:rsidRPr="00E84C88">
        <w:rPr>
          <w:rFonts w:ascii="GHEA Grapalat" w:eastAsia="Times New Roman" w:hAnsi="GHEA Grapalat" w:cs="Times Armenian"/>
          <w:sz w:val="20"/>
          <w:szCs w:val="24"/>
          <w:lang w:val="af-ZA"/>
        </w:rPr>
        <w:t xml:space="preserve">how </w:t>
      </w:r>
      <w:r w:rsidRPr="00E84C88">
        <w:rPr>
          <w:rFonts w:ascii="Arial" w:eastAsia="Times New Roman" w:hAnsi="Arial" w:cs="Arial"/>
          <w:sz w:val="20"/>
          <w:szCs w:val="24"/>
          <w:lang w:val="en-US"/>
        </w:rPr>
        <w:t>_</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also</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assist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the 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the application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while preparing </w:t>
      </w:r>
      <w:r w:rsidRPr="00E84C88">
        <w:rPr>
          <w:rFonts w:ascii="Arial" w:eastAsia="Times New Roman" w:hAnsi="Arial" w:cs="Arial"/>
          <w:sz w:val="20"/>
          <w:szCs w:val="24"/>
          <w:lang w:val="af-ZA"/>
        </w:rPr>
        <w:t>.</w:t>
      </w:r>
    </w:p>
    <w:p w14:paraId="56EE2A5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r w:rsidRPr="00E84C88">
        <w:rPr>
          <w:rFonts w:ascii="Arial" w:eastAsia="Times New Roman" w:hAnsi="Arial" w:cs="Arial"/>
          <w:sz w:val="20"/>
          <w:szCs w:val="24"/>
          <w:lang w:val="en-US"/>
        </w:rPr>
        <w:t>Applications: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can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all</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en-US"/>
        </w:rPr>
        <w:t xml:space="preserve">people </w:t>
      </w:r>
      <w:r w:rsidRPr="00E84C88">
        <w:rPr>
          <w:rFonts w:ascii="GHEA Grapalat" w:eastAsia="Times New Roman" w:hAnsi="GHEA Grapalat" w:cs="Times Armenian"/>
          <w:sz w:val="20"/>
          <w:szCs w:val="24"/>
          <w:lang w:val="af-ZA"/>
        </w:rPr>
        <w:t>,</w:t>
      </w:r>
      <w:proofErr w:type="gramEnd"/>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independent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to them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 foreigner</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physical</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person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organization </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citizenship</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without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person</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 be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from the circumstance </w:t>
      </w:r>
      <w:r w:rsidRPr="00E84C88">
        <w:rPr>
          <w:rFonts w:ascii="Arial" w:eastAsia="Times New Roman" w:hAnsi="Arial" w:cs="Arial"/>
          <w:sz w:val="20"/>
          <w:szCs w:val="24"/>
          <w:lang w:val="af-ZA"/>
        </w:rPr>
        <w:t>.</w:t>
      </w:r>
    </w:p>
    <w:p w14:paraId="09DB47FD" w14:textId="77777777" w:rsidR="00532D6C" w:rsidRPr="00E84C88" w:rsidRDefault="00532D6C" w:rsidP="00532D6C">
      <w:pPr>
        <w:spacing w:after="0" w:line="240" w:lineRule="auto"/>
        <w:ind w:firstLine="567"/>
        <w:jc w:val="both"/>
        <w:rPr>
          <w:rFonts w:ascii="GHEA Grapalat" w:eastAsia="Times New Roman" w:hAnsi="GHEA Grapalat" w:cs="Times Armenian"/>
          <w:sz w:val="20"/>
          <w:szCs w:val="24"/>
          <w:lang w:val="af-ZA"/>
        </w:rPr>
      </w:pPr>
      <w:r w:rsidRPr="00E84C88">
        <w:rPr>
          <w:rFonts w:ascii="Arial" w:eastAsia="Times New Roman" w:hAnsi="Arial" w:cs="Arial"/>
          <w:sz w:val="20"/>
          <w:szCs w:val="24"/>
          <w:lang w:val="en-US"/>
        </w:rPr>
        <w:t>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the 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connected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relations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towards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applies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Armenia</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Republic</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the </w:t>
      </w:r>
      <w:proofErr w:type="gramStart"/>
      <w:r w:rsidRPr="00E84C88">
        <w:rPr>
          <w:rFonts w:ascii="Arial" w:eastAsia="Times New Roman" w:hAnsi="Arial" w:cs="Arial"/>
          <w:sz w:val="20"/>
          <w:szCs w:val="24"/>
          <w:lang w:val="en-US"/>
        </w:rPr>
        <w:t xml:space="preserve">right </w:t>
      </w:r>
      <w:r w:rsidRPr="00E84C88">
        <w:rPr>
          <w:rFonts w:ascii="Arial" w:eastAsia="Times New Roman" w:hAnsi="Arial" w:cs="Arial"/>
          <w:sz w:val="20"/>
          <w:szCs w:val="24"/>
          <w:lang w:val="af-ZA"/>
        </w:rPr>
        <w:t>.</w:t>
      </w:r>
      <w:proofErr w:type="gramEnd"/>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Present</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of the procedure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with</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connected</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disputes</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subject to</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exam</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Armenia</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Republic</w:t>
      </w:r>
      <w:r w:rsidRPr="00E84C88">
        <w:rPr>
          <w:rFonts w:ascii="GHEA Grapalat" w:eastAsia="Times New Roman" w:hAnsi="GHEA Grapalat" w:cs="Times Armenian"/>
          <w:sz w:val="20"/>
          <w:szCs w:val="24"/>
          <w:lang w:val="af-ZA"/>
        </w:rPr>
        <w:t xml:space="preserve"> </w:t>
      </w:r>
      <w:r w:rsidRPr="00E84C88">
        <w:rPr>
          <w:rFonts w:ascii="Arial" w:eastAsia="Times New Roman" w:hAnsi="Arial" w:cs="Arial"/>
          <w:sz w:val="20"/>
          <w:szCs w:val="24"/>
          <w:lang w:val="en-US"/>
        </w:rPr>
        <w:t xml:space="preserve">in the </w:t>
      </w:r>
      <w:proofErr w:type="gramStart"/>
      <w:r w:rsidRPr="00E84C88">
        <w:rPr>
          <w:rFonts w:ascii="Arial" w:eastAsia="Times New Roman" w:hAnsi="Arial" w:cs="Arial"/>
          <w:sz w:val="20"/>
          <w:szCs w:val="24"/>
          <w:lang w:val="en-US"/>
        </w:rPr>
        <w:t xml:space="preserve">courts </w:t>
      </w:r>
      <w:r w:rsidRPr="00E84C88">
        <w:rPr>
          <w:rFonts w:ascii="Arial" w:eastAsia="Times New Roman" w:hAnsi="Arial" w:cs="Arial"/>
          <w:sz w:val="20"/>
          <w:szCs w:val="24"/>
          <w:lang w:val="af-ZA"/>
        </w:rPr>
        <w:t>.</w:t>
      </w:r>
      <w:proofErr w:type="gramEnd"/>
      <w:r w:rsidRPr="00E84C88">
        <w:rPr>
          <w:rFonts w:ascii="GHEA Grapalat" w:eastAsia="Times New Roman" w:hAnsi="GHEA Grapalat" w:cs="Times Armenian"/>
          <w:sz w:val="20"/>
          <w:szCs w:val="24"/>
          <w:lang w:val="af-ZA"/>
        </w:rPr>
        <w:t xml:space="preserve"> </w:t>
      </w:r>
    </w:p>
    <w:p w14:paraId="3C657C7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Appraiser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secretary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electronic</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mail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address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is </w:t>
      </w:r>
      <w:r w:rsidRPr="00E84C88">
        <w:rPr>
          <w:rFonts w:ascii="GHEA Grapalat" w:eastAsia="Times New Roman" w:hAnsi="GHEA Grapalat" w:cs="Times New Roman"/>
          <w:sz w:val="20"/>
          <w:szCs w:val="20"/>
          <w:lang w:val="af-ZA"/>
        </w:rPr>
        <w:t>:</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ab/>
      </w:r>
      <w:r w:rsidRPr="00E84C88">
        <w:rPr>
          <w:rFonts w:ascii="GHEA Grapalat" w:eastAsia="Times New Roman" w:hAnsi="GHEA Grapalat" w:cs="Times New Roman"/>
          <w:sz w:val="20"/>
          <w:szCs w:val="20"/>
          <w:lang w:val="hy-AM"/>
        </w:rPr>
        <w:tab/>
      </w:r>
      <w:r w:rsidRPr="00E84C88">
        <w:rPr>
          <w:rFonts w:ascii="GHEA Grapalat" w:eastAsia="Times New Roman" w:hAnsi="GHEA Grapalat" w:cs="Times New Roman"/>
          <w:sz w:val="20"/>
          <w:szCs w:val="20"/>
          <w:lang w:val="af-ZA"/>
        </w:rPr>
        <w:t>margarita.chatinyan@yandex.com</w:t>
      </w:r>
    </w:p>
    <w:p w14:paraId="1C64CCFB" w14:textId="77777777" w:rsidR="00532D6C" w:rsidRPr="00E84C88" w:rsidRDefault="00532D6C" w:rsidP="00532D6C">
      <w:pPr>
        <w:spacing w:after="0" w:line="240" w:lineRule="auto"/>
        <w:jc w:val="center"/>
        <w:rPr>
          <w:rFonts w:ascii="GHEA Grapalat" w:eastAsia="Times New Roman" w:hAnsi="GHEA Grapalat" w:cs="Times New Roman"/>
          <w:sz w:val="24"/>
          <w:lang w:val="af-ZA"/>
        </w:rPr>
      </w:pPr>
      <w:r w:rsidRPr="00E84C88">
        <w:rPr>
          <w:rFonts w:ascii="GHEA Grapalat" w:eastAsia="Times New Roman" w:hAnsi="GHEA Grapalat" w:cs="Times New Roman"/>
          <w:sz w:val="16"/>
          <w:szCs w:val="16"/>
          <w:lang w:val="af-ZA"/>
        </w:rPr>
        <w:br w:type="page"/>
      </w:r>
      <w:r w:rsidRPr="00E84C88">
        <w:rPr>
          <w:rFonts w:ascii="Arial" w:eastAsia="Times New Roman" w:hAnsi="Arial" w:cs="Arial"/>
          <w:sz w:val="24"/>
          <w:lang w:val="en-US"/>
        </w:rPr>
        <w:lastRenderedPageBreak/>
        <w:t xml:space="preserve">PART </w:t>
      </w:r>
      <w:r w:rsidRPr="00E84C88">
        <w:rPr>
          <w:rFonts w:ascii="GHEA Grapalat" w:eastAsia="Times New Roman" w:hAnsi="GHEA Grapalat" w:cs="Times Armenian"/>
          <w:sz w:val="24"/>
          <w:lang w:val="af-ZA"/>
        </w:rPr>
        <w:t>I:</w:t>
      </w:r>
    </w:p>
    <w:p w14:paraId="6218744D"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sz w:val="24"/>
          <w:lang w:val="af-ZA"/>
        </w:rPr>
      </w:pPr>
    </w:p>
    <w:p w14:paraId="5F3293E0" w14:textId="77777777" w:rsidR="00532D6C" w:rsidRPr="00E84C88" w:rsidRDefault="00532D6C" w:rsidP="00532D6C">
      <w:pPr>
        <w:numPr>
          <w:ilvl w:val="0"/>
          <w:numId w:val="3"/>
        </w:numPr>
        <w:spacing w:after="0" w:line="240" w:lineRule="auto"/>
        <w:jc w:val="center"/>
        <w:rPr>
          <w:rFonts w:ascii="GHEA Grapalat" w:eastAsia="Times New Roman" w:hAnsi="GHEA Grapalat" w:cs="Sylfaen"/>
          <w:b/>
          <w:sz w:val="20"/>
          <w:szCs w:val="24"/>
          <w:lang w:val="en-US"/>
        </w:rPr>
      </w:pPr>
      <w:r w:rsidRPr="00E84C88">
        <w:rPr>
          <w:rFonts w:ascii="Arial" w:eastAsia="Times New Roman" w:hAnsi="Arial" w:cs="Arial"/>
          <w:b/>
          <w:sz w:val="20"/>
          <w:szCs w:val="24"/>
          <w:lang w:val="en-US"/>
        </w:rPr>
        <w:t>PURCHASE:</w:t>
      </w:r>
      <w:r w:rsidRPr="00E84C88">
        <w:rPr>
          <w:rFonts w:ascii="GHEA Grapalat" w:eastAsia="Times New Roman" w:hAnsi="GHEA Grapalat" w:cs="Sylfaen"/>
          <w:b/>
          <w:sz w:val="20"/>
          <w:szCs w:val="24"/>
          <w:lang w:val="en-US"/>
        </w:rPr>
        <w:t xml:space="preserve">  </w:t>
      </w:r>
      <w:r w:rsidRPr="00E84C88">
        <w:rPr>
          <w:rFonts w:ascii="Arial" w:eastAsia="Times New Roman" w:hAnsi="Arial" w:cs="Arial"/>
          <w:b/>
          <w:sz w:val="20"/>
          <w:szCs w:val="24"/>
          <w:lang w:val="en-US"/>
        </w:rPr>
        <w:t>SUBJECT:</w:t>
      </w:r>
      <w:r w:rsidRPr="00E84C88">
        <w:rPr>
          <w:rFonts w:ascii="GHEA Grapalat" w:eastAsia="Times New Roman" w:hAnsi="GHEA Grapalat" w:cs="Sylfaen"/>
          <w:b/>
          <w:sz w:val="20"/>
          <w:szCs w:val="24"/>
          <w:lang w:val="en-US"/>
        </w:rPr>
        <w:t xml:space="preserve">  </w:t>
      </w:r>
      <w:r w:rsidRPr="00E84C88">
        <w:rPr>
          <w:rFonts w:ascii="Arial" w:eastAsia="Times New Roman" w:hAnsi="Arial" w:cs="Arial"/>
          <w:b/>
          <w:sz w:val="20"/>
          <w:szCs w:val="24"/>
          <w:lang w:val="en-US"/>
        </w:rPr>
        <w:t>CHARACTERISTICS</w:t>
      </w:r>
    </w:p>
    <w:p w14:paraId="325FD36A" w14:textId="77777777" w:rsidR="00532D6C" w:rsidRPr="00E84C88" w:rsidRDefault="00532D6C" w:rsidP="00532D6C">
      <w:pPr>
        <w:spacing w:after="0" w:line="240" w:lineRule="auto"/>
        <w:ind w:left="360"/>
        <w:jc w:val="center"/>
        <w:rPr>
          <w:rFonts w:ascii="GHEA Grapalat" w:eastAsia="Times New Roman" w:hAnsi="GHEA Grapalat" w:cs="Sylfaen"/>
          <w:b/>
          <w:sz w:val="20"/>
          <w:szCs w:val="24"/>
          <w:lang w:val="en-US"/>
        </w:rPr>
      </w:pPr>
    </w:p>
    <w:p w14:paraId="213E5796" w14:textId="77777777" w:rsidR="00532D6C" w:rsidRPr="00E84C88" w:rsidRDefault="00532D6C" w:rsidP="00532D6C">
      <w:pPr>
        <w:keepNext/>
        <w:spacing w:after="0" w:line="240" w:lineRule="auto"/>
        <w:ind w:firstLine="567"/>
        <w:jc w:val="both"/>
        <w:outlineLvl w:val="2"/>
        <w:rPr>
          <w:rFonts w:ascii="GHEA Grapalat" w:eastAsia="Times New Roman" w:hAnsi="GHEA Grapalat" w:cs="Times Armenian"/>
          <w:sz w:val="20"/>
          <w:szCs w:val="20"/>
          <w:lang w:val="af-ZA"/>
        </w:rPr>
      </w:pPr>
      <w:r w:rsidRPr="00E84C88">
        <w:rPr>
          <w:rFonts w:ascii="GHEA Grapalat" w:eastAsia="Times New Roman" w:hAnsi="GHEA Grapalat" w:cs="Sylfaen"/>
          <w:sz w:val="20"/>
          <w:szCs w:val="20"/>
          <w:lang w:val="en-AU"/>
        </w:rPr>
        <w:t xml:space="preserve">1.1 </w:t>
      </w:r>
      <w:r w:rsidRPr="00E84C88">
        <w:rPr>
          <w:rFonts w:ascii="Arial" w:eastAsia="Times New Roman" w:hAnsi="Arial" w:cs="Arial"/>
          <w:sz w:val="20"/>
          <w:szCs w:val="20"/>
          <w:lang w:val="en-AU"/>
        </w:rPr>
        <w:t>Purchase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AU"/>
        </w:rPr>
        <w:t>object</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AU"/>
        </w:rPr>
        <w:t>is</w:t>
      </w:r>
      <w:r w:rsidRPr="00E84C88">
        <w:rPr>
          <w:rFonts w:ascii="GHEA Grapalat" w:eastAsia="Times New Roman" w:hAnsi="GHEA Grapalat" w:cs="Sylfaen"/>
          <w:sz w:val="20"/>
          <w:szCs w:val="20"/>
          <w:lang w:val="af-ZA"/>
        </w:rPr>
        <w:t xml:space="preserve"> </w:t>
      </w:r>
      <w:proofErr w:type="spellStart"/>
      <w:r w:rsidRPr="00E84C88">
        <w:rPr>
          <w:rFonts w:ascii="Arial" w:eastAsia="Times New Roman" w:hAnsi="Arial" w:cs="Arial"/>
          <w:sz w:val="20"/>
          <w:szCs w:val="20"/>
          <w:lang w:val="en-AU"/>
        </w:rPr>
        <w:t>is</w:t>
      </w:r>
      <w:proofErr w:type="spellEnd"/>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AU"/>
        </w:rPr>
        <w:t>Tumanyan</w:t>
      </w:r>
      <w:r w:rsidRPr="00E84C88">
        <w:rPr>
          <w:rFonts w:ascii="GHEA Grapalat" w:eastAsia="Times New Roman" w:hAnsi="GHEA Grapalat" w:cs="Sylfaen"/>
          <w:sz w:val="20"/>
          <w:szCs w:val="20"/>
          <w:lang w:val="en-AU"/>
        </w:rPr>
        <w:t xml:space="preserve"> </w:t>
      </w:r>
      <w:r w:rsidRPr="00E84C88">
        <w:rPr>
          <w:rFonts w:ascii="Arial" w:eastAsia="Times New Roman" w:hAnsi="Arial" w:cs="Arial"/>
          <w:sz w:val="20"/>
          <w:szCs w:val="20"/>
          <w:lang w:val="en-AU"/>
        </w:rPr>
        <w:t>utility</w:t>
      </w:r>
      <w:r w:rsidRPr="00E84C88">
        <w:rPr>
          <w:rFonts w:ascii="GHEA Grapalat" w:eastAsia="Times New Roman" w:hAnsi="GHEA Grapalat" w:cs="Sylfaen"/>
          <w:sz w:val="20"/>
          <w:szCs w:val="20"/>
          <w:lang w:val="en-AU"/>
        </w:rPr>
        <w:t xml:space="preserve"> </w:t>
      </w:r>
      <w:r w:rsidRPr="00E84C88">
        <w:rPr>
          <w:rFonts w:ascii="Arial" w:eastAsia="Times New Roman" w:hAnsi="Arial" w:cs="Arial"/>
          <w:sz w:val="20"/>
          <w:szCs w:val="20"/>
          <w:lang w:val="en-AU"/>
        </w:rPr>
        <w:t>household</w:t>
      </w:r>
      <w:r w:rsidRPr="00E84C88">
        <w:rPr>
          <w:rFonts w:ascii="GHEA Grapalat" w:eastAsia="Times New Roman" w:hAnsi="GHEA Grapalat" w:cs="Times New Roman"/>
          <w:sz w:val="20"/>
          <w:szCs w:val="20"/>
          <w:lang w:val="af-ZA"/>
        </w:rPr>
        <w:t xml:space="preserve"> of </w:t>
      </w:r>
      <w:r w:rsidRPr="00E84C88">
        <w:rPr>
          <w:rFonts w:ascii="Arial" w:eastAsia="Times New Roman" w:hAnsi="Arial" w:cs="Arial"/>
          <w:sz w:val="20"/>
          <w:szCs w:val="20"/>
          <w:lang w:val="af-ZA"/>
        </w:rPr>
        <w:t>NAOC 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AU"/>
        </w:rPr>
        <w:t>needs</w:t>
      </w:r>
      <w:r w:rsidRPr="00E84C88">
        <w:rPr>
          <w:rFonts w:ascii="GHEA Grapalat" w:eastAsia="Times New Roman" w:hAnsi="GHEA Grapalat" w:cs="Times Armenian"/>
          <w:sz w:val="20"/>
          <w:szCs w:val="20"/>
          <w:lang w:val="af-ZA"/>
        </w:rPr>
        <w:t xml:space="preserve"> </w:t>
      </w:r>
      <w:r w:rsidRPr="00E84C88">
        <w:rPr>
          <w:rFonts w:ascii="Arial" w:eastAsia="Times New Roman" w:hAnsi="Arial" w:cs="Arial"/>
          <w:sz w:val="20"/>
          <w:szCs w:val="20"/>
          <w:lang w:val="en-AU"/>
        </w:rPr>
        <w:t>for</w:t>
      </w:r>
      <w:r w:rsidRPr="00E84C88">
        <w:rPr>
          <w:rFonts w:ascii="GHEA Grapalat" w:eastAsia="Times New Roman" w:hAnsi="GHEA Grapalat" w:cs="Times Armenian"/>
          <w:sz w:val="20"/>
          <w:szCs w:val="20"/>
          <w:lang w:val="af-ZA"/>
        </w:rPr>
        <w:t xml:space="preserve"> </w:t>
      </w:r>
      <w:r w:rsidRPr="00E84C88">
        <w:rPr>
          <w:rFonts w:ascii="Arial" w:eastAsia="Times New Roman" w:hAnsi="Arial" w:cs="Arial"/>
          <w:sz w:val="20"/>
          <w:szCs w:val="20"/>
          <w:lang w:val="af-ZA"/>
        </w:rPr>
        <w:t xml:space="preserve">d </w:t>
      </w:r>
      <w:proofErr w:type="spellStart"/>
      <w:r w:rsidRPr="00E84C88">
        <w:rPr>
          <w:rFonts w:ascii="Arial" w:eastAsia="Times New Roman" w:hAnsi="Arial" w:cs="Arial"/>
          <w:sz w:val="20"/>
          <w:szCs w:val="20"/>
          <w:lang w:val="en-AU"/>
        </w:rPr>
        <w:t>isela</w:t>
      </w:r>
      <w:proofErr w:type="spellEnd"/>
      <w:r w:rsidRPr="00E84C88">
        <w:rPr>
          <w:rFonts w:ascii="GHEA Grapalat" w:eastAsia="Times New Roman" w:hAnsi="GHEA Grapalat" w:cs="Sylfaen"/>
          <w:sz w:val="20"/>
          <w:szCs w:val="20"/>
          <w:lang w:val="en-AU"/>
        </w:rPr>
        <w:t xml:space="preserve"> </w:t>
      </w:r>
      <w:r w:rsidRPr="00E84C88">
        <w:rPr>
          <w:rFonts w:ascii="Arial" w:eastAsia="Times New Roman" w:hAnsi="Arial" w:cs="Arial"/>
          <w:sz w:val="20"/>
          <w:szCs w:val="20"/>
          <w:lang w:val="en-AU"/>
        </w:rPr>
        <w:t>fuel</w:t>
      </w:r>
      <w:r w:rsidRPr="00E84C88">
        <w:rPr>
          <w:rFonts w:ascii="GHEA Grapalat" w:eastAsia="Times New Roman" w:hAnsi="GHEA Grapalat" w:cs="Sylfaen"/>
          <w:sz w:val="20"/>
          <w:szCs w:val="20"/>
          <w:lang w:val="en-AU"/>
        </w:rPr>
        <w:t xml:space="preserve"> </w:t>
      </w:r>
      <w:r w:rsidRPr="00E84C88">
        <w:rPr>
          <w:rFonts w:ascii="Arial" w:eastAsia="Times New Roman" w:hAnsi="Arial" w:cs="Arial"/>
          <w:sz w:val="20"/>
          <w:szCs w:val="20"/>
          <w:lang w:val="en-AU"/>
        </w:rPr>
        <w:t xml:space="preserve">achievement </w:t>
      </w:r>
      <w:proofErr w:type="gramStart"/>
      <w:r w:rsidRPr="00E84C88">
        <w:rPr>
          <w:rFonts w:ascii="GHEA Grapalat" w:eastAsia="Times New Roman" w:hAnsi="GHEA Grapalat" w:cs="Times New Roman"/>
          <w:sz w:val="20"/>
          <w:szCs w:val="20"/>
          <w:lang w:val="en-AU"/>
        </w:rPr>
        <w:t xml:space="preserve">( </w:t>
      </w:r>
      <w:r w:rsidRPr="00E84C88">
        <w:rPr>
          <w:rFonts w:ascii="Arial" w:eastAsia="Times New Roman" w:hAnsi="Arial" w:cs="Arial"/>
          <w:sz w:val="20"/>
          <w:szCs w:val="20"/>
          <w:lang w:val="en-AU"/>
        </w:rPr>
        <w:t>hereinafter</w:t>
      </w:r>
      <w:proofErr w:type="gramEnd"/>
      <w:r w:rsidRPr="00E84C88">
        <w:rPr>
          <w:rFonts w:ascii="Arial" w:eastAsia="Times New Roman" w:hAnsi="Arial" w:cs="Arial"/>
          <w:sz w:val="20"/>
          <w:szCs w:val="20"/>
          <w:lang w:val="en-AU"/>
        </w:rPr>
        <w:t xml:space="preserve"> </w:t>
      </w:r>
      <w:r w:rsidRPr="00E84C88">
        <w:rPr>
          <w:rFonts w:ascii="GHEA Grapalat" w:eastAsia="Times New Roman" w:hAnsi="GHEA Grapalat" w:cs="Times New Roman"/>
          <w:sz w:val="20"/>
          <w:szCs w:val="20"/>
          <w:lang w:val="en-AU"/>
        </w:rPr>
        <w:t xml:space="preserve">also </w:t>
      </w:r>
      <w:r w:rsidRPr="00E84C88">
        <w:rPr>
          <w:rFonts w:ascii="Arial" w:eastAsia="Times New Roman" w:hAnsi="Arial" w:cs="Arial"/>
          <w:sz w:val="20"/>
          <w:szCs w:val="20"/>
          <w:lang w:val="en-AU"/>
        </w:rPr>
        <w:t>_</w:t>
      </w:r>
      <w:r w:rsidRPr="00E84C88">
        <w:rPr>
          <w:rFonts w:ascii="GHEA Grapalat" w:eastAsia="Times New Roman" w:hAnsi="GHEA Grapalat" w:cs="Times New Roman"/>
          <w:sz w:val="20"/>
          <w:szCs w:val="20"/>
          <w:lang w:val="en-AU"/>
        </w:rPr>
        <w:t xml:space="preserve"> </w:t>
      </w:r>
      <w:r w:rsidRPr="00E84C88">
        <w:rPr>
          <w:rFonts w:ascii="Arial" w:eastAsia="Times New Roman" w:hAnsi="Arial" w:cs="Arial"/>
          <w:sz w:val="20"/>
          <w:szCs w:val="20"/>
          <w:lang w:val="en-AU"/>
        </w:rPr>
        <w:t xml:space="preserve">product </w:t>
      </w:r>
      <w:r w:rsidRPr="00E84C88">
        <w:rPr>
          <w:rFonts w:ascii="GHEA Grapalat" w:eastAsia="Times New Roman" w:hAnsi="GHEA Grapalat" w:cs="Times New Roman"/>
          <w:sz w:val="20"/>
          <w:szCs w:val="20"/>
          <w:lang w:val="en-AU"/>
        </w:rPr>
        <w:t xml:space="preserv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AU"/>
        </w:rPr>
        <w:t>which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AU"/>
        </w:rPr>
        <w:t>grouped together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AU"/>
        </w:rPr>
        <w:t xml:space="preserve">are in </w:t>
      </w:r>
      <w:r w:rsidRPr="00E84C88">
        <w:rPr>
          <w:rFonts w:ascii="GHEA Grapalat" w:eastAsia="Times New Roman" w:hAnsi="GHEA Grapalat" w:cs="Times New Roman"/>
          <w:sz w:val="20"/>
          <w:szCs w:val="20"/>
          <w:lang w:val="af-ZA"/>
        </w:rPr>
        <w:t xml:space="preserve">1 </w:t>
      </w:r>
      <w:r w:rsidRPr="00E84C88">
        <w:rPr>
          <w:rFonts w:ascii="Arial" w:eastAsia="Times New Roman" w:hAnsi="Arial" w:cs="Arial"/>
          <w:sz w:val="20"/>
          <w:szCs w:val="20"/>
          <w:lang w:val="en-AU"/>
        </w:rPr>
        <w:t xml:space="preserve">doses </w:t>
      </w:r>
      <w:r w:rsidRPr="00E84C88">
        <w:rPr>
          <w:rFonts w:ascii="GHEA Grapalat" w:eastAsia="Times New Roman" w:hAnsi="GHEA Grapalat" w:cs="Times Armenian"/>
          <w:sz w:val="20"/>
          <w:szCs w:val="20"/>
          <w:lang w:val="af-ZA"/>
        </w:rPr>
        <w:t>:</w:t>
      </w:r>
    </w:p>
    <w:p w14:paraId="6FB2D34E" w14:textId="77777777" w:rsidR="00532D6C" w:rsidRPr="00E84C88" w:rsidRDefault="00532D6C" w:rsidP="00532D6C">
      <w:pPr>
        <w:spacing w:after="0" w:line="240" w:lineRule="auto"/>
        <w:rPr>
          <w:rFonts w:ascii="GHEA Grapalat" w:eastAsia="Times New Roman" w:hAnsi="GHEA Grapalat" w:cs="Times New Roman"/>
          <w:sz w:val="24"/>
          <w:szCs w:val="24"/>
          <w:lang w:val="af-ZA"/>
        </w:rPr>
      </w:pPr>
    </w:p>
    <w:tbl>
      <w:tblPr>
        <w:tblW w:w="82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559"/>
        <w:gridCol w:w="5387"/>
      </w:tblGrid>
      <w:tr w:rsidR="00532D6C" w:rsidRPr="00E84C88" w14:paraId="2DDA4217" w14:textId="77777777" w:rsidTr="00532D6C">
        <w:tc>
          <w:tcPr>
            <w:tcW w:w="1305" w:type="dxa"/>
            <w:vAlign w:val="center"/>
          </w:tcPr>
          <w:p w14:paraId="3A6151EB"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af-ZA"/>
              </w:rPr>
            </w:pPr>
            <w:r w:rsidRPr="00E84C88">
              <w:rPr>
                <w:rFonts w:ascii="Arial" w:eastAsia="Times New Roman" w:hAnsi="Arial" w:cs="Arial"/>
                <w:b/>
                <w:bCs/>
                <w:iCs/>
                <w:sz w:val="20"/>
                <w:szCs w:val="20"/>
                <w:lang w:val="af-ZA"/>
              </w:rPr>
              <w:t>Dose</w:t>
            </w:r>
            <w:r w:rsidRPr="00E84C88">
              <w:rPr>
                <w:rFonts w:ascii="GHEA Grapalat" w:eastAsia="Times New Roman" w:hAnsi="GHEA Grapalat" w:cs="Times New Roman"/>
                <w:b/>
                <w:bCs/>
                <w:iCs/>
                <w:sz w:val="20"/>
                <w:szCs w:val="20"/>
                <w:lang w:val="af-ZA"/>
              </w:rPr>
              <w:t xml:space="preserve"> </w:t>
            </w:r>
            <w:r w:rsidRPr="00E84C88">
              <w:rPr>
                <w:rFonts w:ascii="Arial" w:eastAsia="Times New Roman" w:hAnsi="Arial" w:cs="Arial"/>
                <w:b/>
                <w:bCs/>
                <w:iCs/>
                <w:sz w:val="20"/>
                <w:szCs w:val="20"/>
                <w:lang w:val="af-ZA"/>
              </w:rPr>
              <w:t>the number</w:t>
            </w:r>
          </w:p>
        </w:tc>
        <w:tc>
          <w:tcPr>
            <w:tcW w:w="1559" w:type="dxa"/>
          </w:tcPr>
          <w:p w14:paraId="42908481" w14:textId="77777777" w:rsidR="00532D6C" w:rsidRPr="00E84C88" w:rsidRDefault="00532D6C" w:rsidP="00532D6C">
            <w:pPr>
              <w:spacing w:after="0" w:line="240" w:lineRule="auto"/>
              <w:jc w:val="center"/>
              <w:rPr>
                <w:rFonts w:ascii="GHEA Grapalat" w:eastAsia="Times New Roman" w:hAnsi="GHEA Grapalat" w:cs="Sylfaen"/>
                <w:b/>
                <w:bCs/>
                <w:iCs/>
                <w:sz w:val="20"/>
                <w:szCs w:val="20"/>
                <w:lang w:val="hy-AM"/>
              </w:rPr>
            </w:pPr>
            <w:r w:rsidRPr="00E84C88">
              <w:rPr>
                <w:rFonts w:ascii="Arial" w:eastAsia="Times New Roman" w:hAnsi="Arial" w:cs="Arial"/>
                <w:b/>
                <w:bCs/>
                <w:iCs/>
                <w:sz w:val="20"/>
                <w:szCs w:val="20"/>
                <w:lang w:val="hy-AM"/>
              </w:rPr>
              <w:t>Purchase</w:t>
            </w:r>
            <w:r w:rsidRPr="00E84C88">
              <w:rPr>
                <w:rFonts w:ascii="GHEA Grapalat" w:eastAsia="Times New Roman" w:hAnsi="GHEA Grapalat" w:cs="Sylfaen"/>
                <w:b/>
                <w:bCs/>
                <w:iCs/>
                <w:sz w:val="20"/>
                <w:szCs w:val="20"/>
                <w:lang w:val="hy-AM"/>
              </w:rPr>
              <w:t xml:space="preserve"> </w:t>
            </w:r>
            <w:r w:rsidRPr="00E84C88">
              <w:rPr>
                <w:rFonts w:ascii="Arial" w:eastAsia="Times New Roman" w:hAnsi="Arial" w:cs="Arial"/>
                <w:b/>
                <w:bCs/>
                <w:iCs/>
                <w:sz w:val="20"/>
                <w:szCs w:val="20"/>
                <w:lang w:val="hy-AM"/>
              </w:rPr>
              <w:t>cost</w:t>
            </w:r>
          </w:p>
        </w:tc>
        <w:tc>
          <w:tcPr>
            <w:tcW w:w="5387" w:type="dxa"/>
            <w:vAlign w:val="center"/>
          </w:tcPr>
          <w:p w14:paraId="3D38246D"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af-ZA"/>
              </w:rPr>
            </w:pPr>
            <w:r w:rsidRPr="00E84C88">
              <w:rPr>
                <w:rFonts w:ascii="Arial" w:eastAsia="Times New Roman" w:hAnsi="Arial" w:cs="Arial"/>
                <w:b/>
                <w:bCs/>
                <w:iCs/>
                <w:sz w:val="20"/>
                <w:szCs w:val="20"/>
                <w:lang w:val="af-ZA"/>
              </w:rPr>
              <w:t>Dose</w:t>
            </w:r>
            <w:r w:rsidRPr="00E84C88">
              <w:rPr>
                <w:rFonts w:ascii="GHEA Grapalat" w:eastAsia="Times New Roman" w:hAnsi="GHEA Grapalat" w:cs="Times New Roman"/>
                <w:b/>
                <w:bCs/>
                <w:iCs/>
                <w:sz w:val="20"/>
                <w:szCs w:val="20"/>
                <w:lang w:val="af-ZA"/>
              </w:rPr>
              <w:t xml:space="preserve"> </w:t>
            </w:r>
            <w:r w:rsidRPr="00E84C88">
              <w:rPr>
                <w:rFonts w:ascii="Arial" w:eastAsia="Times New Roman" w:hAnsi="Arial" w:cs="Arial"/>
                <w:b/>
                <w:bCs/>
                <w:iCs/>
                <w:sz w:val="20"/>
                <w:szCs w:val="20"/>
                <w:lang w:val="af-ZA"/>
              </w:rPr>
              <w:t>the name</w:t>
            </w:r>
          </w:p>
        </w:tc>
      </w:tr>
      <w:tr w:rsidR="00E84C88" w:rsidRPr="00E84C88" w14:paraId="0F58487F" w14:textId="77777777" w:rsidTr="00E84C88">
        <w:trPr>
          <w:trHeight w:val="508"/>
        </w:trPr>
        <w:tc>
          <w:tcPr>
            <w:tcW w:w="1305" w:type="dxa"/>
            <w:shd w:val="clear" w:color="auto" w:fill="FFFFFF" w:themeFill="background1"/>
            <w:vAlign w:val="center"/>
          </w:tcPr>
          <w:p w14:paraId="292633B0" w14:textId="77777777" w:rsidR="00532D6C" w:rsidRPr="00E84C88" w:rsidRDefault="00532D6C" w:rsidP="00E84C88">
            <w:pPr>
              <w:spacing w:after="0" w:line="240" w:lineRule="auto"/>
              <w:jc w:val="center"/>
              <w:rPr>
                <w:rFonts w:ascii="GHEA Grapalat" w:eastAsia="Times New Roman" w:hAnsi="GHEA Grapalat" w:cs="Times New Roman"/>
                <w:color w:val="000000" w:themeColor="text1"/>
                <w:sz w:val="16"/>
                <w:szCs w:val="20"/>
                <w:lang w:val="af-ZA"/>
              </w:rPr>
            </w:pPr>
            <w:r w:rsidRPr="00E84C88">
              <w:rPr>
                <w:rFonts w:ascii="GHEA Grapalat" w:eastAsia="Times New Roman" w:hAnsi="GHEA Grapalat" w:cs="Times New Roman"/>
                <w:color w:val="000000" w:themeColor="text1"/>
                <w:sz w:val="16"/>
                <w:szCs w:val="20"/>
                <w:lang w:val="af-ZA"/>
              </w:rPr>
              <w:t>1:</w:t>
            </w:r>
          </w:p>
        </w:tc>
        <w:tc>
          <w:tcPr>
            <w:tcW w:w="1559" w:type="dxa"/>
            <w:shd w:val="clear" w:color="auto" w:fill="FFFFFF" w:themeFill="background1"/>
            <w:vAlign w:val="center"/>
          </w:tcPr>
          <w:p w14:paraId="3999BDC8" w14:textId="77777777" w:rsidR="00532D6C" w:rsidRPr="00E84C88" w:rsidRDefault="00E84C88" w:rsidP="00BA2E5B">
            <w:pPr>
              <w:spacing w:after="0" w:line="240" w:lineRule="auto"/>
              <w:jc w:val="center"/>
              <w:rPr>
                <w:rFonts w:ascii="GHEA Grapalat" w:eastAsia="Times New Roman" w:hAnsi="GHEA Grapalat" w:cs="Sylfaen"/>
                <w:color w:val="000000" w:themeColor="text1"/>
                <w:sz w:val="20"/>
                <w:szCs w:val="20"/>
                <w:lang w:val="hy-AM"/>
              </w:rPr>
            </w:pPr>
            <w:r w:rsidRPr="00E84C88">
              <w:rPr>
                <w:rFonts w:ascii="GHEA Grapalat" w:eastAsia="Times New Roman" w:hAnsi="GHEA Grapalat" w:cs="Sylfaen"/>
                <w:color w:val="000000" w:themeColor="text1"/>
                <w:sz w:val="20"/>
                <w:szCs w:val="20"/>
                <w:lang w:val="hy-AM"/>
              </w:rPr>
              <w:t>2</w:t>
            </w:r>
            <w:r w:rsidR="00BA2E5B">
              <w:rPr>
                <w:rFonts w:ascii="GHEA Grapalat" w:eastAsia="Times New Roman" w:hAnsi="GHEA Grapalat" w:cs="Sylfaen"/>
                <w:color w:val="000000" w:themeColor="text1"/>
                <w:sz w:val="20"/>
                <w:szCs w:val="20"/>
                <w:lang w:val="hy-AM"/>
              </w:rPr>
              <w:t>6</w:t>
            </w:r>
            <w:r w:rsidRPr="00E84C88">
              <w:rPr>
                <w:rFonts w:ascii="GHEA Grapalat" w:eastAsia="Times New Roman" w:hAnsi="GHEA Grapalat" w:cs="Sylfaen"/>
                <w:color w:val="000000" w:themeColor="text1"/>
                <w:sz w:val="20"/>
                <w:szCs w:val="20"/>
                <w:lang w:val="hy-AM"/>
              </w:rPr>
              <w:t>00000</w:t>
            </w:r>
          </w:p>
        </w:tc>
        <w:tc>
          <w:tcPr>
            <w:tcW w:w="5387" w:type="dxa"/>
            <w:shd w:val="clear" w:color="auto" w:fill="FFFFFF" w:themeFill="background1"/>
            <w:vAlign w:val="center"/>
          </w:tcPr>
          <w:p w14:paraId="5A126923" w14:textId="77777777" w:rsidR="00532D6C" w:rsidRPr="00E84C88" w:rsidRDefault="00532D6C" w:rsidP="00E84C88">
            <w:pPr>
              <w:spacing w:after="0" w:line="240" w:lineRule="auto"/>
              <w:jc w:val="center"/>
              <w:rPr>
                <w:rFonts w:ascii="GHEA Grapalat" w:eastAsia="Times New Roman" w:hAnsi="GHEA Grapalat" w:cs="Times New Roman"/>
                <w:color w:val="000000" w:themeColor="text1"/>
                <w:sz w:val="20"/>
                <w:szCs w:val="20"/>
                <w:vertAlign w:val="subscript"/>
                <w:lang w:val="af-ZA"/>
              </w:rPr>
            </w:pPr>
            <w:r w:rsidRPr="00E84C88">
              <w:rPr>
                <w:rFonts w:ascii="Arial" w:eastAsia="Times New Roman" w:hAnsi="Arial" w:cs="Arial"/>
                <w:color w:val="000000" w:themeColor="text1"/>
                <w:sz w:val="20"/>
                <w:szCs w:val="20"/>
                <w:lang w:val="af-ZA"/>
              </w:rPr>
              <w:t>Diesel</w:t>
            </w:r>
            <w:r w:rsidRPr="00E84C88">
              <w:rPr>
                <w:rFonts w:ascii="GHEA Grapalat" w:eastAsia="Times New Roman" w:hAnsi="GHEA Grapalat" w:cs="Times New Roman"/>
                <w:color w:val="000000" w:themeColor="text1"/>
                <w:sz w:val="20"/>
                <w:szCs w:val="20"/>
                <w:lang w:val="af-ZA"/>
              </w:rPr>
              <w:t xml:space="preserve"> </w:t>
            </w:r>
            <w:r w:rsidRPr="00E84C88">
              <w:rPr>
                <w:rFonts w:ascii="Arial" w:eastAsia="Times New Roman" w:hAnsi="Arial" w:cs="Arial"/>
                <w:color w:val="000000" w:themeColor="text1"/>
                <w:sz w:val="20"/>
                <w:szCs w:val="20"/>
                <w:lang w:val="af-ZA"/>
              </w:rPr>
              <w:t>fuel</w:t>
            </w:r>
            <w:r w:rsidRPr="00E84C88">
              <w:rPr>
                <w:rFonts w:ascii="GHEA Grapalat" w:eastAsia="Times New Roman" w:hAnsi="GHEA Grapalat" w:cs="Times New Roman"/>
                <w:color w:val="000000" w:themeColor="text1"/>
                <w:sz w:val="20"/>
                <w:szCs w:val="20"/>
                <w:lang w:val="af-ZA"/>
              </w:rPr>
              <w:t xml:space="preserve"> it </w:t>
            </w:r>
            <w:r w:rsidRPr="00E84C88">
              <w:rPr>
                <w:rFonts w:ascii="Arial" w:eastAsia="Times New Roman" w:hAnsi="Arial" w:cs="Arial"/>
                <w:color w:val="000000" w:themeColor="text1"/>
                <w:sz w:val="20"/>
                <w:szCs w:val="20"/>
                <w:lang w:val="af-ZA"/>
              </w:rPr>
              <w:t xml:space="preserve">was </w:t>
            </w:r>
            <w:r w:rsidRPr="00E84C88">
              <w:rPr>
                <w:rFonts w:ascii="Arial" w:eastAsia="Times New Roman" w:hAnsi="Arial" w:cs="Arial"/>
                <w:color w:val="000000" w:themeColor="text1"/>
                <w:sz w:val="20"/>
                <w:szCs w:val="20"/>
                <w:lang w:val="hy-AM"/>
              </w:rPr>
              <w:t>summer</w:t>
            </w:r>
          </w:p>
        </w:tc>
      </w:tr>
    </w:tbl>
    <w:p w14:paraId="48E1EF60"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af-ZA"/>
        </w:rPr>
      </w:pPr>
    </w:p>
    <w:p w14:paraId="1EA91B6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Product: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technical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characteristics </w:t>
      </w:r>
      <w:r w:rsidRPr="00E84C88">
        <w:rPr>
          <w:rFonts w:ascii="GHEA Grapalat" w:eastAsia="Times New Roman" w:hAnsi="GHEA Grapalat" w:cs="Times New Roman"/>
          <w:sz w:val="20"/>
          <w:szCs w:val="20"/>
          <w:lang w:val="af-ZA"/>
        </w:rPr>
        <w:t xml:space="preserve">like </w:t>
      </w:r>
      <w:r w:rsidRPr="00E84C88">
        <w:rPr>
          <w:rFonts w:ascii="Arial" w:eastAsia="Times New Roman" w:hAnsi="Arial" w:cs="Arial"/>
          <w:sz w:val="20"/>
          <w:szCs w:val="20"/>
          <w:lang w:val="af-ZA"/>
        </w:rPr>
        <w:t>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also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specification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technical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data</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other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price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conditions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complete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equivalent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description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 the structure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are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be sealed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contract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indivisible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part </w:t>
      </w:r>
      <w:r w:rsidRPr="00E84C88">
        <w:rPr>
          <w:rFonts w:ascii="GHEA Grapalat" w:eastAsia="Times New Roman" w:hAnsi="GHEA Grapalat" w:cs="Times New Roman"/>
          <w:sz w:val="20"/>
          <w:szCs w:val="20"/>
          <w:lang w:val="af-ZA"/>
        </w:rPr>
        <w:t xml:space="preserve">of </w:t>
      </w:r>
      <w:r w:rsidRPr="00E84C88">
        <w:rPr>
          <w:rFonts w:ascii="Arial" w:eastAsia="Times New Roman" w:hAnsi="Arial" w:cs="Arial"/>
          <w:sz w:val="20"/>
          <w:szCs w:val="20"/>
          <w:lang w:val="af-ZA"/>
        </w:rPr>
        <w:t>which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project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in Annex N 6 </w:t>
      </w:r>
      <w:r w:rsidRPr="00E84C88">
        <w:rPr>
          <w:rFonts w:ascii="Arial" w:eastAsia="Times New Roman" w:hAnsi="Arial" w:cs="Arial"/>
          <w:sz w:val="20"/>
          <w:szCs w:val="20"/>
          <w:lang w:val="af-ZA"/>
        </w:rPr>
        <w:t>of the invitation .</w:t>
      </w:r>
    </w:p>
    <w:p w14:paraId="588D1CFA"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p>
    <w:p w14:paraId="389D8580" w14:textId="77777777" w:rsidR="00950D0E" w:rsidRPr="00E84C88" w:rsidRDefault="00950D0E" w:rsidP="00950D0E">
      <w:pPr>
        <w:jc w:val="center"/>
        <w:rPr>
          <w:rFonts w:ascii="GHEA Grapalat" w:hAnsi="GHEA Grapalat"/>
          <w:b/>
          <w:sz w:val="20"/>
          <w:lang w:val="es-ES"/>
        </w:rPr>
      </w:pPr>
      <w:r w:rsidRPr="00E84C88">
        <w:rPr>
          <w:rFonts w:ascii="GHEA Grapalat" w:hAnsi="GHEA Grapalat"/>
          <w:b/>
          <w:sz w:val="20"/>
          <w:lang w:val="es-ES"/>
        </w:rPr>
        <w:t xml:space="preserve">2. </w:t>
      </w:r>
      <w:r w:rsidRPr="00E84C88">
        <w:rPr>
          <w:rFonts w:ascii="Arial" w:hAnsi="Arial" w:cs="Arial"/>
          <w:b/>
          <w:sz w:val="20"/>
        </w:rPr>
        <w:t>PARTICIPANT</w:t>
      </w:r>
      <w:r w:rsidRPr="00E84C88">
        <w:rPr>
          <w:rFonts w:ascii="GHEA Grapalat" w:hAnsi="GHEA Grapalat"/>
          <w:b/>
          <w:sz w:val="20"/>
          <w:lang w:val="es-ES"/>
        </w:rPr>
        <w:t xml:space="preserve"> </w:t>
      </w:r>
      <w:r w:rsidRPr="00E84C88">
        <w:rPr>
          <w:rFonts w:ascii="Arial" w:hAnsi="Arial" w:cs="Arial"/>
          <w:b/>
          <w:sz w:val="20"/>
        </w:rPr>
        <w:t>PARTICIPATION</w:t>
      </w:r>
      <w:r w:rsidRPr="00E84C88">
        <w:rPr>
          <w:rFonts w:ascii="GHEA Grapalat" w:hAnsi="GHEA Grapalat"/>
          <w:b/>
          <w:sz w:val="20"/>
          <w:lang w:val="es-ES"/>
        </w:rPr>
        <w:t xml:space="preserve"> </w:t>
      </w:r>
      <w:r w:rsidRPr="00E84C88">
        <w:rPr>
          <w:rFonts w:ascii="Arial" w:hAnsi="Arial" w:cs="Arial"/>
          <w:b/>
          <w:sz w:val="20"/>
        </w:rPr>
        <w:t>RIGHT</w:t>
      </w:r>
      <w:r w:rsidRPr="00E84C88">
        <w:rPr>
          <w:rFonts w:ascii="GHEA Grapalat" w:hAnsi="GHEA Grapalat"/>
          <w:b/>
          <w:sz w:val="20"/>
          <w:lang w:val="es-ES"/>
        </w:rPr>
        <w:t xml:space="preserve"> QUALIFICATION </w:t>
      </w:r>
      <w:r w:rsidRPr="00E84C88">
        <w:rPr>
          <w:rFonts w:ascii="Arial" w:hAnsi="Arial" w:cs="Arial"/>
          <w:b/>
          <w:sz w:val="20"/>
        </w:rPr>
        <w:t>REQUIREMENTS _</w:t>
      </w:r>
      <w:r w:rsidRPr="00E84C88">
        <w:rPr>
          <w:rFonts w:ascii="GHEA Grapalat" w:hAnsi="GHEA Grapalat"/>
          <w:b/>
          <w:sz w:val="20"/>
          <w:lang w:val="es-ES"/>
        </w:rPr>
        <w:t xml:space="preserve"> </w:t>
      </w:r>
      <w:r w:rsidRPr="00E84C88">
        <w:rPr>
          <w:rFonts w:ascii="Arial" w:hAnsi="Arial" w:cs="Arial"/>
          <w:b/>
          <w:sz w:val="20"/>
        </w:rPr>
        <w:t xml:space="preserve">THE </w:t>
      </w:r>
      <w:proofErr w:type="gramStart"/>
      <w:r w:rsidRPr="00E84C88">
        <w:rPr>
          <w:rFonts w:ascii="Arial" w:hAnsi="Arial" w:cs="Arial"/>
          <w:b/>
          <w:sz w:val="20"/>
        </w:rPr>
        <w:t>STANDARDS</w:t>
      </w:r>
      <w:r w:rsidRPr="00E84C88">
        <w:rPr>
          <w:rFonts w:ascii="GHEA Grapalat" w:hAnsi="GHEA Grapalat"/>
          <w:b/>
          <w:sz w:val="20"/>
          <w:lang w:val="es-ES"/>
        </w:rPr>
        <w:t xml:space="preserve">  </w:t>
      </w:r>
      <w:r w:rsidRPr="00E84C88">
        <w:rPr>
          <w:rFonts w:ascii="Arial" w:hAnsi="Arial" w:cs="Arial"/>
          <w:b/>
          <w:sz w:val="20"/>
          <w:lang w:val="es-ES"/>
        </w:rPr>
        <w:t>AND</w:t>
      </w:r>
      <w:proofErr w:type="gramEnd"/>
      <w:r w:rsidRPr="00E84C88">
        <w:rPr>
          <w:rFonts w:ascii="Arial" w:hAnsi="Arial" w:cs="Arial"/>
          <w:b/>
          <w:sz w:val="20"/>
          <w:lang w:val="es-ES"/>
        </w:rPr>
        <w:t>:</w:t>
      </w:r>
      <w:r w:rsidRPr="00E84C88">
        <w:rPr>
          <w:rFonts w:ascii="GHEA Grapalat" w:hAnsi="GHEA Grapalat"/>
          <w:b/>
          <w:sz w:val="20"/>
          <w:lang w:val="es-ES"/>
        </w:rPr>
        <w:t xml:space="preserve"> </w:t>
      </w:r>
      <w:r w:rsidRPr="00E84C88">
        <w:rPr>
          <w:rFonts w:ascii="Arial" w:hAnsi="Arial" w:cs="Arial"/>
          <w:b/>
          <w:sz w:val="20"/>
        </w:rPr>
        <w:t>THEIR</w:t>
      </w:r>
      <w:r w:rsidRPr="00E84C88">
        <w:rPr>
          <w:rFonts w:ascii="GHEA Grapalat" w:hAnsi="GHEA Grapalat"/>
          <w:b/>
          <w:sz w:val="20"/>
          <w:lang w:val="es-ES"/>
        </w:rPr>
        <w:t xml:space="preserve"> </w:t>
      </w:r>
      <w:r w:rsidRPr="00E84C88">
        <w:rPr>
          <w:rFonts w:ascii="Arial" w:hAnsi="Arial" w:cs="Arial"/>
          <w:b/>
          <w:sz w:val="20"/>
          <w:lang w:val="es-ES"/>
        </w:rPr>
        <w:t xml:space="preserve">C </w:t>
      </w:r>
      <w:r w:rsidRPr="00E84C88">
        <w:rPr>
          <w:rFonts w:ascii="Arial" w:hAnsi="Arial" w:cs="Arial"/>
          <w:b/>
          <w:sz w:val="20"/>
        </w:rPr>
        <w:t>NAHATMAN</w:t>
      </w:r>
      <w:r w:rsidRPr="00E84C88">
        <w:rPr>
          <w:rFonts w:ascii="GHEA Grapalat" w:hAnsi="GHEA Grapalat"/>
          <w:b/>
          <w:sz w:val="20"/>
          <w:lang w:val="es-ES"/>
        </w:rPr>
        <w:t xml:space="preserve"> </w:t>
      </w:r>
      <w:r w:rsidRPr="00E84C88">
        <w:rPr>
          <w:rFonts w:ascii="Arial" w:hAnsi="Arial" w:cs="Arial"/>
          <w:b/>
          <w:sz w:val="20"/>
        </w:rPr>
        <w:t xml:space="preserve">There was </w:t>
      </w:r>
      <w:r w:rsidRPr="00E84C88">
        <w:rPr>
          <w:rFonts w:ascii="Arial" w:hAnsi="Arial" w:cs="Arial"/>
          <w:b/>
          <w:sz w:val="20"/>
          <w:lang w:val="es-ES"/>
        </w:rPr>
        <w:t>G</w:t>
      </w:r>
      <w:r w:rsidRPr="00E84C88">
        <w:rPr>
          <w:rFonts w:ascii="GHEA Grapalat" w:hAnsi="GHEA Grapalat"/>
          <w:b/>
          <w:sz w:val="20"/>
          <w:lang w:val="es-ES"/>
        </w:rPr>
        <w:t xml:space="preserve"> </w:t>
      </w:r>
    </w:p>
    <w:p w14:paraId="0E1761CF" w14:textId="77777777" w:rsidR="00950D0E" w:rsidRPr="00E84C88" w:rsidRDefault="00950D0E" w:rsidP="00950D0E">
      <w:pPr>
        <w:ind w:firstLine="567"/>
        <w:jc w:val="both"/>
        <w:rPr>
          <w:rFonts w:ascii="GHEA Grapalat" w:hAnsi="GHEA Grapalat" w:cs="Arial Armenian"/>
          <w:sz w:val="20"/>
          <w:lang w:val="es-ES"/>
        </w:rPr>
      </w:pPr>
      <w:r w:rsidRPr="00E84C88">
        <w:rPr>
          <w:rFonts w:ascii="GHEA Grapalat" w:hAnsi="GHEA Grapalat" w:cs="Arial Armenian"/>
          <w:sz w:val="20"/>
          <w:lang w:val="es-ES"/>
        </w:rPr>
        <w:t xml:space="preserve">2.1 </w:t>
      </w:r>
      <w:proofErr w:type="gramStart"/>
      <w:r w:rsidRPr="00E84C88">
        <w:rPr>
          <w:rFonts w:ascii="Arial" w:hAnsi="Arial" w:cs="Arial"/>
          <w:sz w:val="20"/>
        </w:rPr>
        <w:t>Herein</w:t>
      </w:r>
      <w:r w:rsidRPr="00E84C88">
        <w:rPr>
          <w:rFonts w:ascii="GHEA Grapalat" w:hAnsi="GHEA Grapalat" w:cs="Arial Armenian"/>
          <w:sz w:val="20"/>
          <w:lang w:val="es-ES"/>
        </w:rPr>
        <w:t xml:space="preserve">  </w:t>
      </w:r>
      <w:proofErr w:type="spellStart"/>
      <w:r w:rsidRPr="00E84C88">
        <w:rPr>
          <w:rFonts w:ascii="Arial" w:hAnsi="Arial" w:cs="Arial"/>
          <w:sz w:val="20"/>
          <w:lang w:val="es-ES"/>
        </w:rPr>
        <w:t>to</w:t>
      </w:r>
      <w:proofErr w:type="spellEnd"/>
      <w:proofErr w:type="gramEnd"/>
      <w:r w:rsidRPr="00E84C88">
        <w:rPr>
          <w:rFonts w:ascii="Arial" w:hAnsi="Arial" w:cs="Arial"/>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procedure</w:t>
      </w:r>
      <w:proofErr w:type="spellEnd"/>
      <w:r w:rsidRPr="00E84C88">
        <w:rPr>
          <w:rFonts w:ascii="GHEA Grapalat" w:hAnsi="GHEA Grapalat" w:cs="Arial Armenian"/>
          <w:sz w:val="20"/>
          <w:lang w:val="es-ES"/>
        </w:rPr>
        <w:t xml:space="preserve"> </w:t>
      </w:r>
      <w:r w:rsidRPr="00E84C88">
        <w:rPr>
          <w:rFonts w:ascii="Arial" w:hAnsi="Arial" w:cs="Arial"/>
          <w:sz w:val="20"/>
        </w:rPr>
        <w:t>to participate</w:t>
      </w:r>
      <w:r w:rsidRPr="00E84C88">
        <w:rPr>
          <w:rFonts w:ascii="GHEA Grapalat" w:hAnsi="GHEA Grapalat" w:cs="Arial Armenian"/>
          <w:sz w:val="20"/>
          <w:lang w:val="es-ES"/>
        </w:rPr>
        <w:t xml:space="preserve"> </w:t>
      </w:r>
      <w:r w:rsidRPr="00E84C88">
        <w:rPr>
          <w:rFonts w:ascii="Arial" w:hAnsi="Arial" w:cs="Arial"/>
          <w:sz w:val="20"/>
        </w:rPr>
        <w:t>right</w:t>
      </w:r>
      <w:r w:rsidRPr="00E84C88">
        <w:rPr>
          <w:rFonts w:ascii="GHEA Grapalat" w:hAnsi="GHEA Grapalat" w:cs="Arial Armenian"/>
          <w:sz w:val="20"/>
          <w:lang w:val="es-ES"/>
        </w:rPr>
        <w:t xml:space="preserve"> </w:t>
      </w:r>
      <w:r w:rsidRPr="00E84C88">
        <w:rPr>
          <w:rFonts w:ascii="Arial" w:hAnsi="Arial" w:cs="Arial"/>
          <w:sz w:val="20"/>
        </w:rPr>
        <w:t>they don't have</w:t>
      </w:r>
      <w:r w:rsidRPr="00E84C88">
        <w:rPr>
          <w:rFonts w:ascii="GHEA Grapalat" w:hAnsi="GHEA Grapalat" w:cs="Arial Armenian"/>
          <w:sz w:val="20"/>
          <w:lang w:val="es-ES"/>
        </w:rPr>
        <w:t xml:space="preserve"> </w:t>
      </w:r>
      <w:r w:rsidRPr="00E84C88">
        <w:rPr>
          <w:rFonts w:ascii="Arial" w:hAnsi="Arial" w:cs="Arial"/>
          <w:sz w:val="20"/>
        </w:rPr>
        <w:t xml:space="preserve">persons </w:t>
      </w:r>
      <w:r w:rsidRPr="00E84C88">
        <w:rPr>
          <w:rFonts w:ascii="GHEA Grapalat" w:hAnsi="GHEA Grapalat" w:cs="Sylfaen"/>
          <w:sz w:val="20"/>
          <w:lang w:val="es-ES"/>
        </w:rPr>
        <w:t>.</w:t>
      </w:r>
    </w:p>
    <w:p w14:paraId="321001AA" w14:textId="77777777" w:rsidR="00950D0E" w:rsidRPr="00E84C88" w:rsidRDefault="00950D0E" w:rsidP="00950D0E">
      <w:pPr>
        <w:ind w:firstLine="720"/>
        <w:jc w:val="both"/>
        <w:rPr>
          <w:rFonts w:ascii="GHEA Grapalat" w:hAnsi="GHEA Grapalat"/>
          <w:sz w:val="20"/>
          <w:szCs w:val="20"/>
          <w:lang w:val="es-ES"/>
        </w:rPr>
      </w:pPr>
      <w:r w:rsidRPr="00E84C88">
        <w:rPr>
          <w:rFonts w:ascii="GHEA Grapalat" w:hAnsi="GHEA Grapalat"/>
          <w:sz w:val="20"/>
          <w:szCs w:val="20"/>
          <w:lang w:val="es-ES"/>
        </w:rPr>
        <w:t xml:space="preserve">1) </w:t>
      </w:r>
      <w:r w:rsidRPr="00E84C88">
        <w:rPr>
          <w:rFonts w:ascii="Arial" w:hAnsi="Arial" w:cs="Arial"/>
          <w:sz w:val="20"/>
          <w:szCs w:val="20"/>
        </w:rPr>
        <w:t>which ones?</w:t>
      </w:r>
      <w:r w:rsidRPr="00E84C88">
        <w:rPr>
          <w:rFonts w:ascii="GHEA Grapalat" w:hAnsi="GHEA Grapalat" w:cs="Sylfaen"/>
          <w:sz w:val="20"/>
          <w:szCs w:val="20"/>
          <w:lang w:val="es-ES"/>
        </w:rPr>
        <w:t xml:space="preserve"> </w:t>
      </w:r>
      <w:r w:rsidRPr="00E84C88">
        <w:rPr>
          <w:rFonts w:ascii="Arial" w:hAnsi="Arial" w:cs="Arial"/>
          <w:sz w:val="20"/>
          <w:szCs w:val="20"/>
        </w:rPr>
        <w:t>the application</w:t>
      </w:r>
      <w:r w:rsidRPr="00E84C88">
        <w:rPr>
          <w:rFonts w:ascii="GHEA Grapalat" w:hAnsi="GHEA Grapalat" w:cs="Sylfaen"/>
          <w:sz w:val="20"/>
          <w:szCs w:val="20"/>
          <w:lang w:val="es-ES"/>
        </w:rPr>
        <w:t xml:space="preserve"> </w:t>
      </w:r>
      <w:r w:rsidRPr="00E84C88">
        <w:rPr>
          <w:rFonts w:ascii="Arial" w:hAnsi="Arial" w:cs="Arial"/>
          <w:sz w:val="20"/>
          <w:szCs w:val="20"/>
        </w:rPr>
        <w:t>to present</w:t>
      </w:r>
      <w:r w:rsidRPr="00E84C88">
        <w:rPr>
          <w:rFonts w:ascii="GHEA Grapalat" w:hAnsi="GHEA Grapalat" w:cs="Sylfaen"/>
          <w:sz w:val="20"/>
          <w:szCs w:val="20"/>
          <w:lang w:val="es-ES"/>
        </w:rPr>
        <w:t xml:space="preserve"> </w:t>
      </w:r>
      <w:r w:rsidRPr="00E84C88">
        <w:rPr>
          <w:rFonts w:ascii="Arial" w:hAnsi="Arial" w:cs="Arial"/>
          <w:sz w:val="20"/>
          <w:szCs w:val="20"/>
        </w:rPr>
        <w:t>of the day</w:t>
      </w:r>
      <w:r w:rsidRPr="00E84C88">
        <w:rPr>
          <w:rFonts w:ascii="GHEA Grapalat" w:hAnsi="GHEA Grapalat" w:cs="Sylfaen"/>
          <w:sz w:val="20"/>
          <w:szCs w:val="20"/>
          <w:lang w:val="es-ES"/>
        </w:rPr>
        <w:t xml:space="preserve"> </w:t>
      </w:r>
      <w:r w:rsidRPr="00E84C88">
        <w:rPr>
          <w:rFonts w:ascii="Arial" w:hAnsi="Arial" w:cs="Arial"/>
          <w:sz w:val="20"/>
          <w:szCs w:val="20"/>
        </w:rPr>
        <w:t>as of</w:t>
      </w:r>
      <w:r w:rsidRPr="00E84C88">
        <w:rPr>
          <w:rFonts w:ascii="GHEA Grapalat" w:hAnsi="GHEA Grapalat" w:cs="Sylfaen"/>
          <w:sz w:val="20"/>
          <w:szCs w:val="20"/>
          <w:lang w:val="es-ES"/>
        </w:rPr>
        <w:t xml:space="preserve"> </w:t>
      </w:r>
      <w:r w:rsidRPr="00E84C88">
        <w:rPr>
          <w:rFonts w:ascii="Arial" w:hAnsi="Arial" w:cs="Arial"/>
          <w:sz w:val="20"/>
          <w:szCs w:val="20"/>
        </w:rPr>
        <w:t>judicial</w:t>
      </w:r>
      <w:r w:rsidRPr="00E84C88">
        <w:rPr>
          <w:rFonts w:ascii="GHEA Grapalat" w:hAnsi="GHEA Grapalat"/>
          <w:sz w:val="20"/>
          <w:szCs w:val="20"/>
          <w:lang w:val="es-ES"/>
        </w:rPr>
        <w:t xml:space="preserve"> </w:t>
      </w:r>
      <w:r w:rsidRPr="00E84C88">
        <w:rPr>
          <w:rFonts w:ascii="Arial" w:hAnsi="Arial" w:cs="Arial"/>
          <w:sz w:val="20"/>
          <w:szCs w:val="20"/>
        </w:rPr>
        <w:t>in order</w:t>
      </w:r>
      <w:r w:rsidRPr="00E84C88">
        <w:rPr>
          <w:rFonts w:ascii="GHEA Grapalat" w:hAnsi="GHEA Grapalat"/>
          <w:sz w:val="20"/>
          <w:szCs w:val="20"/>
          <w:lang w:val="es-ES"/>
        </w:rPr>
        <w:t xml:space="preserve"> </w:t>
      </w:r>
      <w:r w:rsidRPr="00E84C88">
        <w:rPr>
          <w:rFonts w:ascii="Arial" w:hAnsi="Arial" w:cs="Arial"/>
          <w:sz w:val="20"/>
          <w:szCs w:val="20"/>
        </w:rPr>
        <w:t>recognized</w:t>
      </w:r>
      <w:r w:rsidRPr="00E84C88">
        <w:rPr>
          <w:rFonts w:ascii="GHEA Grapalat" w:hAnsi="GHEA Grapalat"/>
          <w:sz w:val="20"/>
          <w:szCs w:val="20"/>
          <w:lang w:val="es-ES"/>
        </w:rPr>
        <w:t xml:space="preserve"> </w:t>
      </w:r>
      <w:r w:rsidRPr="00E84C88">
        <w:rPr>
          <w:rFonts w:ascii="Arial" w:hAnsi="Arial" w:cs="Arial"/>
          <w:sz w:val="20"/>
          <w:szCs w:val="20"/>
        </w:rPr>
        <w:t>are</w:t>
      </w:r>
      <w:r w:rsidRPr="00E84C88">
        <w:rPr>
          <w:rFonts w:ascii="GHEA Grapalat" w:hAnsi="GHEA Grapalat"/>
          <w:sz w:val="20"/>
          <w:szCs w:val="20"/>
          <w:lang w:val="es-ES"/>
        </w:rPr>
        <w:t xml:space="preserve"> </w:t>
      </w:r>
      <w:proofErr w:type="gramStart"/>
      <w:r w:rsidRPr="00E84C88">
        <w:rPr>
          <w:rFonts w:ascii="Arial" w:hAnsi="Arial" w:cs="Arial"/>
          <w:sz w:val="20"/>
          <w:szCs w:val="20"/>
        </w:rPr>
        <w:t xml:space="preserve">bankrupt </w:t>
      </w:r>
      <w:r w:rsidRPr="00E84C88">
        <w:rPr>
          <w:rFonts w:ascii="GHEA Grapalat" w:hAnsi="GHEA Grapalat"/>
          <w:sz w:val="20"/>
          <w:szCs w:val="20"/>
          <w:lang w:val="es-ES"/>
        </w:rPr>
        <w:t>.</w:t>
      </w:r>
      <w:proofErr w:type="gramEnd"/>
    </w:p>
    <w:p w14:paraId="2B1CAAD4" w14:textId="77777777" w:rsidR="00950D0E" w:rsidRPr="00E84C88" w:rsidRDefault="00950D0E" w:rsidP="00950D0E">
      <w:pPr>
        <w:ind w:firstLine="720"/>
        <w:jc w:val="both"/>
        <w:rPr>
          <w:rFonts w:ascii="GHEA Grapalat" w:hAnsi="GHEA Grapalat"/>
          <w:sz w:val="20"/>
          <w:szCs w:val="20"/>
          <w:lang w:val="es-ES"/>
        </w:rPr>
      </w:pPr>
      <w:r w:rsidRPr="00E84C88">
        <w:rPr>
          <w:rFonts w:ascii="GHEA Grapalat" w:hAnsi="GHEA Grapalat"/>
          <w:sz w:val="20"/>
          <w:szCs w:val="20"/>
          <w:lang w:val="es-ES"/>
        </w:rPr>
        <w:t xml:space="preserve">3) </w:t>
      </w:r>
      <w:r w:rsidRPr="00E84C88">
        <w:rPr>
          <w:rFonts w:ascii="Arial" w:hAnsi="Arial" w:cs="Arial"/>
          <w:sz w:val="20"/>
          <w:szCs w:val="20"/>
        </w:rPr>
        <w:t>which ones?</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to whom</w:t>
      </w:r>
      <w:r w:rsidRPr="00E84C88">
        <w:rPr>
          <w:rFonts w:ascii="GHEA Grapalat" w:hAnsi="GHEA Grapalat"/>
          <w:sz w:val="20"/>
          <w:szCs w:val="20"/>
          <w:lang w:val="es-ES"/>
        </w:rPr>
        <w:t xml:space="preserve"> </w:t>
      </w:r>
      <w:r w:rsidRPr="00E84C88">
        <w:rPr>
          <w:rFonts w:ascii="Arial" w:hAnsi="Arial" w:cs="Arial"/>
          <w:sz w:val="20"/>
          <w:szCs w:val="20"/>
        </w:rPr>
        <w:t>executive</w:t>
      </w:r>
      <w:r w:rsidRPr="00E84C88">
        <w:rPr>
          <w:rFonts w:ascii="GHEA Grapalat" w:hAnsi="GHEA Grapalat"/>
          <w:sz w:val="20"/>
          <w:szCs w:val="20"/>
          <w:lang w:val="es-ES"/>
        </w:rPr>
        <w:t xml:space="preserve"> </w:t>
      </w:r>
      <w:r w:rsidRPr="00E84C88">
        <w:rPr>
          <w:rFonts w:ascii="Arial" w:hAnsi="Arial" w:cs="Arial"/>
          <w:sz w:val="20"/>
          <w:szCs w:val="20"/>
        </w:rPr>
        <w:t>of the body</w:t>
      </w:r>
      <w:r w:rsidRPr="00E84C88">
        <w:rPr>
          <w:rFonts w:ascii="GHEA Grapalat" w:hAnsi="GHEA Grapalat"/>
          <w:sz w:val="20"/>
          <w:szCs w:val="20"/>
          <w:lang w:val="es-ES"/>
        </w:rPr>
        <w:t xml:space="preserve"> </w:t>
      </w:r>
      <w:r w:rsidRPr="00E84C88">
        <w:rPr>
          <w:rFonts w:ascii="Arial" w:hAnsi="Arial" w:cs="Arial"/>
          <w:sz w:val="20"/>
          <w:szCs w:val="20"/>
        </w:rPr>
        <w:t>representative</w:t>
      </w:r>
      <w:r w:rsidRPr="00E84C88">
        <w:rPr>
          <w:rFonts w:ascii="GHEA Grapalat" w:hAnsi="GHEA Grapalat"/>
          <w:sz w:val="20"/>
          <w:szCs w:val="20"/>
          <w:lang w:val="es-ES"/>
        </w:rPr>
        <w:t xml:space="preserve"> </w:t>
      </w:r>
      <w:r w:rsidRPr="00E84C88">
        <w:rPr>
          <w:rFonts w:ascii="Arial" w:hAnsi="Arial" w:cs="Arial"/>
          <w:sz w:val="20"/>
          <w:szCs w:val="20"/>
        </w:rPr>
        <w:t>the application</w:t>
      </w:r>
      <w:r w:rsidRPr="00E84C88">
        <w:rPr>
          <w:rFonts w:ascii="GHEA Grapalat" w:hAnsi="GHEA Grapalat"/>
          <w:sz w:val="20"/>
          <w:szCs w:val="20"/>
          <w:lang w:val="es-ES"/>
        </w:rPr>
        <w:t xml:space="preserve"> </w:t>
      </w:r>
      <w:r w:rsidRPr="00E84C88">
        <w:rPr>
          <w:rFonts w:ascii="Arial" w:hAnsi="Arial" w:cs="Arial"/>
          <w:sz w:val="20"/>
          <w:szCs w:val="20"/>
        </w:rPr>
        <w:t>to present</w:t>
      </w:r>
      <w:r w:rsidRPr="00E84C88">
        <w:rPr>
          <w:rFonts w:ascii="GHEA Grapalat" w:hAnsi="GHEA Grapalat"/>
          <w:sz w:val="20"/>
          <w:szCs w:val="20"/>
          <w:lang w:val="es-ES"/>
        </w:rPr>
        <w:t xml:space="preserve"> </w:t>
      </w:r>
      <w:r w:rsidRPr="00E84C88">
        <w:rPr>
          <w:rFonts w:ascii="Arial" w:hAnsi="Arial" w:cs="Arial"/>
          <w:sz w:val="20"/>
          <w:szCs w:val="20"/>
        </w:rPr>
        <w:t>on the day</w:t>
      </w:r>
      <w:r w:rsidRPr="00E84C88">
        <w:rPr>
          <w:rFonts w:ascii="GHEA Grapalat" w:hAnsi="GHEA Grapalat"/>
          <w:sz w:val="20"/>
          <w:szCs w:val="20"/>
          <w:lang w:val="es-ES"/>
        </w:rPr>
        <w:t xml:space="preserve"> </w:t>
      </w:r>
      <w:r w:rsidRPr="00E84C88">
        <w:rPr>
          <w:rFonts w:ascii="Arial" w:hAnsi="Arial" w:cs="Arial"/>
          <w:sz w:val="20"/>
          <w:szCs w:val="20"/>
        </w:rPr>
        <w:t>preceding</w:t>
      </w:r>
      <w:r w:rsidRPr="00E84C88">
        <w:rPr>
          <w:rFonts w:ascii="GHEA Grapalat" w:hAnsi="GHEA Grapalat"/>
          <w:sz w:val="20"/>
          <w:szCs w:val="20"/>
          <w:lang w:val="es-ES"/>
        </w:rPr>
        <w:t xml:space="preserve"> </w:t>
      </w:r>
      <w:r w:rsidRPr="00E84C88">
        <w:rPr>
          <w:rFonts w:ascii="Arial" w:hAnsi="Arial" w:cs="Arial"/>
          <w:sz w:val="20"/>
          <w:szCs w:val="20"/>
          <w:lang w:val="hy-AM"/>
        </w:rPr>
        <w:t>five</w:t>
      </w:r>
      <w:r w:rsidRPr="00E84C88">
        <w:rPr>
          <w:rFonts w:ascii="GHEA Grapalat" w:hAnsi="GHEA Grapalat"/>
          <w:sz w:val="20"/>
          <w:szCs w:val="20"/>
          <w:lang w:val="es-ES"/>
        </w:rPr>
        <w:t xml:space="preserve"> </w:t>
      </w:r>
      <w:r w:rsidRPr="00E84C88">
        <w:rPr>
          <w:rFonts w:ascii="Arial" w:hAnsi="Arial" w:cs="Arial"/>
          <w:sz w:val="20"/>
          <w:szCs w:val="20"/>
        </w:rPr>
        <w:t>years</w:t>
      </w:r>
      <w:r w:rsidRPr="00E84C88">
        <w:rPr>
          <w:rFonts w:ascii="GHEA Grapalat" w:hAnsi="GHEA Grapalat"/>
          <w:sz w:val="20"/>
          <w:szCs w:val="20"/>
          <w:lang w:val="es-ES"/>
        </w:rPr>
        <w:t xml:space="preserve"> </w:t>
      </w:r>
      <w:r w:rsidRPr="00E84C88">
        <w:rPr>
          <w:rFonts w:ascii="Arial" w:hAnsi="Arial" w:cs="Arial"/>
          <w:sz w:val="20"/>
          <w:szCs w:val="20"/>
        </w:rPr>
        <w:t>during</w:t>
      </w:r>
      <w:r w:rsidRPr="00E84C88">
        <w:rPr>
          <w:rFonts w:ascii="GHEA Grapalat" w:hAnsi="GHEA Grapalat"/>
          <w:sz w:val="20"/>
          <w:szCs w:val="20"/>
          <w:lang w:val="es-ES"/>
        </w:rPr>
        <w:t xml:space="preserve"> </w:t>
      </w:r>
      <w:r w:rsidRPr="00E84C88">
        <w:rPr>
          <w:rFonts w:ascii="Arial" w:hAnsi="Arial" w:cs="Arial"/>
          <w:sz w:val="20"/>
          <w:szCs w:val="20"/>
        </w:rPr>
        <w:t>convicted</w:t>
      </w:r>
      <w:r w:rsidRPr="00E84C88">
        <w:rPr>
          <w:rFonts w:ascii="GHEA Grapalat" w:hAnsi="GHEA Grapalat"/>
          <w:sz w:val="20"/>
          <w:szCs w:val="20"/>
          <w:lang w:val="es-ES"/>
        </w:rPr>
        <w:t xml:space="preserve"> </w:t>
      </w:r>
      <w:r w:rsidRPr="00E84C88">
        <w:rPr>
          <w:rFonts w:ascii="Arial" w:hAnsi="Arial" w:cs="Arial"/>
          <w:sz w:val="20"/>
          <w:szCs w:val="20"/>
        </w:rPr>
        <w:t>is</w:t>
      </w:r>
      <w:r w:rsidRPr="00E84C88">
        <w:rPr>
          <w:rFonts w:ascii="GHEA Grapalat" w:hAnsi="GHEA Grapalat"/>
          <w:sz w:val="20"/>
          <w:szCs w:val="20"/>
          <w:lang w:val="es-ES"/>
        </w:rPr>
        <w:t xml:space="preserve"> </w:t>
      </w:r>
      <w:r w:rsidRPr="00E84C88">
        <w:rPr>
          <w:rFonts w:ascii="Arial" w:hAnsi="Arial" w:cs="Arial"/>
          <w:sz w:val="20"/>
          <w:szCs w:val="20"/>
        </w:rPr>
        <w:t>been</w:t>
      </w:r>
      <w:r w:rsidRPr="00E84C88">
        <w:rPr>
          <w:rFonts w:ascii="GHEA Grapalat" w:hAnsi="GHEA Grapalat"/>
          <w:sz w:val="20"/>
          <w:szCs w:val="20"/>
          <w:lang w:val="es-ES"/>
        </w:rPr>
        <w:t xml:space="preserve"> </w:t>
      </w:r>
      <w:r w:rsidRPr="00E84C88">
        <w:rPr>
          <w:rFonts w:ascii="Arial" w:hAnsi="Arial" w:cs="Arial"/>
          <w:sz w:val="20"/>
          <w:szCs w:val="20"/>
        </w:rPr>
        <w:t>of terrorism</w:t>
      </w:r>
      <w:r w:rsidRPr="00E84C88">
        <w:rPr>
          <w:rFonts w:ascii="GHEA Grapalat" w:hAnsi="GHEA Grapalat"/>
          <w:sz w:val="20"/>
          <w:szCs w:val="20"/>
          <w:lang w:val="es-ES"/>
        </w:rPr>
        <w:t xml:space="preserve"> </w:t>
      </w:r>
      <w:proofErr w:type="gramStart"/>
      <w:r w:rsidRPr="00E84C88">
        <w:rPr>
          <w:rFonts w:ascii="Arial" w:hAnsi="Arial" w:cs="Arial"/>
          <w:sz w:val="20"/>
          <w:szCs w:val="20"/>
        </w:rPr>
        <w:t xml:space="preserve">financing </w:t>
      </w:r>
      <w:r w:rsidRPr="00E84C88">
        <w:rPr>
          <w:rFonts w:ascii="GHEA Grapalat" w:hAnsi="GHEA Grapalat"/>
          <w:sz w:val="20"/>
          <w:szCs w:val="20"/>
          <w:lang w:val="es-ES"/>
        </w:rPr>
        <w:t>,</w:t>
      </w:r>
      <w:proofErr w:type="gramEnd"/>
      <w:r w:rsidRPr="00E84C88">
        <w:rPr>
          <w:rFonts w:ascii="GHEA Grapalat" w:hAnsi="GHEA Grapalat"/>
          <w:sz w:val="20"/>
          <w:szCs w:val="20"/>
          <w:lang w:val="es-ES"/>
        </w:rPr>
        <w:t xml:space="preserve"> </w:t>
      </w:r>
      <w:r w:rsidRPr="00E84C88">
        <w:rPr>
          <w:rFonts w:ascii="Arial" w:hAnsi="Arial" w:cs="Arial"/>
          <w:sz w:val="20"/>
          <w:szCs w:val="20"/>
        </w:rPr>
        <w:t>child</w:t>
      </w:r>
      <w:r w:rsidRPr="00E84C88">
        <w:rPr>
          <w:rFonts w:ascii="GHEA Grapalat" w:hAnsi="GHEA Grapalat"/>
          <w:sz w:val="20"/>
          <w:szCs w:val="20"/>
          <w:lang w:val="es-ES"/>
        </w:rPr>
        <w:t xml:space="preserve"> </w:t>
      </w:r>
      <w:r w:rsidRPr="00E84C88">
        <w:rPr>
          <w:rFonts w:ascii="Arial" w:hAnsi="Arial" w:cs="Arial"/>
          <w:sz w:val="20"/>
          <w:szCs w:val="20"/>
        </w:rPr>
        <w:t>operation</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human</w:t>
      </w:r>
      <w:r w:rsidRPr="00E84C88">
        <w:rPr>
          <w:rFonts w:ascii="GHEA Grapalat" w:hAnsi="GHEA Grapalat"/>
          <w:sz w:val="20"/>
          <w:szCs w:val="20"/>
          <w:lang w:val="es-ES"/>
        </w:rPr>
        <w:t xml:space="preserve"> </w:t>
      </w:r>
      <w:r w:rsidRPr="00E84C88">
        <w:rPr>
          <w:rFonts w:ascii="Arial" w:hAnsi="Arial" w:cs="Arial"/>
          <w:sz w:val="20"/>
          <w:szCs w:val="20"/>
        </w:rPr>
        <w:t>trafficking</w:t>
      </w:r>
      <w:r w:rsidRPr="00E84C88">
        <w:rPr>
          <w:rFonts w:ascii="GHEA Grapalat" w:hAnsi="GHEA Grapalat"/>
          <w:sz w:val="20"/>
          <w:szCs w:val="20"/>
          <w:lang w:val="es-ES"/>
        </w:rPr>
        <w:t xml:space="preserve"> </w:t>
      </w:r>
      <w:r w:rsidRPr="00E84C88">
        <w:rPr>
          <w:rFonts w:ascii="Arial" w:hAnsi="Arial" w:cs="Arial"/>
          <w:sz w:val="20"/>
          <w:szCs w:val="20"/>
        </w:rPr>
        <w:t>including</w:t>
      </w:r>
      <w:r w:rsidRPr="00E84C88">
        <w:rPr>
          <w:rFonts w:ascii="GHEA Grapalat" w:hAnsi="GHEA Grapalat"/>
          <w:sz w:val="20"/>
          <w:szCs w:val="20"/>
          <w:lang w:val="es-ES"/>
        </w:rPr>
        <w:t xml:space="preserve"> </w:t>
      </w:r>
      <w:r w:rsidRPr="00E84C88">
        <w:rPr>
          <w:rFonts w:ascii="Arial" w:hAnsi="Arial" w:cs="Arial"/>
          <w:sz w:val="20"/>
          <w:szCs w:val="20"/>
        </w:rPr>
        <w:t xml:space="preserve">crime </w:t>
      </w:r>
      <w:r w:rsidRPr="00E84C88">
        <w:rPr>
          <w:rFonts w:ascii="GHEA Grapalat" w:hAnsi="GHEA Grapalat"/>
          <w:sz w:val="20"/>
          <w:szCs w:val="20"/>
          <w:lang w:val="es-ES"/>
        </w:rPr>
        <w:t xml:space="preserve">, </w:t>
      </w:r>
      <w:r w:rsidRPr="00E84C88">
        <w:rPr>
          <w:rFonts w:ascii="Arial" w:hAnsi="Arial" w:cs="Arial"/>
          <w:sz w:val="20"/>
          <w:szCs w:val="20"/>
        </w:rPr>
        <w:t>criminal</w:t>
      </w:r>
      <w:r w:rsidRPr="00E84C88">
        <w:rPr>
          <w:rFonts w:ascii="GHEA Grapalat" w:hAnsi="GHEA Grapalat" w:cs="Sylfaen"/>
          <w:sz w:val="20"/>
          <w:szCs w:val="20"/>
          <w:lang w:val="es-ES"/>
        </w:rPr>
        <w:t xml:space="preserve"> </w:t>
      </w:r>
      <w:r w:rsidRPr="00E84C88">
        <w:rPr>
          <w:rFonts w:ascii="Arial" w:hAnsi="Arial" w:cs="Arial"/>
          <w:sz w:val="20"/>
          <w:szCs w:val="20"/>
        </w:rPr>
        <w:t>cooperation</w:t>
      </w:r>
      <w:r w:rsidRPr="00E84C88">
        <w:rPr>
          <w:rFonts w:ascii="GHEA Grapalat" w:hAnsi="GHEA Grapalat" w:cs="Sylfaen"/>
          <w:sz w:val="20"/>
          <w:szCs w:val="20"/>
          <w:lang w:val="es-ES"/>
        </w:rPr>
        <w:t xml:space="preserve"> </w:t>
      </w:r>
      <w:r w:rsidRPr="00E84C88">
        <w:rPr>
          <w:rFonts w:ascii="Arial" w:hAnsi="Arial" w:cs="Arial"/>
          <w:sz w:val="20"/>
          <w:szCs w:val="20"/>
        </w:rPr>
        <w:t>to create</w:t>
      </w:r>
      <w:r w:rsidRPr="00E84C88">
        <w:rPr>
          <w:rFonts w:ascii="GHEA Grapalat" w:hAnsi="GHEA Grapalat" w:cs="Sylfaen"/>
          <w:sz w:val="20"/>
          <w:szCs w:val="20"/>
          <w:lang w:val="es-ES"/>
        </w:rPr>
        <w:t xml:space="preserve"> </w:t>
      </w:r>
      <w:r w:rsidRPr="00E84C88">
        <w:rPr>
          <w:rFonts w:ascii="Arial" w:hAnsi="Arial" w:cs="Arial"/>
          <w:sz w:val="20"/>
          <w:szCs w:val="20"/>
        </w:rPr>
        <w:t>or</w:t>
      </w:r>
      <w:r w:rsidRPr="00E84C88">
        <w:rPr>
          <w:rFonts w:ascii="GHEA Grapalat" w:hAnsi="GHEA Grapalat" w:cs="Sylfaen"/>
          <w:sz w:val="20"/>
          <w:szCs w:val="20"/>
          <w:lang w:val="es-ES"/>
        </w:rPr>
        <w:t xml:space="preserve"> </w:t>
      </w:r>
      <w:r w:rsidRPr="00E84C88">
        <w:rPr>
          <w:rFonts w:ascii="Arial" w:hAnsi="Arial" w:cs="Arial"/>
          <w:sz w:val="20"/>
          <w:szCs w:val="20"/>
        </w:rPr>
        <w:t>that</w:t>
      </w:r>
      <w:r w:rsidRPr="00E84C88">
        <w:rPr>
          <w:rFonts w:ascii="GHEA Grapalat" w:hAnsi="GHEA Grapalat" w:cs="Sylfaen"/>
          <w:sz w:val="20"/>
          <w:szCs w:val="20"/>
          <w:lang w:val="es-ES"/>
        </w:rPr>
        <w:t xml:space="preserve"> </w:t>
      </w:r>
      <w:r w:rsidRPr="00E84C88">
        <w:rPr>
          <w:rFonts w:ascii="Arial" w:hAnsi="Arial" w:cs="Arial"/>
          <w:sz w:val="20"/>
          <w:szCs w:val="20"/>
        </w:rPr>
        <w:t xml:space="preserve">to participate </w:t>
      </w:r>
      <w:r w:rsidRPr="00E84C88">
        <w:rPr>
          <w:rFonts w:ascii="GHEA Grapalat" w:hAnsi="GHEA Grapalat" w:cs="Sylfaen"/>
          <w:sz w:val="20"/>
          <w:szCs w:val="20"/>
          <w:lang w:val="es-ES"/>
        </w:rPr>
        <w:t xml:space="preserve">, </w:t>
      </w:r>
      <w:r w:rsidRPr="00E84C88">
        <w:rPr>
          <w:rFonts w:ascii="Arial" w:hAnsi="Arial" w:cs="Arial"/>
          <w:sz w:val="20"/>
          <w:szCs w:val="20"/>
        </w:rPr>
        <w:t>bribe</w:t>
      </w:r>
      <w:r w:rsidRPr="00E84C88">
        <w:rPr>
          <w:rFonts w:ascii="GHEA Grapalat" w:hAnsi="GHEA Grapalat" w:cs="Sylfaen"/>
          <w:sz w:val="20"/>
          <w:szCs w:val="20"/>
          <w:lang w:val="es-ES"/>
        </w:rPr>
        <w:t xml:space="preserve"> </w:t>
      </w:r>
      <w:proofErr w:type="spellStart"/>
      <w:r w:rsidRPr="00E84C88">
        <w:rPr>
          <w:rFonts w:ascii="GHEA Grapalat" w:hAnsi="GHEA Grapalat"/>
          <w:sz w:val="20"/>
          <w:szCs w:val="20"/>
          <w:lang w:val="es-ES"/>
        </w:rPr>
        <w:t>to</w:t>
      </w:r>
      <w:proofErr w:type="spellEnd"/>
      <w:r w:rsidRPr="00E84C88">
        <w:rPr>
          <w:rFonts w:ascii="GHEA Grapalat" w:hAnsi="GHEA Grapalat"/>
          <w:sz w:val="20"/>
          <w:szCs w:val="20"/>
          <w:lang w:val="es-ES"/>
        </w:rPr>
        <w:t xml:space="preserve"> </w:t>
      </w:r>
      <w:r w:rsidRPr="00E84C88">
        <w:rPr>
          <w:rFonts w:ascii="Arial" w:hAnsi="Arial" w:cs="Arial"/>
          <w:sz w:val="20"/>
          <w:szCs w:val="20"/>
        </w:rPr>
        <w:t>receive a bribe</w:t>
      </w:r>
      <w:r w:rsidRPr="00E84C88">
        <w:rPr>
          <w:rFonts w:ascii="GHEA Grapalat" w:hAnsi="GHEA Grapalat"/>
          <w:sz w:val="20"/>
          <w:szCs w:val="20"/>
          <w:lang w:val="es-ES"/>
        </w:rPr>
        <w:t xml:space="preserve"> </w:t>
      </w:r>
      <w:r w:rsidRPr="00E84C88">
        <w:rPr>
          <w:rFonts w:ascii="Arial" w:hAnsi="Arial" w:cs="Arial"/>
          <w:sz w:val="20"/>
          <w:szCs w:val="20"/>
        </w:rPr>
        <w:t>to give</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of bribery</w:t>
      </w:r>
      <w:r w:rsidRPr="00E84C88">
        <w:rPr>
          <w:rFonts w:ascii="GHEA Grapalat" w:hAnsi="GHEA Grapalat"/>
          <w:sz w:val="20"/>
          <w:szCs w:val="20"/>
          <w:lang w:val="es-ES"/>
        </w:rPr>
        <w:t xml:space="preserve"> </w:t>
      </w:r>
      <w:r w:rsidRPr="00E84C88">
        <w:rPr>
          <w:rFonts w:ascii="Arial" w:hAnsi="Arial" w:cs="Arial"/>
          <w:sz w:val="20"/>
          <w:szCs w:val="20"/>
        </w:rPr>
        <w:t>mediation</w:t>
      </w:r>
      <w:r w:rsidRPr="00E84C88">
        <w:rPr>
          <w:rFonts w:ascii="GHEA Grapalat" w:hAnsi="GHEA Grapalat"/>
          <w:sz w:val="20"/>
          <w:szCs w:val="20"/>
          <w:lang w:val="es-ES"/>
        </w:rPr>
        <w:t xml:space="preserve"> </w:t>
      </w:r>
      <w:r w:rsidRPr="00E84C88">
        <w:rPr>
          <w:rFonts w:ascii="Arial" w:hAnsi="Arial" w:cs="Arial"/>
          <w:sz w:val="20"/>
          <w:szCs w:val="20"/>
        </w:rPr>
        <w:t>and:</w:t>
      </w:r>
      <w:r w:rsidRPr="00E84C88">
        <w:rPr>
          <w:rFonts w:ascii="GHEA Grapalat" w:hAnsi="GHEA Grapalat"/>
          <w:sz w:val="20"/>
          <w:szCs w:val="20"/>
          <w:lang w:val="es-ES"/>
        </w:rPr>
        <w:t xml:space="preserve"> </w:t>
      </w:r>
      <w:r w:rsidRPr="00E84C88">
        <w:rPr>
          <w:rFonts w:ascii="Arial" w:hAnsi="Arial" w:cs="Arial"/>
          <w:sz w:val="20"/>
          <w:szCs w:val="20"/>
        </w:rPr>
        <w:t>by law</w:t>
      </w:r>
      <w:r w:rsidRPr="00E84C88">
        <w:rPr>
          <w:rFonts w:ascii="GHEA Grapalat" w:hAnsi="GHEA Grapalat"/>
          <w:sz w:val="20"/>
          <w:szCs w:val="20"/>
          <w:lang w:val="es-ES"/>
        </w:rPr>
        <w:t xml:space="preserve"> </w:t>
      </w:r>
      <w:r w:rsidRPr="00E84C88">
        <w:rPr>
          <w:rFonts w:ascii="Arial" w:hAnsi="Arial" w:cs="Arial"/>
          <w:sz w:val="20"/>
          <w:szCs w:val="20"/>
        </w:rPr>
        <w:t>planned</w:t>
      </w:r>
      <w:r w:rsidRPr="00E84C88">
        <w:rPr>
          <w:rFonts w:ascii="GHEA Grapalat" w:hAnsi="GHEA Grapalat"/>
          <w:sz w:val="20"/>
          <w:szCs w:val="20"/>
          <w:lang w:val="es-ES"/>
        </w:rPr>
        <w:t xml:space="preserve"> </w:t>
      </w:r>
      <w:r w:rsidRPr="00E84C88">
        <w:rPr>
          <w:rFonts w:ascii="Arial" w:hAnsi="Arial" w:cs="Arial"/>
          <w:sz w:val="20"/>
          <w:szCs w:val="20"/>
        </w:rPr>
        <w:t>economic</w:t>
      </w:r>
      <w:r w:rsidRPr="00E84C88">
        <w:rPr>
          <w:rFonts w:ascii="GHEA Grapalat" w:hAnsi="GHEA Grapalat"/>
          <w:sz w:val="20"/>
          <w:szCs w:val="20"/>
          <w:lang w:val="es-ES"/>
        </w:rPr>
        <w:t xml:space="preserve"> </w:t>
      </w:r>
      <w:r w:rsidRPr="00E84C88">
        <w:rPr>
          <w:rFonts w:ascii="Arial" w:hAnsi="Arial" w:cs="Arial"/>
          <w:sz w:val="20"/>
          <w:szCs w:val="20"/>
        </w:rPr>
        <w:t>activity</w:t>
      </w:r>
      <w:r w:rsidRPr="00E84C88">
        <w:rPr>
          <w:rFonts w:ascii="GHEA Grapalat" w:hAnsi="GHEA Grapalat"/>
          <w:sz w:val="20"/>
          <w:szCs w:val="20"/>
          <w:lang w:val="es-ES"/>
        </w:rPr>
        <w:t xml:space="preserve"> </w:t>
      </w:r>
      <w:r w:rsidRPr="00E84C88">
        <w:rPr>
          <w:rFonts w:ascii="Arial" w:hAnsi="Arial" w:cs="Arial"/>
          <w:sz w:val="20"/>
          <w:szCs w:val="20"/>
        </w:rPr>
        <w:t>against</w:t>
      </w:r>
      <w:r w:rsidRPr="00E84C88">
        <w:rPr>
          <w:rFonts w:ascii="GHEA Grapalat" w:hAnsi="GHEA Grapalat"/>
          <w:sz w:val="20"/>
          <w:szCs w:val="20"/>
          <w:lang w:val="es-ES"/>
        </w:rPr>
        <w:t xml:space="preserve"> </w:t>
      </w:r>
      <w:r w:rsidRPr="00E84C88">
        <w:rPr>
          <w:rFonts w:ascii="Arial" w:hAnsi="Arial" w:cs="Arial"/>
          <w:sz w:val="20"/>
          <w:szCs w:val="20"/>
        </w:rPr>
        <w:t>directed</w:t>
      </w:r>
      <w:r w:rsidRPr="00E84C88">
        <w:rPr>
          <w:rFonts w:ascii="GHEA Grapalat" w:hAnsi="GHEA Grapalat"/>
          <w:sz w:val="20"/>
          <w:szCs w:val="20"/>
          <w:lang w:val="es-ES"/>
        </w:rPr>
        <w:t xml:space="preserve"> </w:t>
      </w:r>
      <w:r w:rsidRPr="00E84C88">
        <w:rPr>
          <w:rFonts w:ascii="Arial" w:hAnsi="Arial" w:cs="Arial"/>
          <w:sz w:val="20"/>
          <w:szCs w:val="20"/>
        </w:rPr>
        <w:t>crimes</w:t>
      </w:r>
      <w:r w:rsidRPr="00E84C88">
        <w:rPr>
          <w:rFonts w:ascii="GHEA Grapalat" w:hAnsi="GHEA Grapalat"/>
          <w:sz w:val="20"/>
          <w:szCs w:val="20"/>
          <w:lang w:val="es-ES"/>
        </w:rPr>
        <w:t xml:space="preserve"> </w:t>
      </w:r>
      <w:r w:rsidRPr="00E84C88">
        <w:rPr>
          <w:rFonts w:ascii="Arial" w:hAnsi="Arial" w:cs="Arial"/>
          <w:sz w:val="20"/>
          <w:szCs w:val="20"/>
        </w:rPr>
        <w:t xml:space="preserve">for </w:t>
      </w:r>
      <w:r w:rsidRPr="00E84C88">
        <w:rPr>
          <w:rFonts w:ascii="GHEA Grapalat" w:hAnsi="GHEA Grapalat"/>
          <w:sz w:val="20"/>
          <w:szCs w:val="20"/>
          <w:lang w:val="es-ES"/>
        </w:rPr>
        <w:t>,</w:t>
      </w:r>
      <w:r w:rsidRPr="00E84C88">
        <w:rPr>
          <w:rFonts w:ascii="GHEA Grapalat" w:hAnsi="GHEA Grapalat" w:cs="Sylfaen"/>
          <w:sz w:val="20"/>
          <w:szCs w:val="20"/>
          <w:lang w:val="es-ES"/>
        </w:rPr>
        <w:t xml:space="preserve"> </w:t>
      </w:r>
      <w:r w:rsidRPr="00E84C88">
        <w:rPr>
          <w:rFonts w:ascii="Arial" w:hAnsi="Arial" w:cs="Arial"/>
          <w:sz w:val="20"/>
          <w:szCs w:val="20"/>
        </w:rPr>
        <w:t>except</w:t>
      </w:r>
      <w:r w:rsidRPr="00E84C88">
        <w:rPr>
          <w:rFonts w:ascii="GHEA Grapalat" w:hAnsi="GHEA Grapalat"/>
          <w:sz w:val="20"/>
          <w:szCs w:val="20"/>
          <w:lang w:val="es-ES"/>
        </w:rPr>
        <w:t xml:space="preserve"> </w:t>
      </w:r>
      <w:r w:rsidRPr="00E84C88">
        <w:rPr>
          <w:rFonts w:ascii="Arial" w:hAnsi="Arial" w:cs="Arial"/>
          <w:sz w:val="20"/>
          <w:szCs w:val="20"/>
        </w:rPr>
        <w:t>it</w:t>
      </w:r>
      <w:r w:rsidRPr="00E84C88">
        <w:rPr>
          <w:rFonts w:ascii="GHEA Grapalat" w:hAnsi="GHEA Grapalat"/>
          <w:sz w:val="20"/>
          <w:szCs w:val="20"/>
          <w:lang w:val="es-ES"/>
        </w:rPr>
        <w:t xml:space="preserve"> </w:t>
      </w:r>
      <w:r w:rsidRPr="00E84C88">
        <w:rPr>
          <w:rFonts w:ascii="Arial" w:hAnsi="Arial" w:cs="Arial"/>
          <w:sz w:val="20"/>
          <w:szCs w:val="20"/>
        </w:rPr>
        <w:t xml:space="preserve">cases </w:t>
      </w:r>
      <w:proofErr w:type="spellStart"/>
      <w:r w:rsidRPr="00E84C88">
        <w:rPr>
          <w:rFonts w:ascii="GHEA Grapalat" w:hAnsi="GHEA Grapalat"/>
          <w:sz w:val="20"/>
          <w:szCs w:val="20"/>
          <w:lang w:val="es-ES"/>
        </w:rPr>
        <w:t>when</w:t>
      </w:r>
      <w:proofErr w:type="spellEnd"/>
      <w:r w:rsidRPr="00E84C88">
        <w:rPr>
          <w:rFonts w:ascii="GHEA Grapalat" w:hAnsi="GHEA Grapalat"/>
          <w:sz w:val="20"/>
          <w:szCs w:val="20"/>
          <w:lang w:val="es-ES"/>
        </w:rPr>
        <w:t xml:space="preserve"> </w:t>
      </w:r>
      <w:r w:rsidRPr="00E84C88">
        <w:rPr>
          <w:rFonts w:ascii="Arial" w:hAnsi="Arial" w:cs="Arial"/>
          <w:sz w:val="20"/>
          <w:szCs w:val="20"/>
        </w:rPr>
        <w:t>_</w:t>
      </w:r>
      <w:r w:rsidRPr="00E84C88">
        <w:rPr>
          <w:rFonts w:ascii="GHEA Grapalat" w:hAnsi="GHEA Grapalat"/>
          <w:sz w:val="20"/>
          <w:szCs w:val="20"/>
          <w:lang w:val="es-ES"/>
        </w:rPr>
        <w:t xml:space="preserve"> </w:t>
      </w:r>
      <w:r w:rsidRPr="00E84C88">
        <w:rPr>
          <w:rFonts w:ascii="Arial" w:hAnsi="Arial" w:cs="Arial"/>
          <w:sz w:val="20"/>
          <w:szCs w:val="20"/>
        </w:rPr>
        <w:t>conviction</w:t>
      </w:r>
      <w:r w:rsidRPr="00E84C88">
        <w:rPr>
          <w:rFonts w:ascii="GHEA Grapalat" w:hAnsi="GHEA Grapalat"/>
          <w:sz w:val="20"/>
          <w:szCs w:val="20"/>
          <w:lang w:val="es-ES"/>
        </w:rPr>
        <w:t xml:space="preserve"> </w:t>
      </w:r>
      <w:r w:rsidRPr="00E84C88">
        <w:rPr>
          <w:rFonts w:ascii="Arial" w:hAnsi="Arial" w:cs="Arial"/>
          <w:sz w:val="20"/>
          <w:szCs w:val="20"/>
        </w:rPr>
        <w:t>by law</w:t>
      </w:r>
      <w:r w:rsidRPr="00E84C88">
        <w:rPr>
          <w:rFonts w:ascii="GHEA Grapalat" w:hAnsi="GHEA Grapalat"/>
          <w:sz w:val="20"/>
          <w:szCs w:val="20"/>
          <w:lang w:val="es-ES"/>
        </w:rPr>
        <w:t xml:space="preserve"> </w:t>
      </w:r>
      <w:r w:rsidRPr="00E84C88">
        <w:rPr>
          <w:rFonts w:ascii="Arial" w:hAnsi="Arial" w:cs="Arial"/>
          <w:sz w:val="20"/>
          <w:szCs w:val="20"/>
        </w:rPr>
        <w:t>established</w:t>
      </w:r>
      <w:r w:rsidRPr="00E84C88">
        <w:rPr>
          <w:rFonts w:ascii="GHEA Grapalat" w:hAnsi="GHEA Grapalat"/>
          <w:sz w:val="20"/>
          <w:szCs w:val="20"/>
          <w:lang w:val="es-ES"/>
        </w:rPr>
        <w:t xml:space="preserve"> </w:t>
      </w:r>
      <w:r w:rsidRPr="00E84C88">
        <w:rPr>
          <w:rFonts w:ascii="Arial" w:hAnsi="Arial" w:cs="Arial"/>
          <w:sz w:val="20"/>
          <w:szCs w:val="20"/>
        </w:rPr>
        <w:t>in order</w:t>
      </w:r>
      <w:r w:rsidRPr="00E84C88">
        <w:rPr>
          <w:rFonts w:ascii="GHEA Grapalat" w:hAnsi="GHEA Grapalat"/>
          <w:sz w:val="20"/>
          <w:szCs w:val="20"/>
          <w:lang w:val="es-ES"/>
        </w:rPr>
        <w:t xml:space="preserve"> </w:t>
      </w:r>
      <w:r w:rsidRPr="00E84C88">
        <w:rPr>
          <w:rFonts w:ascii="Arial" w:hAnsi="Arial" w:cs="Arial"/>
          <w:sz w:val="20"/>
          <w:szCs w:val="20"/>
        </w:rPr>
        <w:t>removed</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paid off</w:t>
      </w:r>
      <w:r w:rsidRPr="00E84C88">
        <w:rPr>
          <w:rFonts w:ascii="GHEA Grapalat" w:hAnsi="GHEA Grapalat"/>
          <w:sz w:val="20"/>
          <w:szCs w:val="20"/>
          <w:lang w:val="es-ES"/>
        </w:rPr>
        <w:t xml:space="preserve"> </w:t>
      </w:r>
      <w:r w:rsidRPr="00E84C88">
        <w:rPr>
          <w:rFonts w:ascii="Arial" w:hAnsi="Arial" w:cs="Arial"/>
          <w:sz w:val="20"/>
          <w:szCs w:val="20"/>
        </w:rPr>
        <w:t xml:space="preserve">is </w:t>
      </w:r>
      <w:r w:rsidRPr="00E84C88">
        <w:rPr>
          <w:rFonts w:ascii="GHEA Grapalat" w:hAnsi="GHEA Grapalat"/>
          <w:sz w:val="20"/>
          <w:szCs w:val="20"/>
          <w:lang w:val="es-ES"/>
        </w:rPr>
        <w:t>_</w:t>
      </w:r>
    </w:p>
    <w:p w14:paraId="05D25937" w14:textId="77777777" w:rsidR="00950D0E" w:rsidRPr="00E84C88" w:rsidRDefault="00950D0E" w:rsidP="00950D0E">
      <w:pPr>
        <w:ind w:firstLine="720"/>
        <w:jc w:val="both"/>
        <w:rPr>
          <w:rFonts w:ascii="GHEA Grapalat" w:hAnsi="GHEA Grapalat"/>
          <w:sz w:val="20"/>
          <w:szCs w:val="20"/>
          <w:lang w:val="es-ES"/>
        </w:rPr>
      </w:pPr>
      <w:r w:rsidRPr="00E84C88">
        <w:rPr>
          <w:rFonts w:ascii="GHEA Grapalat" w:hAnsi="GHEA Grapalat" w:cs="Sylfaen"/>
          <w:sz w:val="20"/>
          <w:szCs w:val="20"/>
          <w:lang w:val="es-ES"/>
        </w:rPr>
        <w:t>4)</w:t>
      </w:r>
      <w:r w:rsidRPr="00E84C88">
        <w:rPr>
          <w:rFonts w:ascii="GHEA Grapalat" w:hAnsi="GHEA Grapalat"/>
          <w:sz w:val="20"/>
          <w:szCs w:val="20"/>
          <w:lang w:val="es-ES"/>
        </w:rPr>
        <w:t xml:space="preserve"> </w:t>
      </w:r>
      <w:r w:rsidRPr="00E84C88">
        <w:rPr>
          <w:rFonts w:ascii="Arial" w:hAnsi="Arial" w:cs="Arial"/>
          <w:sz w:val="20"/>
          <w:szCs w:val="20"/>
        </w:rPr>
        <w:t>to whom</w:t>
      </w:r>
      <w:r w:rsidRPr="00E84C88">
        <w:rPr>
          <w:rFonts w:ascii="GHEA Grapalat" w:hAnsi="GHEA Grapalat" w:cs="Sylfaen"/>
          <w:sz w:val="20"/>
          <w:szCs w:val="20"/>
          <w:lang w:val="es-ES"/>
        </w:rPr>
        <w:t xml:space="preserve"> </w:t>
      </w:r>
      <w:r w:rsidRPr="00E84C88">
        <w:rPr>
          <w:rFonts w:ascii="Arial" w:hAnsi="Arial" w:cs="Arial"/>
          <w:sz w:val="20"/>
          <w:szCs w:val="20"/>
        </w:rPr>
        <w:t>regarding</w:t>
      </w:r>
      <w:r w:rsidRPr="00E84C88">
        <w:rPr>
          <w:rFonts w:ascii="GHEA Grapalat" w:hAnsi="GHEA Grapalat" w:cs="Sylfaen"/>
          <w:sz w:val="20"/>
          <w:szCs w:val="20"/>
          <w:lang w:val="es-ES"/>
        </w:rPr>
        <w:t xml:space="preserve"> </w:t>
      </w:r>
      <w:r w:rsidRPr="00E84C88">
        <w:rPr>
          <w:rFonts w:ascii="Arial" w:hAnsi="Arial" w:cs="Arial"/>
          <w:sz w:val="20"/>
          <w:szCs w:val="20"/>
        </w:rPr>
        <w:t>shopping</w:t>
      </w:r>
      <w:r w:rsidRPr="00E84C88">
        <w:rPr>
          <w:rFonts w:ascii="GHEA Grapalat" w:hAnsi="GHEA Grapalat" w:cs="Sylfaen"/>
          <w:sz w:val="20"/>
          <w:szCs w:val="20"/>
          <w:lang w:val="es-ES"/>
        </w:rPr>
        <w:t xml:space="preserve"> </w:t>
      </w:r>
      <w:r w:rsidRPr="00E84C88">
        <w:rPr>
          <w:rFonts w:ascii="Arial" w:hAnsi="Arial" w:cs="Arial"/>
          <w:sz w:val="20"/>
          <w:szCs w:val="20"/>
        </w:rPr>
        <w:t>in the field</w:t>
      </w:r>
      <w:r w:rsidRPr="00E84C88">
        <w:rPr>
          <w:rFonts w:ascii="GHEA Grapalat" w:hAnsi="GHEA Grapalat" w:cs="Sylfaen"/>
          <w:sz w:val="20"/>
          <w:szCs w:val="20"/>
          <w:lang w:val="es-ES"/>
        </w:rPr>
        <w:t xml:space="preserve"> </w:t>
      </w:r>
      <w:r w:rsidRPr="00E84C88">
        <w:rPr>
          <w:rFonts w:ascii="Arial" w:hAnsi="Arial" w:cs="Arial"/>
          <w:sz w:val="20"/>
          <w:szCs w:val="20"/>
        </w:rPr>
        <w:t>anti-competitive</w:t>
      </w:r>
      <w:r w:rsidRPr="00E84C88">
        <w:rPr>
          <w:rFonts w:ascii="GHEA Grapalat" w:hAnsi="GHEA Grapalat" w:cs="Sylfaen"/>
          <w:sz w:val="20"/>
          <w:szCs w:val="20"/>
          <w:lang w:val="es-ES"/>
        </w:rPr>
        <w:t xml:space="preserve"> </w:t>
      </w:r>
      <w:r w:rsidRPr="00E84C88">
        <w:rPr>
          <w:rFonts w:ascii="Arial" w:hAnsi="Arial" w:cs="Arial"/>
          <w:sz w:val="20"/>
          <w:szCs w:val="20"/>
        </w:rPr>
        <w:t xml:space="preserve">of </w:t>
      </w:r>
      <w:proofErr w:type="gramStart"/>
      <w:r w:rsidRPr="00E84C88">
        <w:rPr>
          <w:rFonts w:ascii="Arial" w:hAnsi="Arial" w:cs="Arial"/>
          <w:sz w:val="20"/>
          <w:szCs w:val="20"/>
        </w:rPr>
        <w:t xml:space="preserve">agreement </w:t>
      </w:r>
      <w:r w:rsidRPr="00E84C88">
        <w:rPr>
          <w:rFonts w:ascii="GHEA Grapalat" w:hAnsi="GHEA Grapalat" w:cs="Sylfaen"/>
          <w:sz w:val="20"/>
          <w:szCs w:val="20"/>
          <w:lang w:val="es-ES"/>
        </w:rPr>
        <w:t>,</w:t>
      </w:r>
      <w:proofErr w:type="gramEnd"/>
      <w:r w:rsidRPr="00E84C88">
        <w:rPr>
          <w:rFonts w:ascii="GHEA Grapalat" w:hAnsi="GHEA Grapalat" w:cs="Sylfaen"/>
          <w:sz w:val="20"/>
          <w:szCs w:val="20"/>
          <w:lang w:val="es-ES"/>
        </w:rPr>
        <w:t xml:space="preserve"> </w:t>
      </w:r>
      <w:r w:rsidRPr="00E84C88">
        <w:rPr>
          <w:rFonts w:ascii="Arial" w:hAnsi="Arial" w:cs="Arial"/>
          <w:sz w:val="20"/>
          <w:szCs w:val="20"/>
        </w:rPr>
        <w:t>dominant</w:t>
      </w:r>
      <w:r w:rsidRPr="00E84C88">
        <w:rPr>
          <w:rFonts w:ascii="GHEA Grapalat" w:hAnsi="GHEA Grapalat" w:cs="Sylfaen"/>
          <w:sz w:val="20"/>
          <w:szCs w:val="20"/>
          <w:lang w:val="es-ES"/>
        </w:rPr>
        <w:t xml:space="preserve"> </w:t>
      </w:r>
      <w:r w:rsidRPr="00E84C88">
        <w:rPr>
          <w:rFonts w:ascii="Arial" w:hAnsi="Arial" w:cs="Arial"/>
          <w:sz w:val="20"/>
          <w:szCs w:val="20"/>
        </w:rPr>
        <w:t>position</w:t>
      </w:r>
      <w:r w:rsidRPr="00E84C88">
        <w:rPr>
          <w:rFonts w:ascii="GHEA Grapalat" w:hAnsi="GHEA Grapalat" w:cs="Sylfaen"/>
          <w:sz w:val="20"/>
          <w:szCs w:val="20"/>
          <w:lang w:val="es-ES"/>
        </w:rPr>
        <w:t xml:space="preserve"> </w:t>
      </w:r>
      <w:r w:rsidRPr="00E84C88">
        <w:rPr>
          <w:rFonts w:ascii="Arial" w:hAnsi="Arial" w:cs="Arial"/>
          <w:sz w:val="20"/>
          <w:szCs w:val="20"/>
        </w:rPr>
        <w:t>of abuse</w:t>
      </w:r>
      <w:r w:rsidRPr="00E84C88">
        <w:rPr>
          <w:rFonts w:ascii="GHEA Grapalat" w:hAnsi="GHEA Grapalat" w:cs="Sylfaen"/>
          <w:sz w:val="20"/>
          <w:szCs w:val="20"/>
          <w:lang w:val="es-ES"/>
        </w:rPr>
        <w:t xml:space="preserve"> </w:t>
      </w:r>
      <w:r w:rsidRPr="00E84C88">
        <w:rPr>
          <w:rFonts w:ascii="Arial" w:hAnsi="Arial" w:cs="Arial"/>
          <w:sz w:val="20"/>
          <w:szCs w:val="20"/>
        </w:rPr>
        <w:t>or</w:t>
      </w:r>
      <w:r w:rsidRPr="00E84C88">
        <w:rPr>
          <w:rFonts w:ascii="GHEA Grapalat" w:hAnsi="GHEA Grapalat" w:cs="Sylfaen"/>
          <w:sz w:val="20"/>
          <w:szCs w:val="20"/>
          <w:lang w:val="es-ES"/>
        </w:rPr>
        <w:t xml:space="preserve"> </w:t>
      </w:r>
      <w:r w:rsidRPr="00E84C88">
        <w:rPr>
          <w:rFonts w:ascii="Arial" w:hAnsi="Arial" w:cs="Arial"/>
          <w:sz w:val="20"/>
          <w:szCs w:val="20"/>
        </w:rPr>
        <w:t>unscrupulous</w:t>
      </w:r>
      <w:r w:rsidRPr="00E84C88">
        <w:rPr>
          <w:rFonts w:ascii="GHEA Grapalat" w:hAnsi="GHEA Grapalat" w:cs="Sylfaen"/>
          <w:sz w:val="20"/>
          <w:szCs w:val="20"/>
          <w:lang w:val="es-ES"/>
        </w:rPr>
        <w:t xml:space="preserve"> </w:t>
      </w:r>
      <w:r w:rsidRPr="00E84C88">
        <w:rPr>
          <w:rFonts w:ascii="Arial" w:hAnsi="Arial" w:cs="Arial"/>
          <w:sz w:val="20"/>
          <w:szCs w:val="20"/>
        </w:rPr>
        <w:t>competition</w:t>
      </w:r>
      <w:r w:rsidRPr="00E84C88">
        <w:rPr>
          <w:rFonts w:ascii="GHEA Grapalat" w:hAnsi="GHEA Grapalat" w:cs="Sylfaen"/>
          <w:sz w:val="20"/>
          <w:szCs w:val="20"/>
          <w:lang w:val="es-ES"/>
        </w:rPr>
        <w:t xml:space="preserve"> </w:t>
      </w:r>
      <w:r w:rsidRPr="00E84C88">
        <w:rPr>
          <w:rFonts w:ascii="Arial" w:hAnsi="Arial" w:cs="Arial"/>
          <w:sz w:val="20"/>
          <w:szCs w:val="20"/>
        </w:rPr>
        <w:t>for</w:t>
      </w:r>
      <w:r w:rsidRPr="00E84C88">
        <w:rPr>
          <w:rFonts w:ascii="GHEA Grapalat" w:hAnsi="GHEA Grapalat" w:cs="Sylfaen"/>
          <w:sz w:val="20"/>
          <w:szCs w:val="20"/>
          <w:lang w:val="es-ES"/>
        </w:rPr>
        <w:t xml:space="preserve"> </w:t>
      </w:r>
      <w:r w:rsidRPr="00E84C88">
        <w:rPr>
          <w:rFonts w:ascii="Arial" w:hAnsi="Arial" w:cs="Arial"/>
          <w:sz w:val="20"/>
          <w:szCs w:val="20"/>
        </w:rPr>
        <w:t>responsibility</w:t>
      </w:r>
      <w:r w:rsidRPr="00E84C88">
        <w:rPr>
          <w:rFonts w:ascii="GHEA Grapalat" w:hAnsi="GHEA Grapalat" w:cs="Sylfaen"/>
          <w:sz w:val="20"/>
          <w:szCs w:val="20"/>
          <w:lang w:val="es-ES"/>
        </w:rPr>
        <w:t xml:space="preserve"> </w:t>
      </w:r>
      <w:r w:rsidRPr="00E84C88">
        <w:rPr>
          <w:rFonts w:ascii="Arial" w:hAnsi="Arial" w:cs="Arial"/>
          <w:sz w:val="20"/>
          <w:szCs w:val="20"/>
        </w:rPr>
        <w:t>defining</w:t>
      </w:r>
      <w:r w:rsidRPr="00E84C88">
        <w:rPr>
          <w:rFonts w:ascii="GHEA Grapalat" w:hAnsi="GHEA Grapalat" w:cs="Sylfaen"/>
          <w:sz w:val="20"/>
          <w:szCs w:val="20"/>
          <w:lang w:val="es-ES"/>
        </w:rPr>
        <w:t xml:space="preserve"> </w:t>
      </w:r>
      <w:r w:rsidRPr="00E84C88">
        <w:rPr>
          <w:rFonts w:ascii="Arial" w:hAnsi="Arial" w:cs="Arial"/>
          <w:sz w:val="20"/>
          <w:szCs w:val="20"/>
        </w:rPr>
        <w:t>administrative</w:t>
      </w:r>
      <w:r w:rsidRPr="00E84C88">
        <w:rPr>
          <w:rFonts w:ascii="GHEA Grapalat" w:hAnsi="GHEA Grapalat" w:cs="Sylfaen"/>
          <w:sz w:val="20"/>
          <w:szCs w:val="20"/>
          <w:lang w:val="es-ES"/>
        </w:rPr>
        <w:t xml:space="preserve"> </w:t>
      </w:r>
      <w:r w:rsidRPr="00E84C88">
        <w:rPr>
          <w:rFonts w:ascii="Arial" w:hAnsi="Arial" w:cs="Arial"/>
          <w:sz w:val="20"/>
          <w:szCs w:val="20"/>
        </w:rPr>
        <w:t>the act</w:t>
      </w:r>
      <w:r w:rsidRPr="00E84C88">
        <w:rPr>
          <w:rFonts w:ascii="GHEA Grapalat" w:hAnsi="GHEA Grapalat" w:cs="Sylfaen"/>
          <w:sz w:val="20"/>
          <w:szCs w:val="20"/>
          <w:lang w:val="es-ES"/>
        </w:rPr>
        <w:t xml:space="preserve"> </w:t>
      </w:r>
      <w:r w:rsidRPr="00E84C88">
        <w:rPr>
          <w:rFonts w:ascii="Arial" w:hAnsi="Arial" w:cs="Arial"/>
          <w:sz w:val="20"/>
          <w:szCs w:val="20"/>
        </w:rPr>
        <w:t>the application</w:t>
      </w:r>
      <w:r w:rsidRPr="00E84C88">
        <w:rPr>
          <w:rFonts w:ascii="GHEA Grapalat" w:hAnsi="GHEA Grapalat" w:cs="Sylfaen"/>
          <w:sz w:val="20"/>
          <w:szCs w:val="20"/>
          <w:lang w:val="es-ES"/>
        </w:rPr>
        <w:t xml:space="preserve"> </w:t>
      </w:r>
      <w:r w:rsidRPr="00E84C88">
        <w:rPr>
          <w:rFonts w:ascii="Arial" w:hAnsi="Arial" w:cs="Arial"/>
          <w:sz w:val="20"/>
          <w:szCs w:val="20"/>
        </w:rPr>
        <w:t>to be presented</w:t>
      </w:r>
      <w:r w:rsidRPr="00E84C88">
        <w:rPr>
          <w:rFonts w:ascii="GHEA Grapalat" w:hAnsi="GHEA Grapalat" w:cs="Sylfaen"/>
          <w:sz w:val="20"/>
          <w:szCs w:val="20"/>
          <w:lang w:val="es-ES"/>
        </w:rPr>
        <w:t xml:space="preserve"> </w:t>
      </w:r>
      <w:r w:rsidRPr="00E84C88">
        <w:rPr>
          <w:rFonts w:ascii="Arial" w:hAnsi="Arial" w:cs="Arial"/>
          <w:sz w:val="20"/>
          <w:szCs w:val="20"/>
        </w:rPr>
        <w:t>on the day</w:t>
      </w:r>
      <w:r w:rsidRPr="00E84C88">
        <w:rPr>
          <w:rFonts w:ascii="GHEA Grapalat" w:hAnsi="GHEA Grapalat" w:cs="Sylfaen"/>
          <w:sz w:val="20"/>
          <w:szCs w:val="20"/>
          <w:lang w:val="es-ES"/>
        </w:rPr>
        <w:t xml:space="preserve"> </w:t>
      </w:r>
      <w:r w:rsidRPr="00E84C88">
        <w:rPr>
          <w:rFonts w:ascii="Arial" w:hAnsi="Arial" w:cs="Arial"/>
          <w:sz w:val="20"/>
          <w:szCs w:val="20"/>
        </w:rPr>
        <w:t>preceding</w:t>
      </w:r>
      <w:r w:rsidRPr="00E84C88">
        <w:rPr>
          <w:rFonts w:ascii="GHEA Grapalat" w:hAnsi="GHEA Grapalat" w:cs="Sylfaen"/>
          <w:sz w:val="20"/>
          <w:szCs w:val="20"/>
          <w:lang w:val="es-ES"/>
        </w:rPr>
        <w:t xml:space="preserve"> </w:t>
      </w:r>
      <w:r w:rsidRPr="00E84C88">
        <w:rPr>
          <w:rFonts w:ascii="Arial" w:hAnsi="Arial" w:cs="Arial"/>
          <w:sz w:val="20"/>
          <w:szCs w:val="20"/>
        </w:rPr>
        <w:t>three</w:t>
      </w:r>
      <w:r w:rsidRPr="00E84C88">
        <w:rPr>
          <w:rFonts w:ascii="GHEA Grapalat" w:hAnsi="GHEA Grapalat" w:cs="Sylfaen"/>
          <w:sz w:val="20"/>
          <w:szCs w:val="20"/>
          <w:lang w:val="es-ES"/>
        </w:rPr>
        <w:t xml:space="preserve"> </w:t>
      </w:r>
      <w:r w:rsidRPr="00E84C88">
        <w:rPr>
          <w:rFonts w:ascii="Arial" w:hAnsi="Arial" w:cs="Arial"/>
          <w:sz w:val="20"/>
          <w:szCs w:val="20"/>
        </w:rPr>
        <w:t>of the year</w:t>
      </w:r>
      <w:r w:rsidRPr="00E84C88">
        <w:rPr>
          <w:rFonts w:ascii="GHEA Grapalat" w:hAnsi="GHEA Grapalat" w:cs="Sylfaen"/>
          <w:sz w:val="20"/>
          <w:szCs w:val="20"/>
          <w:lang w:val="es-ES"/>
        </w:rPr>
        <w:t xml:space="preserve"> </w:t>
      </w:r>
      <w:r w:rsidRPr="00E84C88">
        <w:rPr>
          <w:rFonts w:ascii="Arial" w:hAnsi="Arial" w:cs="Arial"/>
          <w:sz w:val="20"/>
          <w:szCs w:val="20"/>
        </w:rPr>
        <w:t>during</w:t>
      </w:r>
      <w:r w:rsidRPr="00E84C88">
        <w:rPr>
          <w:rFonts w:ascii="GHEA Grapalat" w:hAnsi="GHEA Grapalat" w:cs="Sylfaen"/>
          <w:sz w:val="20"/>
          <w:szCs w:val="20"/>
          <w:lang w:val="es-ES"/>
        </w:rPr>
        <w:t xml:space="preserve"> </w:t>
      </w:r>
      <w:r w:rsidRPr="00E84C88">
        <w:rPr>
          <w:rFonts w:ascii="Arial" w:hAnsi="Arial" w:cs="Arial"/>
          <w:sz w:val="20"/>
          <w:szCs w:val="20"/>
        </w:rPr>
        <w:t>become</w:t>
      </w:r>
      <w:r w:rsidRPr="00E84C88">
        <w:rPr>
          <w:rFonts w:ascii="GHEA Grapalat" w:hAnsi="GHEA Grapalat" w:cs="Sylfaen"/>
          <w:sz w:val="20"/>
          <w:szCs w:val="20"/>
          <w:lang w:val="es-ES"/>
        </w:rPr>
        <w:t xml:space="preserve"> </w:t>
      </w:r>
      <w:r w:rsidRPr="00E84C88">
        <w:rPr>
          <w:rFonts w:ascii="Arial" w:hAnsi="Arial" w:cs="Arial"/>
          <w:sz w:val="20"/>
          <w:szCs w:val="20"/>
        </w:rPr>
        <w:t>is</w:t>
      </w:r>
      <w:r w:rsidRPr="00E84C88">
        <w:rPr>
          <w:rFonts w:ascii="GHEA Grapalat" w:hAnsi="GHEA Grapalat" w:cs="Sylfaen"/>
          <w:sz w:val="20"/>
          <w:szCs w:val="20"/>
          <w:lang w:val="es-ES"/>
        </w:rPr>
        <w:t xml:space="preserve"> </w:t>
      </w:r>
      <w:r w:rsidRPr="00E84C88">
        <w:rPr>
          <w:rFonts w:ascii="Arial" w:hAnsi="Arial" w:cs="Arial"/>
          <w:sz w:val="20"/>
          <w:szCs w:val="20"/>
        </w:rPr>
        <w:t xml:space="preserve">unappealable </w:t>
      </w:r>
      <w:r w:rsidRPr="00E84C88">
        <w:rPr>
          <w:rFonts w:ascii="GHEA Grapalat" w:hAnsi="GHEA Grapalat" w:cs="Sylfaen"/>
          <w:sz w:val="20"/>
          <w:szCs w:val="20"/>
          <w:lang w:val="es-ES"/>
        </w:rPr>
        <w:t xml:space="preserve">, </w:t>
      </w:r>
      <w:r w:rsidRPr="00E84C88">
        <w:rPr>
          <w:rFonts w:ascii="Arial" w:hAnsi="Arial" w:cs="Arial"/>
          <w:sz w:val="20"/>
          <w:szCs w:val="20"/>
        </w:rPr>
        <w:t>huh?</w:t>
      </w:r>
      <w:r w:rsidRPr="00E84C88">
        <w:rPr>
          <w:rFonts w:ascii="GHEA Grapalat" w:hAnsi="GHEA Grapalat" w:cs="Sylfaen"/>
          <w:sz w:val="20"/>
          <w:szCs w:val="20"/>
          <w:lang w:val="es-ES"/>
        </w:rPr>
        <w:t xml:space="preserve"> </w:t>
      </w:r>
      <w:r w:rsidRPr="00E84C88">
        <w:rPr>
          <w:rFonts w:ascii="Arial" w:hAnsi="Arial" w:cs="Arial"/>
          <w:sz w:val="20"/>
          <w:szCs w:val="20"/>
        </w:rPr>
        <w:t>appealed</w:t>
      </w:r>
      <w:r w:rsidRPr="00E84C88">
        <w:rPr>
          <w:rFonts w:ascii="GHEA Grapalat" w:hAnsi="GHEA Grapalat" w:cs="Sylfaen"/>
          <w:sz w:val="20"/>
          <w:szCs w:val="20"/>
          <w:lang w:val="es-ES"/>
        </w:rPr>
        <w:t xml:space="preserve"> </w:t>
      </w:r>
      <w:r w:rsidRPr="00E84C88">
        <w:rPr>
          <w:rFonts w:ascii="Arial" w:hAnsi="Arial" w:cs="Arial"/>
          <w:sz w:val="20"/>
          <w:szCs w:val="20"/>
        </w:rPr>
        <w:t>to be</w:t>
      </w:r>
      <w:r w:rsidRPr="00E84C88">
        <w:rPr>
          <w:rFonts w:ascii="GHEA Grapalat" w:hAnsi="GHEA Grapalat" w:cs="Sylfaen"/>
          <w:sz w:val="20"/>
          <w:szCs w:val="20"/>
          <w:lang w:val="es-ES"/>
        </w:rPr>
        <w:t xml:space="preserve"> </w:t>
      </w:r>
      <w:r w:rsidRPr="00E84C88">
        <w:rPr>
          <w:rFonts w:ascii="Arial" w:hAnsi="Arial" w:cs="Arial"/>
          <w:sz w:val="20"/>
          <w:szCs w:val="20"/>
        </w:rPr>
        <w:t>case</w:t>
      </w:r>
      <w:r w:rsidRPr="00E84C88">
        <w:rPr>
          <w:rFonts w:ascii="GHEA Grapalat" w:hAnsi="GHEA Grapalat" w:cs="Sylfaen"/>
          <w:sz w:val="20"/>
          <w:szCs w:val="20"/>
          <w:lang w:val="es-ES"/>
        </w:rPr>
        <w:t xml:space="preserve"> </w:t>
      </w:r>
      <w:r w:rsidRPr="00E84C88">
        <w:rPr>
          <w:rFonts w:ascii="Arial" w:hAnsi="Arial" w:cs="Arial"/>
          <w:sz w:val="20"/>
          <w:szCs w:val="20"/>
        </w:rPr>
        <w:t>to be left</w:t>
      </w:r>
      <w:r w:rsidRPr="00E84C88">
        <w:rPr>
          <w:rFonts w:ascii="GHEA Grapalat" w:hAnsi="GHEA Grapalat" w:cs="Sylfaen"/>
          <w:sz w:val="20"/>
          <w:szCs w:val="20"/>
          <w:lang w:val="es-ES"/>
        </w:rPr>
        <w:t xml:space="preserve"> </w:t>
      </w:r>
      <w:r w:rsidRPr="00E84C88">
        <w:rPr>
          <w:rFonts w:ascii="Arial" w:hAnsi="Arial" w:cs="Arial"/>
          <w:sz w:val="20"/>
          <w:szCs w:val="20"/>
        </w:rPr>
        <w:t>is</w:t>
      </w:r>
      <w:r w:rsidRPr="00E84C88">
        <w:rPr>
          <w:rFonts w:ascii="GHEA Grapalat" w:hAnsi="GHEA Grapalat" w:cs="Sylfaen"/>
          <w:sz w:val="20"/>
          <w:szCs w:val="20"/>
          <w:lang w:val="es-ES"/>
        </w:rPr>
        <w:t xml:space="preserve"> </w:t>
      </w:r>
      <w:r w:rsidRPr="00E84C88">
        <w:rPr>
          <w:rFonts w:ascii="Arial" w:hAnsi="Arial" w:cs="Arial"/>
          <w:sz w:val="20"/>
          <w:szCs w:val="20"/>
        </w:rPr>
        <w:t xml:space="preserve">unchanged </w:t>
      </w:r>
      <w:r w:rsidRPr="00E84C88">
        <w:rPr>
          <w:rFonts w:ascii="Cambria Math" w:hAnsi="Cambria Math" w:cs="Cambria Math"/>
          <w:sz w:val="20"/>
          <w:szCs w:val="20"/>
          <w:lang w:val="es-ES"/>
        </w:rPr>
        <w:t>.</w:t>
      </w:r>
      <w:r w:rsidRPr="00E84C88">
        <w:rPr>
          <w:rFonts w:ascii="GHEA Grapalat" w:hAnsi="GHEA Grapalat"/>
          <w:sz w:val="20"/>
          <w:szCs w:val="20"/>
          <w:lang w:val="es-ES"/>
        </w:rPr>
        <w:t xml:space="preserve"> </w:t>
      </w:r>
      <w:r w:rsidRPr="00E84C88">
        <w:rPr>
          <w:rFonts w:ascii="GHEA Grapalat" w:hAnsi="GHEA Grapalat" w:cs="Sylfaen"/>
          <w:sz w:val="20"/>
          <w:szCs w:val="20"/>
          <w:lang w:val="es-ES"/>
        </w:rPr>
        <w:t xml:space="preserve">5) </w:t>
      </w:r>
      <w:r w:rsidRPr="00E84C88">
        <w:rPr>
          <w:rFonts w:ascii="Arial" w:hAnsi="Arial" w:cs="Arial"/>
          <w:sz w:val="20"/>
          <w:szCs w:val="20"/>
        </w:rPr>
        <w:t>which ones?</w:t>
      </w:r>
      <w:r w:rsidRPr="00E84C88">
        <w:rPr>
          <w:rFonts w:ascii="GHEA Grapalat" w:hAnsi="GHEA Grapalat" w:cs="Sylfaen"/>
          <w:sz w:val="20"/>
          <w:szCs w:val="20"/>
          <w:lang w:val="es-ES"/>
        </w:rPr>
        <w:t xml:space="preserve"> </w:t>
      </w:r>
      <w:r w:rsidRPr="00E84C88">
        <w:rPr>
          <w:rFonts w:ascii="Arial" w:hAnsi="Arial" w:cs="Arial"/>
          <w:sz w:val="20"/>
          <w:szCs w:val="20"/>
        </w:rPr>
        <w:t>the application</w:t>
      </w:r>
      <w:r w:rsidRPr="00E84C88">
        <w:rPr>
          <w:rFonts w:ascii="GHEA Grapalat" w:hAnsi="GHEA Grapalat" w:cs="Sylfaen"/>
          <w:sz w:val="20"/>
          <w:szCs w:val="20"/>
          <w:lang w:val="es-ES"/>
        </w:rPr>
        <w:t xml:space="preserve"> </w:t>
      </w:r>
      <w:r w:rsidRPr="00E84C88">
        <w:rPr>
          <w:rFonts w:ascii="Arial" w:hAnsi="Arial" w:cs="Arial"/>
          <w:sz w:val="20"/>
          <w:szCs w:val="20"/>
        </w:rPr>
        <w:t>to present</w:t>
      </w:r>
      <w:r w:rsidRPr="00E84C88">
        <w:rPr>
          <w:rFonts w:ascii="GHEA Grapalat" w:hAnsi="GHEA Grapalat" w:cs="Sylfaen"/>
          <w:sz w:val="20"/>
          <w:szCs w:val="20"/>
          <w:lang w:val="es-ES"/>
        </w:rPr>
        <w:t xml:space="preserve"> </w:t>
      </w:r>
      <w:r w:rsidRPr="00E84C88">
        <w:rPr>
          <w:rFonts w:ascii="Arial" w:hAnsi="Arial" w:cs="Arial"/>
          <w:sz w:val="20"/>
          <w:szCs w:val="20"/>
        </w:rPr>
        <w:t>of the day</w:t>
      </w:r>
      <w:r w:rsidRPr="00E84C88">
        <w:rPr>
          <w:rFonts w:ascii="GHEA Grapalat" w:hAnsi="GHEA Grapalat" w:cs="Sylfaen"/>
          <w:sz w:val="20"/>
          <w:szCs w:val="20"/>
          <w:lang w:val="es-ES"/>
        </w:rPr>
        <w:t xml:space="preserve"> </w:t>
      </w:r>
      <w:r w:rsidRPr="00E84C88">
        <w:rPr>
          <w:rFonts w:ascii="Arial" w:hAnsi="Arial" w:cs="Arial"/>
          <w:sz w:val="20"/>
          <w:szCs w:val="20"/>
        </w:rPr>
        <w:t>as of</w:t>
      </w:r>
      <w:r w:rsidRPr="00E84C88">
        <w:rPr>
          <w:rFonts w:ascii="GHEA Grapalat" w:hAnsi="GHEA Grapalat" w:cs="Sylfaen"/>
          <w:sz w:val="20"/>
          <w:szCs w:val="20"/>
          <w:lang w:val="es-ES"/>
        </w:rPr>
        <w:t xml:space="preserve"> </w:t>
      </w:r>
      <w:r w:rsidRPr="00E84C88">
        <w:rPr>
          <w:rFonts w:ascii="Arial" w:hAnsi="Arial" w:cs="Arial"/>
          <w:sz w:val="20"/>
          <w:szCs w:val="20"/>
        </w:rPr>
        <w:t>included</w:t>
      </w:r>
      <w:r w:rsidRPr="00E84C88">
        <w:rPr>
          <w:rFonts w:ascii="GHEA Grapalat" w:hAnsi="GHEA Grapalat" w:cs="Sylfaen"/>
          <w:sz w:val="20"/>
          <w:szCs w:val="20"/>
          <w:lang w:val="es-ES"/>
        </w:rPr>
        <w:t xml:space="preserve"> </w:t>
      </w:r>
      <w:r w:rsidRPr="00E84C88">
        <w:rPr>
          <w:rFonts w:ascii="Arial" w:hAnsi="Arial" w:cs="Arial"/>
          <w:sz w:val="20"/>
          <w:szCs w:val="20"/>
        </w:rPr>
        <w:t>are</w:t>
      </w:r>
      <w:r w:rsidRPr="00E84C88">
        <w:rPr>
          <w:rFonts w:ascii="GHEA Grapalat" w:hAnsi="GHEA Grapalat" w:cs="Sylfaen"/>
          <w:sz w:val="20"/>
          <w:szCs w:val="20"/>
          <w:lang w:val="es-ES"/>
        </w:rPr>
        <w:t xml:space="preserve"> </w:t>
      </w:r>
      <w:r w:rsidRPr="00E84C88">
        <w:rPr>
          <w:rFonts w:ascii="Arial" w:hAnsi="Arial" w:cs="Arial"/>
          <w:sz w:val="20"/>
          <w:szCs w:val="20"/>
        </w:rPr>
        <w:t>Eurasian</w:t>
      </w:r>
      <w:r w:rsidRPr="00E84C88">
        <w:rPr>
          <w:rFonts w:ascii="GHEA Grapalat" w:hAnsi="GHEA Grapalat" w:cs="Sylfaen"/>
          <w:sz w:val="20"/>
          <w:szCs w:val="20"/>
          <w:lang w:val="es-ES"/>
        </w:rPr>
        <w:t xml:space="preserve"> </w:t>
      </w:r>
      <w:r w:rsidRPr="00E84C88">
        <w:rPr>
          <w:rFonts w:ascii="Arial" w:hAnsi="Arial" w:cs="Arial"/>
          <w:sz w:val="20"/>
          <w:szCs w:val="20"/>
        </w:rPr>
        <w:t>economic</w:t>
      </w:r>
      <w:r w:rsidRPr="00E84C88">
        <w:rPr>
          <w:rFonts w:ascii="GHEA Grapalat" w:hAnsi="GHEA Grapalat" w:cs="Sylfaen"/>
          <w:sz w:val="20"/>
          <w:szCs w:val="20"/>
          <w:lang w:val="es-ES"/>
        </w:rPr>
        <w:t xml:space="preserve"> </w:t>
      </w:r>
      <w:r w:rsidRPr="00E84C88">
        <w:rPr>
          <w:rFonts w:ascii="Arial" w:hAnsi="Arial" w:cs="Arial"/>
          <w:sz w:val="20"/>
          <w:szCs w:val="20"/>
        </w:rPr>
        <w:t>to the union</w:t>
      </w:r>
      <w:r w:rsidRPr="00E84C88">
        <w:rPr>
          <w:rFonts w:ascii="GHEA Grapalat" w:hAnsi="GHEA Grapalat" w:cs="Sylfaen"/>
          <w:sz w:val="20"/>
          <w:szCs w:val="20"/>
          <w:lang w:val="es-ES"/>
        </w:rPr>
        <w:t xml:space="preserve"> </w:t>
      </w:r>
      <w:r w:rsidRPr="00E84C88">
        <w:rPr>
          <w:rFonts w:ascii="Arial" w:hAnsi="Arial" w:cs="Arial"/>
          <w:sz w:val="20"/>
          <w:szCs w:val="20"/>
        </w:rPr>
        <w:t>member</w:t>
      </w:r>
      <w:r w:rsidRPr="00E84C88">
        <w:rPr>
          <w:rFonts w:ascii="GHEA Grapalat" w:hAnsi="GHEA Grapalat" w:cs="Sylfaen"/>
          <w:sz w:val="20"/>
          <w:szCs w:val="20"/>
          <w:lang w:val="es-ES"/>
        </w:rPr>
        <w:t xml:space="preserve"> </w:t>
      </w:r>
      <w:r w:rsidRPr="00E84C88">
        <w:rPr>
          <w:rFonts w:ascii="Arial" w:hAnsi="Arial" w:cs="Arial"/>
          <w:sz w:val="20"/>
          <w:szCs w:val="20"/>
        </w:rPr>
        <w:t>countries</w:t>
      </w:r>
      <w:r w:rsidRPr="00E84C88">
        <w:rPr>
          <w:rFonts w:ascii="GHEA Grapalat" w:hAnsi="GHEA Grapalat" w:cs="Sylfaen"/>
          <w:sz w:val="20"/>
          <w:szCs w:val="20"/>
          <w:lang w:val="es-ES"/>
        </w:rPr>
        <w:t xml:space="preserve"> </w:t>
      </w:r>
      <w:r w:rsidRPr="00E84C88">
        <w:rPr>
          <w:rFonts w:ascii="Arial" w:hAnsi="Arial" w:cs="Arial"/>
          <w:sz w:val="20"/>
          <w:szCs w:val="20"/>
        </w:rPr>
        <w:t>shopping</w:t>
      </w:r>
      <w:r w:rsidRPr="00E84C88">
        <w:rPr>
          <w:rFonts w:ascii="GHEA Grapalat" w:hAnsi="GHEA Grapalat" w:cs="Sylfaen"/>
          <w:sz w:val="20"/>
          <w:szCs w:val="20"/>
          <w:lang w:val="es-ES"/>
        </w:rPr>
        <w:t xml:space="preserve"> </w:t>
      </w:r>
      <w:r w:rsidRPr="00E84C88">
        <w:rPr>
          <w:rFonts w:ascii="Arial" w:hAnsi="Arial" w:cs="Arial"/>
          <w:sz w:val="20"/>
          <w:szCs w:val="20"/>
        </w:rPr>
        <w:t>about</w:t>
      </w:r>
      <w:r w:rsidRPr="00E84C88">
        <w:rPr>
          <w:rFonts w:ascii="GHEA Grapalat" w:hAnsi="GHEA Grapalat" w:cs="Sylfaen"/>
          <w:sz w:val="20"/>
          <w:szCs w:val="20"/>
          <w:lang w:val="es-ES"/>
        </w:rPr>
        <w:t xml:space="preserve"> </w:t>
      </w:r>
      <w:r w:rsidRPr="00E84C88">
        <w:rPr>
          <w:rFonts w:ascii="Arial" w:hAnsi="Arial" w:cs="Arial"/>
          <w:sz w:val="20"/>
          <w:szCs w:val="20"/>
        </w:rPr>
        <w:t>legislation</w:t>
      </w:r>
      <w:r w:rsidRPr="00E84C88">
        <w:rPr>
          <w:rFonts w:ascii="GHEA Grapalat" w:hAnsi="GHEA Grapalat" w:cs="Sylfaen"/>
          <w:sz w:val="20"/>
          <w:szCs w:val="20"/>
          <w:lang w:val="es-ES"/>
        </w:rPr>
        <w:t xml:space="preserve"> </w:t>
      </w:r>
      <w:r w:rsidRPr="00E84C88">
        <w:rPr>
          <w:rFonts w:ascii="Arial" w:hAnsi="Arial" w:cs="Arial"/>
          <w:sz w:val="20"/>
          <w:szCs w:val="20"/>
        </w:rPr>
        <w:t>according to</w:t>
      </w:r>
      <w:r w:rsidRPr="00E84C88">
        <w:rPr>
          <w:rFonts w:ascii="GHEA Grapalat" w:hAnsi="GHEA Grapalat" w:cs="Sylfaen"/>
          <w:sz w:val="20"/>
          <w:szCs w:val="20"/>
          <w:lang w:val="es-ES"/>
        </w:rPr>
        <w:t xml:space="preserve"> </w:t>
      </w:r>
      <w:r w:rsidRPr="00E84C88">
        <w:rPr>
          <w:rFonts w:ascii="Arial" w:hAnsi="Arial" w:cs="Arial"/>
          <w:sz w:val="20"/>
          <w:szCs w:val="20"/>
        </w:rPr>
        <w:t>published</w:t>
      </w:r>
      <w:r w:rsidRPr="00E84C88">
        <w:rPr>
          <w:rFonts w:ascii="GHEA Grapalat" w:hAnsi="GHEA Grapalat" w:cs="Sylfaen"/>
          <w:sz w:val="20"/>
          <w:szCs w:val="20"/>
          <w:lang w:val="es-ES"/>
        </w:rPr>
        <w:t xml:space="preserve"> </w:t>
      </w:r>
      <w:r w:rsidRPr="00E84C88">
        <w:rPr>
          <w:rFonts w:ascii="Arial" w:hAnsi="Arial" w:cs="Arial"/>
          <w:sz w:val="20"/>
          <w:szCs w:val="20"/>
        </w:rPr>
        <w:t>shopping</w:t>
      </w:r>
      <w:r w:rsidRPr="00E84C88">
        <w:rPr>
          <w:rFonts w:ascii="GHEA Grapalat" w:hAnsi="GHEA Grapalat" w:cs="Sylfaen"/>
          <w:sz w:val="20"/>
          <w:szCs w:val="20"/>
          <w:lang w:val="es-ES"/>
        </w:rPr>
        <w:t xml:space="preserve"> </w:t>
      </w:r>
      <w:r w:rsidRPr="00E84C88">
        <w:rPr>
          <w:rFonts w:ascii="Arial" w:hAnsi="Arial" w:cs="Arial"/>
          <w:sz w:val="20"/>
          <w:szCs w:val="20"/>
        </w:rPr>
        <w:t>to the process</w:t>
      </w:r>
      <w:r w:rsidRPr="00E84C88">
        <w:rPr>
          <w:rFonts w:ascii="GHEA Grapalat" w:hAnsi="GHEA Grapalat"/>
          <w:sz w:val="20"/>
          <w:szCs w:val="20"/>
          <w:lang w:val="es-ES"/>
        </w:rPr>
        <w:t xml:space="preserve"> </w:t>
      </w:r>
      <w:r w:rsidRPr="00E84C88">
        <w:rPr>
          <w:rFonts w:ascii="Arial" w:hAnsi="Arial" w:cs="Arial"/>
          <w:sz w:val="20"/>
          <w:szCs w:val="20"/>
        </w:rPr>
        <w:t>to participate</w:t>
      </w:r>
      <w:r w:rsidRPr="00E84C88">
        <w:rPr>
          <w:rFonts w:ascii="GHEA Grapalat" w:hAnsi="GHEA Grapalat"/>
          <w:sz w:val="20"/>
          <w:szCs w:val="20"/>
          <w:lang w:val="es-ES"/>
        </w:rPr>
        <w:t xml:space="preserve"> </w:t>
      </w:r>
      <w:r w:rsidRPr="00E84C88">
        <w:rPr>
          <w:rFonts w:ascii="Arial" w:hAnsi="Arial" w:cs="Arial"/>
          <w:sz w:val="20"/>
          <w:szCs w:val="20"/>
        </w:rPr>
        <w:t>right</w:t>
      </w:r>
      <w:r w:rsidRPr="00E84C88">
        <w:rPr>
          <w:rFonts w:ascii="GHEA Grapalat" w:hAnsi="GHEA Grapalat"/>
          <w:sz w:val="20"/>
          <w:szCs w:val="20"/>
          <w:lang w:val="es-ES"/>
        </w:rPr>
        <w:t xml:space="preserve"> </w:t>
      </w:r>
      <w:r w:rsidRPr="00E84C88">
        <w:rPr>
          <w:rFonts w:ascii="Arial" w:hAnsi="Arial" w:cs="Arial"/>
          <w:sz w:val="20"/>
          <w:szCs w:val="20"/>
        </w:rPr>
        <w:t>without</w:t>
      </w:r>
      <w:r w:rsidRPr="00E84C88">
        <w:rPr>
          <w:rFonts w:ascii="GHEA Grapalat" w:hAnsi="GHEA Grapalat"/>
          <w:sz w:val="20"/>
          <w:szCs w:val="20"/>
          <w:lang w:val="es-ES"/>
        </w:rPr>
        <w:t xml:space="preserve"> </w:t>
      </w:r>
      <w:r w:rsidRPr="00E84C88">
        <w:rPr>
          <w:rFonts w:ascii="Arial" w:hAnsi="Arial" w:cs="Arial"/>
          <w:sz w:val="20"/>
          <w:szCs w:val="20"/>
        </w:rPr>
        <w:t>participants</w:t>
      </w:r>
      <w:r w:rsidRPr="00E84C88">
        <w:rPr>
          <w:rFonts w:ascii="GHEA Grapalat" w:hAnsi="GHEA Grapalat"/>
          <w:sz w:val="20"/>
          <w:szCs w:val="20"/>
          <w:lang w:val="es-ES"/>
        </w:rPr>
        <w:t xml:space="preserve"> </w:t>
      </w:r>
      <w:r w:rsidRPr="00E84C88">
        <w:rPr>
          <w:rFonts w:ascii="Arial" w:hAnsi="Arial" w:cs="Arial"/>
          <w:sz w:val="20"/>
          <w:szCs w:val="20"/>
        </w:rPr>
        <w:t xml:space="preserve">in the </w:t>
      </w:r>
      <w:proofErr w:type="gramStart"/>
      <w:r w:rsidRPr="00E84C88">
        <w:rPr>
          <w:rFonts w:ascii="Arial" w:hAnsi="Arial" w:cs="Arial"/>
          <w:sz w:val="20"/>
          <w:szCs w:val="20"/>
        </w:rPr>
        <w:t xml:space="preserve">list </w:t>
      </w:r>
      <w:r w:rsidRPr="00E84C88">
        <w:rPr>
          <w:rFonts w:ascii="GHEA Grapalat" w:hAnsi="GHEA Grapalat" w:cs="Sylfaen"/>
          <w:sz w:val="20"/>
          <w:szCs w:val="20"/>
          <w:lang w:val="es-ES"/>
        </w:rPr>
        <w:t>.</w:t>
      </w:r>
      <w:proofErr w:type="gramEnd"/>
    </w:p>
    <w:p w14:paraId="71B5506B" w14:textId="77777777" w:rsidR="00950D0E" w:rsidRPr="00E84C88" w:rsidRDefault="00950D0E" w:rsidP="00950D0E">
      <w:pPr>
        <w:ind w:firstLine="567"/>
        <w:jc w:val="both"/>
        <w:rPr>
          <w:rFonts w:ascii="GHEA Grapalat" w:hAnsi="GHEA Grapalat"/>
          <w:sz w:val="20"/>
          <w:szCs w:val="20"/>
          <w:lang w:val="es-ES"/>
        </w:rPr>
      </w:pPr>
      <w:r w:rsidRPr="00E84C88">
        <w:rPr>
          <w:rFonts w:ascii="GHEA Grapalat" w:hAnsi="GHEA Grapalat"/>
          <w:sz w:val="20"/>
          <w:szCs w:val="20"/>
          <w:lang w:val="es-ES"/>
        </w:rPr>
        <w:t xml:space="preserve">6) </w:t>
      </w:r>
      <w:r w:rsidRPr="00E84C88">
        <w:rPr>
          <w:rFonts w:ascii="Arial" w:hAnsi="Arial" w:cs="Arial"/>
          <w:sz w:val="20"/>
          <w:szCs w:val="20"/>
        </w:rPr>
        <w:t>which ones?</w:t>
      </w:r>
      <w:r w:rsidRPr="00E84C88">
        <w:rPr>
          <w:rFonts w:ascii="GHEA Grapalat" w:hAnsi="GHEA Grapalat"/>
          <w:sz w:val="20"/>
          <w:szCs w:val="20"/>
          <w:lang w:val="es-ES"/>
        </w:rPr>
        <w:t xml:space="preserve"> </w:t>
      </w:r>
      <w:r w:rsidRPr="00E84C88">
        <w:rPr>
          <w:rFonts w:ascii="Arial" w:hAnsi="Arial" w:cs="Arial"/>
          <w:sz w:val="20"/>
          <w:szCs w:val="20"/>
        </w:rPr>
        <w:t>the application</w:t>
      </w:r>
      <w:r w:rsidRPr="00E84C88">
        <w:rPr>
          <w:rFonts w:ascii="GHEA Grapalat" w:hAnsi="GHEA Grapalat"/>
          <w:sz w:val="20"/>
          <w:szCs w:val="20"/>
          <w:lang w:val="es-ES"/>
        </w:rPr>
        <w:t xml:space="preserve"> </w:t>
      </w:r>
      <w:r w:rsidRPr="00E84C88">
        <w:rPr>
          <w:rFonts w:ascii="Arial" w:hAnsi="Arial" w:cs="Arial"/>
          <w:sz w:val="20"/>
          <w:szCs w:val="20"/>
        </w:rPr>
        <w:t>to present</w:t>
      </w:r>
      <w:r w:rsidRPr="00E84C88">
        <w:rPr>
          <w:rFonts w:ascii="GHEA Grapalat" w:hAnsi="GHEA Grapalat"/>
          <w:sz w:val="20"/>
          <w:szCs w:val="20"/>
          <w:lang w:val="es-ES"/>
        </w:rPr>
        <w:t xml:space="preserve"> </w:t>
      </w:r>
      <w:r w:rsidRPr="00E84C88">
        <w:rPr>
          <w:rFonts w:ascii="Arial" w:hAnsi="Arial" w:cs="Arial"/>
          <w:sz w:val="20"/>
          <w:szCs w:val="20"/>
        </w:rPr>
        <w:t>of the day</w:t>
      </w:r>
      <w:r w:rsidRPr="00E84C88">
        <w:rPr>
          <w:rFonts w:ascii="GHEA Grapalat" w:hAnsi="GHEA Grapalat"/>
          <w:sz w:val="20"/>
          <w:szCs w:val="20"/>
          <w:lang w:val="es-ES"/>
        </w:rPr>
        <w:t xml:space="preserve"> </w:t>
      </w:r>
      <w:r w:rsidRPr="00E84C88">
        <w:rPr>
          <w:rFonts w:ascii="Arial" w:hAnsi="Arial" w:cs="Arial"/>
          <w:sz w:val="20"/>
          <w:szCs w:val="20"/>
        </w:rPr>
        <w:t>as of</w:t>
      </w:r>
      <w:r w:rsidRPr="00E84C88">
        <w:rPr>
          <w:rFonts w:ascii="GHEA Grapalat" w:hAnsi="GHEA Grapalat"/>
          <w:sz w:val="20"/>
          <w:szCs w:val="20"/>
          <w:lang w:val="es-ES"/>
        </w:rPr>
        <w:t xml:space="preserve"> </w:t>
      </w:r>
      <w:r w:rsidRPr="00E84C88">
        <w:rPr>
          <w:rFonts w:ascii="Arial" w:hAnsi="Arial" w:cs="Arial"/>
          <w:sz w:val="20"/>
          <w:szCs w:val="20"/>
        </w:rPr>
        <w:t>included</w:t>
      </w:r>
      <w:r w:rsidRPr="00E84C88">
        <w:rPr>
          <w:rFonts w:ascii="GHEA Grapalat" w:hAnsi="GHEA Grapalat"/>
          <w:sz w:val="20"/>
          <w:szCs w:val="20"/>
          <w:lang w:val="es-ES"/>
        </w:rPr>
        <w:t xml:space="preserve"> </w:t>
      </w:r>
      <w:r w:rsidRPr="00E84C88">
        <w:rPr>
          <w:rFonts w:ascii="Arial" w:hAnsi="Arial" w:cs="Arial"/>
          <w:sz w:val="20"/>
          <w:szCs w:val="20"/>
        </w:rPr>
        <w:t>are</w:t>
      </w:r>
      <w:r w:rsidRPr="00E84C88">
        <w:rPr>
          <w:rFonts w:ascii="GHEA Grapalat" w:hAnsi="GHEA Grapalat"/>
          <w:sz w:val="20"/>
          <w:szCs w:val="20"/>
          <w:lang w:val="es-ES"/>
        </w:rPr>
        <w:t xml:space="preserve"> </w:t>
      </w:r>
      <w:r w:rsidRPr="00E84C88">
        <w:rPr>
          <w:rFonts w:ascii="Arial" w:hAnsi="Arial" w:cs="Arial"/>
          <w:sz w:val="20"/>
          <w:szCs w:val="20"/>
        </w:rPr>
        <w:t>shopping</w:t>
      </w:r>
      <w:r w:rsidRPr="00E84C88">
        <w:rPr>
          <w:rFonts w:ascii="GHEA Grapalat" w:hAnsi="GHEA Grapalat" w:cs="Sylfaen"/>
          <w:sz w:val="20"/>
          <w:szCs w:val="20"/>
          <w:lang w:val="es-ES"/>
        </w:rPr>
        <w:t xml:space="preserve"> </w:t>
      </w:r>
      <w:r w:rsidRPr="00E84C88">
        <w:rPr>
          <w:rFonts w:ascii="Arial" w:hAnsi="Arial" w:cs="Arial"/>
          <w:sz w:val="20"/>
          <w:szCs w:val="20"/>
        </w:rPr>
        <w:t>to the process</w:t>
      </w:r>
      <w:r w:rsidRPr="00E84C88">
        <w:rPr>
          <w:rFonts w:ascii="GHEA Grapalat" w:hAnsi="GHEA Grapalat"/>
          <w:sz w:val="20"/>
          <w:szCs w:val="20"/>
          <w:lang w:val="es-ES"/>
        </w:rPr>
        <w:t xml:space="preserve"> </w:t>
      </w:r>
      <w:r w:rsidRPr="00E84C88">
        <w:rPr>
          <w:rFonts w:ascii="Arial" w:hAnsi="Arial" w:cs="Arial"/>
          <w:sz w:val="20"/>
          <w:szCs w:val="20"/>
        </w:rPr>
        <w:t>to participate</w:t>
      </w:r>
      <w:r w:rsidRPr="00E84C88">
        <w:rPr>
          <w:rFonts w:ascii="GHEA Grapalat" w:hAnsi="GHEA Grapalat"/>
          <w:sz w:val="20"/>
          <w:szCs w:val="20"/>
          <w:lang w:val="es-ES"/>
        </w:rPr>
        <w:t xml:space="preserve"> </w:t>
      </w:r>
      <w:r w:rsidRPr="00E84C88">
        <w:rPr>
          <w:rFonts w:ascii="Arial" w:hAnsi="Arial" w:cs="Arial"/>
          <w:sz w:val="20"/>
          <w:szCs w:val="20"/>
        </w:rPr>
        <w:t>right</w:t>
      </w:r>
      <w:r w:rsidRPr="00E84C88">
        <w:rPr>
          <w:rFonts w:ascii="GHEA Grapalat" w:hAnsi="GHEA Grapalat"/>
          <w:sz w:val="20"/>
          <w:szCs w:val="20"/>
          <w:lang w:val="es-ES"/>
        </w:rPr>
        <w:t xml:space="preserve"> </w:t>
      </w:r>
      <w:r w:rsidRPr="00E84C88">
        <w:rPr>
          <w:rFonts w:ascii="Arial" w:hAnsi="Arial" w:cs="Arial"/>
          <w:sz w:val="20"/>
          <w:szCs w:val="20"/>
        </w:rPr>
        <w:t>without</w:t>
      </w:r>
      <w:r w:rsidRPr="00E84C88">
        <w:rPr>
          <w:rFonts w:ascii="GHEA Grapalat" w:hAnsi="GHEA Grapalat"/>
          <w:sz w:val="20"/>
          <w:szCs w:val="20"/>
          <w:lang w:val="es-ES"/>
        </w:rPr>
        <w:t xml:space="preserve"> </w:t>
      </w:r>
      <w:r w:rsidRPr="00E84C88">
        <w:rPr>
          <w:rFonts w:ascii="Arial" w:hAnsi="Arial" w:cs="Arial"/>
          <w:sz w:val="20"/>
          <w:szCs w:val="20"/>
        </w:rPr>
        <w:t>participants</w:t>
      </w:r>
      <w:r w:rsidRPr="00E84C88">
        <w:rPr>
          <w:rFonts w:ascii="GHEA Grapalat" w:hAnsi="GHEA Grapalat"/>
          <w:sz w:val="20"/>
          <w:szCs w:val="20"/>
          <w:lang w:val="es-ES"/>
        </w:rPr>
        <w:t xml:space="preserve"> </w:t>
      </w:r>
      <w:r w:rsidRPr="00E84C88">
        <w:rPr>
          <w:rFonts w:ascii="Arial" w:hAnsi="Arial" w:cs="Arial"/>
          <w:sz w:val="20"/>
          <w:szCs w:val="20"/>
        </w:rPr>
        <w:t xml:space="preserve">in the </w:t>
      </w:r>
      <w:proofErr w:type="gramStart"/>
      <w:r w:rsidRPr="00E84C88">
        <w:rPr>
          <w:rFonts w:ascii="Arial" w:hAnsi="Arial" w:cs="Arial"/>
          <w:sz w:val="20"/>
          <w:szCs w:val="20"/>
        </w:rPr>
        <w:t xml:space="preserve">list </w:t>
      </w:r>
      <w:r w:rsidRPr="00E84C88">
        <w:rPr>
          <w:rFonts w:ascii="GHEA Grapalat" w:hAnsi="GHEA Grapalat"/>
          <w:sz w:val="20"/>
          <w:szCs w:val="20"/>
          <w:lang w:val="es-ES"/>
        </w:rPr>
        <w:t>.</w:t>
      </w:r>
      <w:proofErr w:type="gramEnd"/>
    </w:p>
    <w:p w14:paraId="53DB16F9" w14:textId="77777777" w:rsidR="00950D0E" w:rsidRPr="00E84C88" w:rsidRDefault="00950D0E" w:rsidP="00950D0E">
      <w:pPr>
        <w:ind w:firstLine="567"/>
        <w:jc w:val="both"/>
        <w:rPr>
          <w:rFonts w:ascii="GHEA Grapalat" w:hAnsi="GHEA Grapalat" w:cs="Sylfaen"/>
          <w:sz w:val="20"/>
          <w:lang w:val="es-ES"/>
        </w:rPr>
      </w:pPr>
      <w:proofErr w:type="spellStart"/>
      <w:r w:rsidRPr="00E84C88">
        <w:rPr>
          <w:rFonts w:ascii="Arial" w:hAnsi="Arial" w:cs="Arial"/>
          <w:sz w:val="20"/>
          <w:lang w:val="es-ES"/>
        </w:rPr>
        <w:t>With</w:t>
      </w:r>
      <w:proofErr w:type="spellEnd"/>
      <w:r w:rsidRPr="00E84C88">
        <w:rPr>
          <w:rFonts w:ascii="GHEA Grapalat" w:hAnsi="GHEA Grapalat" w:cs="Sylfaen"/>
          <w:sz w:val="20"/>
          <w:lang w:val="es-ES"/>
        </w:rPr>
        <w:t xml:space="preserve"> in </w:t>
      </w:r>
      <w:proofErr w:type="spellStart"/>
      <w:r w:rsidRPr="00E84C88">
        <w:rPr>
          <w:rFonts w:ascii="Arial" w:hAnsi="Arial" w:cs="Arial"/>
          <w:sz w:val="20"/>
          <w:lang w:val="es-ES"/>
        </w:rPr>
        <w:t>which</w:t>
      </w:r>
      <w:proofErr w:type="spellEnd"/>
      <w:r w:rsidRPr="00E84C88">
        <w:rPr>
          <w:rFonts w:ascii="Arial" w:hAnsi="Arial" w:cs="Arial"/>
          <w:sz w:val="20"/>
          <w:lang w:val="es-ES"/>
        </w:rPr>
        <w:t xml:space="preserve"> </w:t>
      </w:r>
      <w:proofErr w:type="spellStart"/>
      <w:r w:rsidRPr="00E84C88">
        <w:rPr>
          <w:rFonts w:ascii="Arial" w:hAnsi="Arial" w:cs="Arial"/>
          <w:sz w:val="20"/>
          <w:lang w:val="es-ES"/>
        </w:rPr>
        <w:t>if</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participant</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hereby</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Item</w:t>
      </w:r>
      <w:proofErr w:type="spellEnd"/>
      <w:r w:rsidRPr="00E84C88">
        <w:rPr>
          <w:rFonts w:ascii="Arial" w:hAnsi="Arial" w:cs="Arial"/>
          <w:sz w:val="20"/>
          <w:lang w:val="es-ES"/>
        </w:rPr>
        <w:t xml:space="preserve"> </w:t>
      </w:r>
      <w:r w:rsidRPr="00E84C88">
        <w:rPr>
          <w:rFonts w:ascii="GHEA Grapalat" w:hAnsi="GHEA Grapalat" w:cs="Sylfaen"/>
          <w:sz w:val="20"/>
          <w:lang w:val="es-ES"/>
        </w:rPr>
        <w:t xml:space="preserve">5 </w:t>
      </w:r>
      <w:r w:rsidRPr="00E84C88">
        <w:rPr>
          <w:rFonts w:ascii="Arial" w:hAnsi="Arial" w:cs="Arial"/>
          <w:sz w:val="20"/>
          <w:lang w:val="es-ES"/>
        </w:rPr>
        <w:t>_</w:t>
      </w:r>
      <w:r w:rsidRPr="00E84C88">
        <w:rPr>
          <w:rFonts w:ascii="GHEA Grapalat" w:hAnsi="GHEA Grapalat" w:cs="Sylfaen"/>
          <w:sz w:val="20"/>
          <w:lang w:val="es-ES"/>
        </w:rPr>
        <w:t xml:space="preserve"> </w:t>
      </w:r>
      <w:r w:rsidRPr="00E84C88">
        <w:rPr>
          <w:rFonts w:ascii="Arial" w:hAnsi="Arial" w:cs="Arial"/>
          <w:sz w:val="20"/>
          <w:lang w:val="es-ES"/>
        </w:rPr>
        <w:t xml:space="preserve">and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r w:rsidRPr="00E84C88">
        <w:rPr>
          <w:rFonts w:ascii="GHEA Grapalat" w:hAnsi="GHEA Grapalat" w:cs="Sylfaen"/>
          <w:sz w:val="20"/>
          <w:lang w:val="es-ES"/>
        </w:rPr>
        <w:t xml:space="preserve">6th </w:t>
      </w:r>
      <w:proofErr w:type="spellStart"/>
      <w:r w:rsidRPr="00E84C88">
        <w:rPr>
          <w:rFonts w:ascii="Arial" w:hAnsi="Arial" w:cs="Arial"/>
          <w:sz w:val="20"/>
          <w:lang w:val="es-ES"/>
        </w:rPr>
        <w:t>with</w:t>
      </w:r>
      <w:proofErr w:type="spellEnd"/>
      <w:r w:rsidRPr="00E84C88">
        <w:rPr>
          <w:rFonts w:ascii="Arial" w:hAnsi="Arial" w:cs="Arial"/>
          <w:sz w:val="20"/>
          <w:lang w:val="es-ES"/>
        </w:rPr>
        <w:t xml:space="preserve"> </w:t>
      </w:r>
      <w:proofErr w:type="spellStart"/>
      <w:r w:rsidRPr="00E84C88">
        <w:rPr>
          <w:rFonts w:ascii="Arial" w:hAnsi="Arial" w:cs="Arial"/>
          <w:sz w:val="20"/>
          <w:lang w:val="es-ES"/>
        </w:rPr>
        <w:t>subsections</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planned</w:t>
      </w:r>
      <w:proofErr w:type="spellEnd"/>
      <w:r w:rsidRPr="00E84C88">
        <w:rPr>
          <w:rFonts w:ascii="GHEA Grapalat" w:hAnsi="GHEA Grapalat" w:cs="Sylfaen"/>
          <w:sz w:val="20"/>
          <w:lang w:val="es-ES"/>
        </w:rPr>
        <w:t xml:space="preserve"> </w:t>
      </w:r>
      <w:r w:rsidRPr="00E84C88">
        <w:rPr>
          <w:rFonts w:ascii="Arial" w:hAnsi="Arial" w:cs="Arial"/>
          <w:sz w:val="20"/>
          <w:lang w:val="es-ES"/>
        </w:rPr>
        <w:t xml:space="preserve">in </w:t>
      </w:r>
      <w:proofErr w:type="spellStart"/>
      <w:r w:rsidRPr="00E84C88">
        <w:rPr>
          <w:rFonts w:ascii="Arial" w:hAnsi="Arial" w:cs="Arial"/>
          <w:sz w:val="20"/>
          <w:lang w:val="es-ES"/>
        </w:rPr>
        <w:t>lists</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include</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is</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application</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to</w:t>
      </w:r>
      <w:proofErr w:type="spellEnd"/>
      <w:r w:rsidRPr="00E84C88">
        <w:rPr>
          <w:rFonts w:ascii="Arial" w:hAnsi="Arial" w:cs="Arial"/>
          <w:sz w:val="20"/>
          <w:lang w:val="es-ES"/>
        </w:rPr>
        <w:t xml:space="preserve"> </w:t>
      </w:r>
      <w:proofErr w:type="spellStart"/>
      <w:r w:rsidRPr="00E84C88">
        <w:rPr>
          <w:rFonts w:ascii="Arial" w:hAnsi="Arial" w:cs="Arial"/>
          <w:sz w:val="20"/>
          <w:lang w:val="es-ES"/>
        </w:rPr>
        <w:t>present</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from</w:t>
      </w:r>
      <w:proofErr w:type="spellEnd"/>
      <w:r w:rsidRPr="00E84C88">
        <w:rPr>
          <w:rFonts w:ascii="Arial" w:hAnsi="Arial" w:cs="Arial"/>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date</w:t>
      </w:r>
      <w:r w:rsidRPr="00E84C88">
        <w:rPr>
          <w:rFonts w:ascii="GHEA Grapalat" w:hAnsi="GHEA Grapalat" w:cs="Sylfaen"/>
          <w:sz w:val="20"/>
          <w:lang w:val="es-ES"/>
        </w:rPr>
        <w:t xml:space="preserve"> </w:t>
      </w:r>
      <w:proofErr w:type="spellStart"/>
      <w:r w:rsidRPr="00E84C88">
        <w:rPr>
          <w:rFonts w:ascii="Arial" w:hAnsi="Arial" w:cs="Arial"/>
          <w:sz w:val="20"/>
          <w:lang w:val="es-ES"/>
        </w:rPr>
        <w:t>then</w:t>
      </w:r>
      <w:proofErr w:type="spellEnd"/>
      <w:r w:rsidRPr="00E84C88">
        <w:rPr>
          <w:rFonts w:ascii="Arial" w:hAnsi="Arial" w:cs="Arial"/>
          <w:sz w:val="20"/>
          <w:lang w:val="es-ES"/>
        </w:rPr>
        <w:t xml:space="preserve"> </w:t>
      </w:r>
      <w:r w:rsidRPr="00E84C88">
        <w:rPr>
          <w:rFonts w:ascii="GHEA Grapalat" w:hAnsi="GHEA Grapalat" w:cs="Sylfaen"/>
          <w:sz w:val="20"/>
          <w:lang w:val="es-ES"/>
        </w:rPr>
        <w:t xml:space="preserve">_ </w:t>
      </w:r>
      <w:r w:rsidRPr="00E84C88">
        <w:rPr>
          <w:rFonts w:ascii="Arial" w:hAnsi="Arial" w:cs="Arial"/>
          <w:sz w:val="20"/>
          <w:lang w:val="es-ES"/>
        </w:rPr>
        <w:t>_</w:t>
      </w:r>
      <w:r w:rsidRPr="00E84C88">
        <w:rPr>
          <w:rFonts w:ascii="GHEA Grapalat" w:hAnsi="GHEA Grapalat" w:cs="Sylfaen"/>
          <w:sz w:val="20"/>
          <w:lang w:val="es-ES"/>
        </w:rPr>
        <w:t xml:space="preserve"> </w:t>
      </w:r>
      <w:proofErr w:type="spellStart"/>
      <w:r w:rsidRPr="00E84C88">
        <w:rPr>
          <w:rFonts w:ascii="Arial" w:hAnsi="Arial" w:cs="Arial"/>
          <w:sz w:val="20"/>
          <w:lang w:val="es-ES"/>
        </w:rPr>
        <w:t>his</w:t>
      </w:r>
      <w:proofErr w:type="spellEnd"/>
      <w:r w:rsidRPr="00E84C88">
        <w:rPr>
          <w:rFonts w:ascii="GHEA Grapalat" w:hAnsi="GHEA Grapalat" w:cs="Sylfaen"/>
          <w:sz w:val="20"/>
          <w:lang w:val="es-ES"/>
        </w:rPr>
        <w:t xml:space="preserve"> </w:t>
      </w:r>
      <w:r w:rsidRPr="00E84C88">
        <w:rPr>
          <w:rFonts w:ascii="Arial" w:hAnsi="Arial" w:cs="Arial"/>
          <w:sz w:val="20"/>
          <w:lang w:val="es-ES"/>
        </w:rPr>
        <w:t>data</w:t>
      </w:r>
      <w:r w:rsidRPr="00E84C88">
        <w:rPr>
          <w:rFonts w:ascii="GHEA Grapalat" w:hAnsi="GHEA Grapalat" w:cs="Sylfaen"/>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application</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subject</w:t>
      </w:r>
      <w:proofErr w:type="spellEnd"/>
      <w:r w:rsidRPr="00E84C88">
        <w:rPr>
          <w:rFonts w:ascii="Arial" w:hAnsi="Arial" w:cs="Arial"/>
          <w:sz w:val="20"/>
          <w:lang w:val="es-ES"/>
        </w:rPr>
        <w:t xml:space="preserve"> </w:t>
      </w:r>
      <w:proofErr w:type="spellStart"/>
      <w:r w:rsidRPr="00E84C88">
        <w:rPr>
          <w:rFonts w:ascii="Arial" w:hAnsi="Arial" w:cs="Arial"/>
          <w:sz w:val="20"/>
          <w:lang w:val="es-ES"/>
        </w:rPr>
        <w:t>to</w:t>
      </w:r>
      <w:proofErr w:type="spellEnd"/>
      <w:r w:rsidRPr="00E84C88">
        <w:rPr>
          <w:rFonts w:ascii="GHEA Grapalat" w:hAnsi="GHEA Grapalat" w:cs="Sylfaen"/>
          <w:sz w:val="20"/>
          <w:lang w:val="es-ES"/>
        </w:rPr>
        <w:t xml:space="preserve"> </w:t>
      </w:r>
      <w:r w:rsidRPr="00E84C88">
        <w:rPr>
          <w:rFonts w:ascii="Arial" w:hAnsi="Arial" w:cs="Arial"/>
          <w:sz w:val="20"/>
          <w:lang w:val="es-ES"/>
        </w:rPr>
        <w:t>no</w:t>
      </w:r>
      <w:r w:rsidRPr="00E84C88">
        <w:rPr>
          <w:rFonts w:ascii="GHEA Grapalat" w:hAnsi="GHEA Grapalat" w:cs="Sylfaen"/>
          <w:sz w:val="20"/>
          <w:lang w:val="es-ES"/>
        </w:rPr>
        <w:t xml:space="preserve"> </w:t>
      </w:r>
      <w:proofErr w:type="spellStart"/>
      <w:r w:rsidRPr="00E84C88">
        <w:rPr>
          <w:rFonts w:ascii="GHEA Grapalat" w:hAnsi="GHEA Grapalat" w:cs="Sylfaen"/>
          <w:sz w:val="20"/>
          <w:lang w:val="es-ES"/>
        </w:rPr>
        <w:t>of</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rejection</w:t>
      </w:r>
      <w:proofErr w:type="spellEnd"/>
    </w:p>
    <w:p w14:paraId="170D4346" w14:textId="77777777" w:rsidR="00950D0E" w:rsidRPr="00E84C88" w:rsidRDefault="00950D0E" w:rsidP="00950D0E">
      <w:pPr>
        <w:shd w:val="clear" w:color="auto" w:fill="FFFFFF"/>
        <w:ind w:firstLine="375"/>
        <w:jc w:val="both"/>
        <w:rPr>
          <w:rFonts w:ascii="GHEA Grapalat" w:hAnsi="GHEA Grapalat" w:cs="Arial"/>
          <w:sz w:val="20"/>
          <w:lang w:val="es-ES"/>
        </w:rPr>
      </w:pPr>
      <w:proofErr w:type="spellStart"/>
      <w:r w:rsidRPr="00E84C88">
        <w:rPr>
          <w:rFonts w:ascii="Arial" w:hAnsi="Arial" w:cs="Arial"/>
          <w:sz w:val="20"/>
          <w:lang w:val="es-ES"/>
        </w:rPr>
        <w:t>Participant</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included</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is</w:t>
      </w:r>
      <w:proofErr w:type="spellEnd"/>
      <w:r w:rsidRPr="00E84C88">
        <w:rPr>
          <w:rFonts w:ascii="GHEA Grapalat" w:hAnsi="GHEA Grapalat" w:cs="Arial"/>
          <w:sz w:val="20"/>
          <w:lang w:val="es-ES"/>
        </w:rPr>
        <w:t xml:space="preserve"> </w:t>
      </w:r>
      <w:r w:rsidRPr="00E84C88">
        <w:rPr>
          <w:rFonts w:ascii="Arial" w:hAnsi="Arial" w:cs="Arial"/>
          <w:sz w:val="20"/>
          <w:lang w:val="es-ES"/>
        </w:rPr>
        <w:t>shopping</w:t>
      </w:r>
      <w:r w:rsidRPr="00E84C88">
        <w:rPr>
          <w:rFonts w:ascii="GHEA Grapalat" w:hAnsi="GHEA Grapalat" w:cs="Arial"/>
          <w:sz w:val="20"/>
          <w:lang w:val="es-ES"/>
        </w:rPr>
        <w:t xml:space="preserve"> </w:t>
      </w:r>
      <w:proofErr w:type="spellStart"/>
      <w:r w:rsidRPr="00E84C88">
        <w:rPr>
          <w:rFonts w:ascii="Arial" w:hAnsi="Arial" w:cs="Arial"/>
          <w:sz w:val="20"/>
          <w:lang w:val="es-ES"/>
        </w:rPr>
        <w:t>to</w:t>
      </w:r>
      <w:proofErr w:type="spellEnd"/>
      <w:r w:rsidRPr="00E84C88">
        <w:rPr>
          <w:rFonts w:ascii="Arial" w:hAnsi="Arial" w:cs="Arial"/>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process</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to</w:t>
      </w:r>
      <w:proofErr w:type="spellEnd"/>
      <w:r w:rsidRPr="00E84C88">
        <w:rPr>
          <w:rFonts w:ascii="Arial" w:hAnsi="Arial" w:cs="Arial"/>
          <w:sz w:val="20"/>
          <w:lang w:val="es-ES"/>
        </w:rPr>
        <w:t xml:space="preserve"> </w:t>
      </w:r>
      <w:proofErr w:type="spellStart"/>
      <w:r w:rsidRPr="00E84C88">
        <w:rPr>
          <w:rFonts w:ascii="Arial" w:hAnsi="Arial" w:cs="Arial"/>
          <w:sz w:val="20"/>
          <w:lang w:val="es-ES"/>
        </w:rPr>
        <w:t>participate</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right</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without</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participants</w:t>
      </w:r>
      <w:proofErr w:type="spellEnd"/>
      <w:r w:rsidRPr="00E84C88">
        <w:rPr>
          <w:rFonts w:ascii="GHEA Grapalat" w:hAnsi="GHEA Grapalat" w:cs="Arial"/>
          <w:sz w:val="20"/>
          <w:lang w:val="es-ES"/>
        </w:rPr>
        <w:t xml:space="preserve"> </w:t>
      </w:r>
      <w:r w:rsidRPr="00E84C88">
        <w:rPr>
          <w:rFonts w:ascii="Arial" w:hAnsi="Arial" w:cs="Arial"/>
          <w:sz w:val="20"/>
          <w:lang w:val="es-ES"/>
        </w:rPr>
        <w:t xml:space="preserve">in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list</w:t>
      </w:r>
      <w:proofErr w:type="spellEnd"/>
      <w:r w:rsidRPr="00E84C88">
        <w:rPr>
          <w:rFonts w:ascii="Arial" w:hAnsi="Arial" w:cs="Arial"/>
          <w:sz w:val="20"/>
          <w:lang w:val="es-ES"/>
        </w:rPr>
        <w:t xml:space="preserve"> </w:t>
      </w:r>
      <w:proofErr w:type="gramStart"/>
      <w:r w:rsidRPr="00E84C88">
        <w:rPr>
          <w:rFonts w:ascii="GHEA Grapalat" w:hAnsi="GHEA Grapalat" w:cs="Arial"/>
          <w:sz w:val="20"/>
          <w:lang w:val="es-ES"/>
        </w:rPr>
        <w:t xml:space="preserve">( </w:t>
      </w:r>
      <w:proofErr w:type="spellStart"/>
      <w:r w:rsidRPr="00E84C88">
        <w:rPr>
          <w:rFonts w:ascii="Arial" w:hAnsi="Arial" w:cs="Arial"/>
          <w:sz w:val="20"/>
          <w:lang w:val="es-ES"/>
        </w:rPr>
        <w:t>hereafter</w:t>
      </w:r>
      <w:proofErr w:type="spellEnd"/>
      <w:proofErr w:type="gramEnd"/>
      <w:r w:rsidRPr="00E84C88">
        <w:rPr>
          <w:rFonts w:ascii="Arial" w:hAnsi="Arial" w:cs="Arial"/>
          <w:sz w:val="20"/>
          <w:lang w:val="es-ES"/>
        </w:rPr>
        <w:t>:</w:t>
      </w:r>
      <w:r w:rsidRPr="00E84C88">
        <w:rPr>
          <w:rFonts w:ascii="GHEA Grapalat" w:hAnsi="GHEA Grapalat" w:cs="Arial"/>
          <w:sz w:val="20"/>
          <w:lang w:val="es-ES"/>
        </w:rPr>
        <w:t xml:space="preserve"> </w:t>
      </w:r>
      <w:proofErr w:type="spellStart"/>
      <w:r w:rsidRPr="00E84C88">
        <w:rPr>
          <w:rFonts w:ascii="Arial" w:hAnsi="Arial" w:cs="Arial"/>
          <w:sz w:val="20"/>
          <w:lang w:val="es-ES"/>
        </w:rPr>
        <w:t>also</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list</w:t>
      </w:r>
      <w:proofErr w:type="spellEnd"/>
      <w:r w:rsidRPr="00E84C88">
        <w:rPr>
          <w:rFonts w:ascii="Arial" w:hAnsi="Arial" w:cs="Arial"/>
          <w:sz w:val="20"/>
          <w:lang w:val="es-ES"/>
        </w:rPr>
        <w:t xml:space="preserve"> </w:t>
      </w:r>
      <w:r w:rsidRPr="00E84C88">
        <w:rPr>
          <w:rFonts w:ascii="GHEA Grapalat" w:hAnsi="GHEA Grapalat" w:cs="Arial"/>
          <w:sz w:val="20"/>
          <w:lang w:val="es-ES"/>
        </w:rPr>
        <w:t xml:space="preserve">) </w:t>
      </w:r>
      <w:proofErr w:type="spellStart"/>
      <w:r w:rsidRPr="00E84C88">
        <w:rPr>
          <w:rFonts w:ascii="Arial" w:hAnsi="Arial" w:cs="Arial"/>
          <w:sz w:val="20"/>
          <w:lang w:val="es-ES"/>
        </w:rPr>
        <w:t>if</w:t>
      </w:r>
      <w:proofErr w:type="spellEnd"/>
      <w:r w:rsidRPr="00E84C88">
        <w:rPr>
          <w:rFonts w:ascii="Arial" w:hAnsi="Arial" w:cs="Arial"/>
          <w:sz w:val="20"/>
          <w:lang w:val="es-ES"/>
        </w:rPr>
        <w:t xml:space="preserve"> </w:t>
      </w:r>
      <w:r w:rsidRPr="00E84C88">
        <w:rPr>
          <w:rFonts w:ascii="GHEA Grapalat" w:hAnsi="GHEA Grapalat" w:cs="Arial"/>
          <w:sz w:val="20"/>
          <w:lang w:val="es-ES"/>
        </w:rPr>
        <w:t>:</w:t>
      </w:r>
    </w:p>
    <w:p w14:paraId="72DA8EB9" w14:textId="77777777" w:rsidR="00950D0E" w:rsidRPr="00E84C88" w:rsidRDefault="00950D0E" w:rsidP="00950D0E">
      <w:pPr>
        <w:pStyle w:val="ListParagraph"/>
        <w:numPr>
          <w:ilvl w:val="0"/>
          <w:numId w:val="32"/>
        </w:numPr>
        <w:shd w:val="clear" w:color="auto" w:fill="FFFFFF"/>
        <w:ind w:left="0" w:firstLine="720"/>
        <w:jc w:val="both"/>
        <w:rPr>
          <w:rFonts w:ascii="GHEA Grapalat" w:hAnsi="GHEA Grapalat" w:cs="Arial"/>
          <w:sz w:val="20"/>
          <w:lang w:val="es-ES" w:eastAsia="en-US"/>
        </w:rPr>
      </w:pPr>
      <w:proofErr w:type="spellStart"/>
      <w:r w:rsidRPr="00E84C88">
        <w:rPr>
          <w:rFonts w:ascii="Arial" w:hAnsi="Arial" w:cs="Arial"/>
          <w:sz w:val="20"/>
          <w:lang w:val="es-ES" w:eastAsia="en-US"/>
        </w:rPr>
        <w:t>violate</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is</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by</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contract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planned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or</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of</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purchase</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process</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in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frame</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undertaken</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obligation</w:t>
      </w:r>
      <w:proofErr w:type="spellEnd"/>
      <w:r w:rsidRPr="00E84C88">
        <w:rPr>
          <w:rFonts w:ascii="Arial" w:hAnsi="Arial" w:cs="Arial"/>
          <w:sz w:val="20"/>
          <w:lang w:val="es-ES" w:eastAsia="en-US"/>
        </w:rPr>
        <w:t xml:space="preserve"> </w:t>
      </w:r>
      <w:proofErr w:type="spellStart"/>
      <w:r w:rsidRPr="00E84C88">
        <w:rPr>
          <w:rFonts w:ascii="GHEA Grapalat" w:hAnsi="GHEA Grapalat" w:cs="Arial"/>
          <w:sz w:val="20"/>
          <w:lang w:val="es-ES" w:eastAsia="en-US"/>
        </w:rPr>
        <w:t>which</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lead </w:t>
      </w:r>
      <w:proofErr w:type="spellStart"/>
      <w:r w:rsidRPr="00E84C88">
        <w:rPr>
          <w:rFonts w:ascii="Arial" w:hAnsi="Arial" w:cs="Arial"/>
          <w:sz w:val="20"/>
          <w:lang w:val="es-ES" w:eastAsia="en-US"/>
        </w:rPr>
        <w:t>to</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is</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of</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client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from</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of</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contract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one-sided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to</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solution</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or</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of</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purchase</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to</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process</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data</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to</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participate</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further</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participation</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termination</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and:</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participant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by</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invitation</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and </w:t>
      </w:r>
      <w:proofErr w:type="gramStart"/>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or</w:t>
      </w:r>
      <w:proofErr w:type="spellEnd"/>
      <w:proofErr w:type="gramEnd"/>
      <w:r w:rsidRPr="00E84C88">
        <w:rPr>
          <w:rFonts w:ascii="Arial" w:hAnsi="Arial" w:cs="Arial"/>
          <w:sz w:val="20"/>
          <w:lang w:val="es-ES" w:eastAsia="en-US"/>
        </w:rPr>
        <w:t xml:space="preserve"> </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by</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contract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established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within</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the</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deadline</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no</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to</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pay</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application</w:t>
      </w:r>
      <w:proofErr w:type="spellEnd"/>
      <w:r w:rsidRPr="00E84C88">
        <w:rPr>
          <w:rFonts w:ascii="Arial" w:hAnsi="Arial" w:cs="Arial"/>
          <w:sz w:val="20"/>
          <w:lang w:val="es-ES" w:eastAsia="en-US"/>
        </w:rPr>
        <w:t xml:space="preserve"> </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contract</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and </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or</w:t>
      </w:r>
      <w:proofErr w:type="spellEnd"/>
      <w:r w:rsidRPr="00E84C88">
        <w:rPr>
          <w:rFonts w:ascii="Arial" w:hAnsi="Arial" w:cs="Arial"/>
          <w:sz w:val="20"/>
          <w:lang w:val="es-ES" w:eastAsia="en-US"/>
        </w:rPr>
        <w:t xml:space="preserve"> </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qualified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provision</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sum </w:t>
      </w:r>
      <w:r w:rsidRPr="00E84C88">
        <w:rPr>
          <w:rFonts w:ascii="GHEA Grapalat" w:hAnsi="GHEA Grapalat" w:cs="Arial"/>
          <w:sz w:val="20"/>
          <w:lang w:val="es-ES" w:eastAsia="en-US"/>
        </w:rPr>
        <w:t>.</w:t>
      </w:r>
    </w:p>
    <w:p w14:paraId="45A2352F" w14:textId="77777777" w:rsidR="00950D0E" w:rsidRPr="00E84C88" w:rsidRDefault="00950D0E" w:rsidP="00950D0E">
      <w:pPr>
        <w:pStyle w:val="ListParagraph"/>
        <w:numPr>
          <w:ilvl w:val="0"/>
          <w:numId w:val="32"/>
        </w:numPr>
        <w:shd w:val="clear" w:color="auto" w:fill="FFFFFF"/>
        <w:ind w:left="0" w:firstLine="720"/>
        <w:jc w:val="both"/>
        <w:rPr>
          <w:rFonts w:ascii="GHEA Grapalat" w:hAnsi="GHEA Grapalat" w:cs="Arial"/>
          <w:sz w:val="20"/>
          <w:lang w:val="es-ES"/>
        </w:rPr>
      </w:pPr>
      <w:r w:rsidRPr="00E84C88">
        <w:rPr>
          <w:rFonts w:ascii="Arial" w:hAnsi="Arial" w:cs="Arial"/>
          <w:sz w:val="20"/>
          <w:lang w:val="es-ES" w:eastAsia="en-US"/>
        </w:rPr>
        <w:t>as</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selected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participant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give</w:t>
      </w:r>
      <w:proofErr w:type="spellEnd"/>
      <w:r w:rsidRPr="00E84C88">
        <w:rPr>
          <w:rFonts w:ascii="Arial" w:hAnsi="Arial" w:cs="Arial"/>
          <w:sz w:val="20"/>
          <w:lang w:val="es-ES" w:eastAsia="en-US"/>
        </w:rPr>
        <w:t xml:space="preserve"> up</w:t>
      </w:r>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or</w:t>
      </w:r>
      <w:proofErr w:type="spellEnd"/>
      <w:r w:rsidRPr="00E84C88">
        <w:rPr>
          <w:rFonts w:ascii="GHEA Grapalat" w:hAnsi="GHEA Grapalat" w:cs="Arial"/>
          <w:sz w:val="20"/>
          <w:lang w:val="es-ES" w:eastAsia="en-US"/>
        </w:rPr>
        <w:t xml:space="preserve"> </w:t>
      </w:r>
      <w:r w:rsidRPr="00E84C88">
        <w:rPr>
          <w:rFonts w:ascii="Arial" w:hAnsi="Arial" w:cs="Arial"/>
          <w:sz w:val="20"/>
          <w:lang w:val="es-ES" w:eastAsia="en-US"/>
        </w:rPr>
        <w:t xml:space="preserve">be </w:t>
      </w:r>
      <w:proofErr w:type="spellStart"/>
      <w:r w:rsidRPr="00E84C88">
        <w:rPr>
          <w:rFonts w:ascii="Arial" w:hAnsi="Arial" w:cs="Arial"/>
          <w:sz w:val="20"/>
          <w:lang w:val="es-ES" w:eastAsia="en-US"/>
        </w:rPr>
        <w:t>deprived</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is</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contract</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to</w:t>
      </w:r>
      <w:proofErr w:type="spellEnd"/>
      <w:r w:rsidRPr="00E84C88">
        <w:rPr>
          <w:rFonts w:ascii="Arial" w:hAnsi="Arial" w:cs="Arial"/>
          <w:sz w:val="20"/>
          <w:lang w:val="es-ES" w:eastAsia="en-US"/>
        </w:rPr>
        <w:t xml:space="preserve"> </w:t>
      </w:r>
      <w:proofErr w:type="spellStart"/>
      <w:r w:rsidRPr="00E84C88">
        <w:rPr>
          <w:rFonts w:ascii="Arial" w:hAnsi="Arial" w:cs="Arial"/>
          <w:sz w:val="20"/>
          <w:lang w:val="es-ES" w:eastAsia="en-US"/>
        </w:rPr>
        <w:t>seal</w:t>
      </w:r>
      <w:proofErr w:type="spellEnd"/>
      <w:r w:rsidRPr="00E84C88">
        <w:rPr>
          <w:rFonts w:ascii="GHEA Grapalat" w:hAnsi="GHEA Grapalat" w:cs="Arial"/>
          <w:sz w:val="20"/>
          <w:lang w:val="es-ES" w:eastAsia="en-US"/>
        </w:rPr>
        <w:t xml:space="preserve"> </w:t>
      </w:r>
      <w:proofErr w:type="spellStart"/>
      <w:r w:rsidRPr="00E84C88">
        <w:rPr>
          <w:rFonts w:ascii="GHEA Grapalat" w:hAnsi="GHEA Grapalat" w:cs="Arial"/>
          <w:sz w:val="20"/>
          <w:lang w:val="es-ES" w:eastAsia="en-US"/>
        </w:rPr>
        <w:t>from</w:t>
      </w:r>
      <w:proofErr w:type="spellEnd"/>
      <w:r w:rsidRPr="00E84C88">
        <w:rPr>
          <w:rFonts w:ascii="GHEA Grapalat" w:hAnsi="GHEA Grapalat" w:cs="Arial"/>
          <w:sz w:val="20"/>
          <w:lang w:val="es-ES" w:eastAsia="en-US"/>
        </w:rPr>
        <w:t xml:space="preserve"> </w:t>
      </w:r>
      <w:proofErr w:type="spellStart"/>
      <w:r w:rsidRPr="00E84C88">
        <w:rPr>
          <w:rFonts w:ascii="Arial" w:hAnsi="Arial" w:cs="Arial"/>
          <w:sz w:val="20"/>
          <w:lang w:val="es-ES" w:eastAsia="en-US"/>
        </w:rPr>
        <w:t>law</w:t>
      </w:r>
      <w:proofErr w:type="spellEnd"/>
    </w:p>
    <w:p w14:paraId="7ADF2E27" w14:textId="77777777" w:rsidR="00950D0E" w:rsidRPr="00E84C88" w:rsidRDefault="00950D0E" w:rsidP="00950D0E">
      <w:pPr>
        <w:ind w:firstLine="567"/>
        <w:jc w:val="both"/>
        <w:rPr>
          <w:rFonts w:ascii="GHEA Grapalat" w:hAnsi="GHEA Grapalat" w:cs="Sylfaen"/>
          <w:sz w:val="20"/>
          <w:lang w:val="es-ES"/>
        </w:rPr>
      </w:pPr>
    </w:p>
    <w:p w14:paraId="5EFA8574" w14:textId="77777777" w:rsidR="00950D0E" w:rsidRPr="00E84C88" w:rsidRDefault="00950D0E" w:rsidP="00950D0E">
      <w:pPr>
        <w:ind w:firstLine="567"/>
        <w:jc w:val="both"/>
        <w:rPr>
          <w:rFonts w:ascii="GHEA Grapalat" w:hAnsi="GHEA Grapalat" w:cs="Sylfaen"/>
          <w:sz w:val="20"/>
          <w:lang w:val="es-ES"/>
        </w:rPr>
      </w:pPr>
      <w:r w:rsidRPr="00E84C88">
        <w:rPr>
          <w:rFonts w:ascii="GHEA Grapalat" w:hAnsi="GHEA Grapalat" w:cs="Sylfaen"/>
          <w:sz w:val="20"/>
          <w:lang w:val="es-ES"/>
        </w:rPr>
        <w:t xml:space="preserve">2.2 </w:t>
      </w:r>
      <w:proofErr w:type="spellStart"/>
      <w:r w:rsidRPr="00E84C88">
        <w:rPr>
          <w:rFonts w:ascii="Arial" w:hAnsi="Arial" w:cs="Arial"/>
          <w:sz w:val="20"/>
          <w:lang w:val="es-ES"/>
        </w:rPr>
        <w:t>Participation</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of</w:t>
      </w:r>
      <w:proofErr w:type="spellEnd"/>
      <w:r w:rsidRPr="00E84C88">
        <w:rPr>
          <w:rFonts w:ascii="Arial" w:hAnsi="Arial" w:cs="Arial"/>
          <w:sz w:val="20"/>
          <w:lang w:val="es-ES"/>
        </w:rPr>
        <w:t xml:space="preserve"> </w:t>
      </w:r>
      <w:proofErr w:type="spellStart"/>
      <w:r w:rsidRPr="00E84C88">
        <w:rPr>
          <w:rFonts w:ascii="Arial" w:hAnsi="Arial" w:cs="Arial"/>
          <w:sz w:val="20"/>
          <w:lang w:val="es-ES"/>
        </w:rPr>
        <w:t>right</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evaluation</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for</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participant</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by</w:t>
      </w:r>
      <w:proofErr w:type="spellEnd"/>
      <w:r w:rsidRPr="00E84C88">
        <w:rPr>
          <w:rFonts w:ascii="Arial" w:hAnsi="Arial" w:cs="Arial"/>
          <w:sz w:val="20"/>
          <w:lang w:val="es-ES"/>
        </w:rPr>
        <w:t xml:space="preserve"> </w:t>
      </w:r>
      <w:proofErr w:type="spellStart"/>
      <w:r w:rsidRPr="00E84C88">
        <w:rPr>
          <w:rFonts w:ascii="Arial" w:hAnsi="Arial" w:cs="Arial"/>
          <w:sz w:val="20"/>
          <w:lang w:val="es-ES"/>
        </w:rPr>
        <w:t>application</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need</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is</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to</w:t>
      </w:r>
      <w:proofErr w:type="spellEnd"/>
      <w:r w:rsidRPr="00E84C88">
        <w:rPr>
          <w:rFonts w:ascii="Arial" w:hAnsi="Arial" w:cs="Arial"/>
          <w:sz w:val="20"/>
          <w:lang w:val="es-ES"/>
        </w:rPr>
        <w:t xml:space="preserve"> </w:t>
      </w:r>
      <w:proofErr w:type="spellStart"/>
      <w:r w:rsidRPr="00E84C88">
        <w:rPr>
          <w:rFonts w:ascii="Arial" w:hAnsi="Arial" w:cs="Arial"/>
          <w:sz w:val="20"/>
          <w:lang w:val="es-ES"/>
        </w:rPr>
        <w:t>present</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her</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from</w:t>
      </w:r>
      <w:proofErr w:type="spellEnd"/>
      <w:r w:rsidRPr="00E84C88">
        <w:rPr>
          <w:rFonts w:ascii="GHEA Grapalat" w:hAnsi="GHEA Grapalat" w:cs="Sylfaen"/>
          <w:sz w:val="20"/>
          <w:lang w:val="es-ES"/>
        </w:rPr>
        <w:t xml:space="preserve"> </w:t>
      </w:r>
      <w:proofErr w:type="spellStart"/>
      <w:r w:rsidRPr="00E84C88">
        <w:rPr>
          <w:rFonts w:ascii="Arial" w:hAnsi="Arial" w:cs="Arial"/>
          <w:sz w:val="20"/>
          <w:lang w:val="es-ES"/>
        </w:rPr>
        <w:t>approved</w:t>
      </w:r>
      <w:proofErr w:type="spellEnd"/>
      <w:r w:rsidRPr="00E84C88">
        <w:rPr>
          <w:rFonts w:ascii="Arial" w:hAnsi="Arial" w:cs="Arial"/>
          <w:sz w:val="20"/>
          <w:lang w:val="es-ES"/>
        </w:rPr>
        <w:t xml:space="preserve"> </w:t>
      </w:r>
      <w:proofErr w:type="spellStart"/>
      <w:r w:rsidRPr="00E84C88">
        <w:rPr>
          <w:rFonts w:ascii="GHEA Grapalat" w:hAnsi="GHEA Grapalat" w:cs="Sylfaen"/>
          <w:sz w:val="20"/>
          <w:lang w:val="es-ES"/>
        </w:rPr>
        <w:t>herewith</w:t>
      </w:r>
      <w:proofErr w:type="spellEnd"/>
      <w:r w:rsidRPr="00E84C88">
        <w:rPr>
          <w:rFonts w:ascii="GHEA Grapalat" w:hAnsi="GHEA Grapalat" w:cs="Sylfaen"/>
          <w:sz w:val="20"/>
          <w:lang w:val="es-ES"/>
        </w:rPr>
        <w:t xml:space="preserve"> </w:t>
      </w:r>
      <w:r w:rsidRPr="00E84C88">
        <w:rPr>
          <w:rFonts w:ascii="Arial" w:hAnsi="Arial" w:cs="Arial"/>
          <w:sz w:val="20"/>
          <w:lang w:val="es-ES"/>
        </w:rPr>
        <w:t>_</w:t>
      </w:r>
      <w:r w:rsidRPr="00E84C88">
        <w:rPr>
          <w:rFonts w:ascii="GHEA Grapalat" w:hAnsi="GHEA Grapalat" w:cs="Arial"/>
          <w:sz w:val="20"/>
          <w:lang w:val="es-ES"/>
        </w:rPr>
        <w:t xml:space="preserve"> 2nd </w:t>
      </w:r>
      <w:proofErr w:type="spellStart"/>
      <w:r w:rsidRPr="00E84C88">
        <w:rPr>
          <w:rFonts w:ascii="Arial" w:hAnsi="Arial" w:cs="Arial"/>
          <w:sz w:val="20"/>
          <w:lang w:val="es-ES"/>
        </w:rPr>
        <w:t>of</w:t>
      </w:r>
      <w:proofErr w:type="spellEnd"/>
      <w:r w:rsidRPr="00E84C88">
        <w:rPr>
          <w:rFonts w:ascii="Arial" w:hAnsi="Arial" w:cs="Arial"/>
          <w:sz w:val="20"/>
          <w:lang w:val="es-ES"/>
        </w:rPr>
        <w:t xml:space="preserve"> </w:t>
      </w:r>
      <w:proofErr w:type="spellStart"/>
      <w:r w:rsidRPr="00E84C88">
        <w:rPr>
          <w:rFonts w:ascii="Arial" w:hAnsi="Arial" w:cs="Arial"/>
          <w:sz w:val="20"/>
          <w:lang w:val="es-ES"/>
        </w:rPr>
        <w:t>the</w:t>
      </w:r>
      <w:proofErr w:type="spellEnd"/>
      <w:r w:rsidRPr="00E84C88">
        <w:rPr>
          <w:rFonts w:ascii="Arial" w:hAnsi="Arial" w:cs="Arial"/>
          <w:sz w:val="20"/>
          <w:lang w:val="es-ES"/>
        </w:rPr>
        <w:t xml:space="preserve"> </w:t>
      </w:r>
      <w:proofErr w:type="spellStart"/>
      <w:r w:rsidRPr="00E84C88">
        <w:rPr>
          <w:rFonts w:ascii="Arial" w:hAnsi="Arial" w:cs="Arial"/>
          <w:sz w:val="20"/>
          <w:lang w:val="es-ES"/>
        </w:rPr>
        <w:t>invitation</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part</w:t>
      </w:r>
      <w:proofErr w:type="spellEnd"/>
      <w:r w:rsidRPr="00E84C88">
        <w:rPr>
          <w:rFonts w:ascii="Arial" w:hAnsi="Arial" w:cs="Arial"/>
          <w:sz w:val="20"/>
          <w:lang w:val="es-ES"/>
        </w:rPr>
        <w:t xml:space="preserve"> </w:t>
      </w:r>
      <w:r w:rsidRPr="00E84C88">
        <w:rPr>
          <w:rFonts w:ascii="GHEA Grapalat" w:hAnsi="GHEA Grapalat" w:cs="Arial"/>
          <w:sz w:val="20"/>
          <w:lang w:val="es-ES"/>
        </w:rPr>
        <w:t xml:space="preserve">2. </w:t>
      </w:r>
      <w:r w:rsidRPr="00E84C88">
        <w:rPr>
          <w:rFonts w:ascii="GHEA Grapalat" w:hAnsi="GHEA Grapalat" w:cs="Arial"/>
          <w:sz w:val="20"/>
          <w:lang w:val="hy-AM"/>
        </w:rPr>
        <w:t>1</w:t>
      </w:r>
      <w:r w:rsidRPr="00E84C88">
        <w:rPr>
          <w:rFonts w:ascii="GHEA Grapalat" w:hAnsi="GHEA Grapalat" w:cs="Arial"/>
          <w:sz w:val="20"/>
          <w:lang w:val="es-ES"/>
        </w:rPr>
        <w:t xml:space="preserve"> </w:t>
      </w:r>
      <w:proofErr w:type="spellStart"/>
      <w:r w:rsidRPr="00E84C88">
        <w:rPr>
          <w:rFonts w:ascii="Arial" w:hAnsi="Arial" w:cs="Arial"/>
          <w:sz w:val="20"/>
          <w:lang w:val="es-ES"/>
        </w:rPr>
        <w:t>with</w:t>
      </w:r>
      <w:proofErr w:type="spellEnd"/>
      <w:r w:rsidRPr="00E84C88">
        <w:rPr>
          <w:rFonts w:ascii="Arial" w:hAnsi="Arial" w:cs="Arial"/>
          <w:sz w:val="20"/>
          <w:lang w:val="es-ES"/>
        </w:rPr>
        <w:t xml:space="preserve"> a </w:t>
      </w:r>
      <w:proofErr w:type="spellStart"/>
      <w:r w:rsidRPr="00E84C88">
        <w:rPr>
          <w:rFonts w:ascii="Arial" w:hAnsi="Arial" w:cs="Arial"/>
          <w:sz w:val="20"/>
          <w:lang w:val="es-ES"/>
        </w:rPr>
        <w:t>point</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planned</w:t>
      </w:r>
      <w:proofErr w:type="spellEnd"/>
      <w:r w:rsidRPr="00E84C88">
        <w:rPr>
          <w:rFonts w:ascii="GHEA Grapalat" w:hAnsi="GHEA Grapalat" w:cs="Arial"/>
          <w:sz w:val="20"/>
          <w:lang w:val="es-ES"/>
        </w:rPr>
        <w:t xml:space="preserve"> </w:t>
      </w:r>
      <w:r w:rsidRPr="00E84C88">
        <w:rPr>
          <w:rFonts w:ascii="Arial" w:hAnsi="Arial" w:cs="Arial"/>
          <w:sz w:val="20"/>
          <w:lang w:val="es-ES"/>
        </w:rPr>
        <w:t xml:space="preserve">in </w:t>
      </w:r>
      <w:proofErr w:type="spellStart"/>
      <w:r w:rsidRPr="00E84C88">
        <w:rPr>
          <w:rFonts w:ascii="Arial" w:hAnsi="Arial" w:cs="Arial"/>
          <w:sz w:val="20"/>
          <w:lang w:val="es-ES"/>
        </w:rPr>
        <w:t>writing</w:t>
      </w:r>
      <w:proofErr w:type="spellEnd"/>
      <w:r w:rsidRPr="00E84C88">
        <w:rPr>
          <w:rFonts w:ascii="GHEA Grapalat" w:hAnsi="GHEA Grapalat" w:cs="Arial"/>
          <w:sz w:val="20"/>
          <w:lang w:val="es-ES"/>
        </w:rPr>
        <w:t xml:space="preserve"> </w:t>
      </w:r>
      <w:proofErr w:type="spellStart"/>
      <w:r w:rsidRPr="00E84C88">
        <w:rPr>
          <w:rFonts w:ascii="Arial" w:hAnsi="Arial" w:cs="Arial"/>
          <w:sz w:val="20"/>
          <w:lang w:val="es-ES"/>
        </w:rPr>
        <w:t>announcement</w:t>
      </w:r>
      <w:proofErr w:type="spellEnd"/>
      <w:r w:rsidRPr="00E84C88">
        <w:rPr>
          <w:rFonts w:ascii="Arial" w:hAnsi="Arial" w:cs="Arial"/>
          <w:sz w:val="20"/>
          <w:lang w:val="es-ES"/>
        </w:rPr>
        <w:t xml:space="preserve"> </w:t>
      </w:r>
      <w:r w:rsidRPr="00E84C88">
        <w:rPr>
          <w:rFonts w:ascii="GHEA Grapalat" w:hAnsi="GHEA Grapalat" w:cs="Sylfaen"/>
          <w:sz w:val="20"/>
          <w:lang w:val="es-ES"/>
        </w:rPr>
        <w:t xml:space="preserve">: </w:t>
      </w:r>
      <w:r w:rsidRPr="00E84C88">
        <w:rPr>
          <w:rFonts w:ascii="Arial" w:hAnsi="Arial" w:cs="Arial"/>
          <w:sz w:val="20"/>
        </w:rPr>
        <w:t>Besides</w:t>
      </w:r>
      <w:r w:rsidRPr="00E84C88">
        <w:rPr>
          <w:rFonts w:ascii="GHEA Grapalat" w:hAnsi="GHEA Grapalat" w:cs="Sylfaen"/>
          <w:sz w:val="20"/>
          <w:lang w:val="es-ES"/>
        </w:rPr>
        <w:t xml:space="preserve"> </w:t>
      </w:r>
      <w:r w:rsidRPr="00E84C88">
        <w:rPr>
          <w:rFonts w:ascii="Arial" w:hAnsi="Arial" w:cs="Arial"/>
          <w:sz w:val="20"/>
        </w:rPr>
        <w:t>hereby</w:t>
      </w:r>
      <w:r w:rsidRPr="00E84C88">
        <w:rPr>
          <w:rFonts w:ascii="GHEA Grapalat" w:hAnsi="GHEA Grapalat" w:cs="Sylfaen"/>
          <w:sz w:val="20"/>
          <w:lang w:val="es-ES"/>
        </w:rPr>
        <w:t xml:space="preserve"> </w:t>
      </w:r>
      <w:r w:rsidRPr="00E84C88">
        <w:rPr>
          <w:rFonts w:ascii="Arial" w:hAnsi="Arial" w:cs="Arial"/>
          <w:sz w:val="20"/>
        </w:rPr>
        <w:t>with a point</w:t>
      </w:r>
      <w:r w:rsidRPr="00E84C88">
        <w:rPr>
          <w:rFonts w:ascii="GHEA Grapalat" w:hAnsi="GHEA Grapalat" w:cs="Sylfaen"/>
          <w:sz w:val="20"/>
          <w:lang w:val="es-ES"/>
        </w:rPr>
        <w:t xml:space="preserve"> </w:t>
      </w:r>
      <w:r w:rsidRPr="00E84C88">
        <w:rPr>
          <w:rFonts w:ascii="Arial" w:hAnsi="Arial" w:cs="Arial"/>
          <w:sz w:val="20"/>
        </w:rPr>
        <w:t>planned</w:t>
      </w:r>
      <w:r w:rsidRPr="00E84C88">
        <w:rPr>
          <w:rFonts w:ascii="GHEA Grapalat" w:hAnsi="GHEA Grapalat" w:cs="Sylfaen"/>
          <w:sz w:val="20"/>
          <w:lang w:val="es-ES"/>
        </w:rPr>
        <w:t xml:space="preserve"> </w:t>
      </w:r>
      <w:r w:rsidRPr="00E84C88">
        <w:rPr>
          <w:rFonts w:ascii="Arial" w:hAnsi="Arial" w:cs="Arial"/>
          <w:sz w:val="20"/>
        </w:rPr>
        <w:t>from the announcement</w:t>
      </w:r>
      <w:r w:rsidRPr="00E84C88">
        <w:rPr>
          <w:rFonts w:ascii="GHEA Grapalat" w:hAnsi="GHEA Grapalat" w:cs="Sylfaen"/>
          <w:sz w:val="20"/>
          <w:lang w:val="es-ES"/>
        </w:rPr>
        <w:t xml:space="preserve"> </w:t>
      </w:r>
      <w:r w:rsidRPr="00E84C88">
        <w:rPr>
          <w:rFonts w:ascii="Arial" w:hAnsi="Arial" w:cs="Arial"/>
          <w:sz w:val="20"/>
        </w:rPr>
        <w:t>participation</w:t>
      </w:r>
      <w:r w:rsidRPr="00E84C88">
        <w:rPr>
          <w:rFonts w:ascii="GHEA Grapalat" w:hAnsi="GHEA Grapalat" w:cs="Sylfaen"/>
          <w:sz w:val="20"/>
          <w:lang w:val="es-ES"/>
        </w:rPr>
        <w:t xml:space="preserve"> </w:t>
      </w:r>
      <w:r w:rsidRPr="00E84C88">
        <w:rPr>
          <w:rFonts w:ascii="Arial" w:hAnsi="Arial" w:cs="Arial"/>
          <w:sz w:val="20"/>
        </w:rPr>
        <w:t>of right</w:t>
      </w:r>
      <w:r w:rsidRPr="00E84C88">
        <w:rPr>
          <w:rFonts w:ascii="GHEA Grapalat" w:hAnsi="GHEA Grapalat" w:cs="Sylfaen"/>
          <w:sz w:val="20"/>
          <w:lang w:val="es-ES"/>
        </w:rPr>
        <w:t xml:space="preserve"> </w:t>
      </w:r>
      <w:r w:rsidRPr="00E84C88">
        <w:rPr>
          <w:rFonts w:ascii="Arial" w:hAnsi="Arial" w:cs="Arial"/>
          <w:sz w:val="20"/>
        </w:rPr>
        <w:t>evaluation</w:t>
      </w:r>
      <w:r w:rsidRPr="00E84C88">
        <w:rPr>
          <w:rFonts w:ascii="GHEA Grapalat" w:hAnsi="GHEA Grapalat" w:cs="Sylfaen"/>
          <w:sz w:val="20"/>
          <w:lang w:val="es-ES"/>
        </w:rPr>
        <w:t xml:space="preserve"> </w:t>
      </w:r>
      <w:r w:rsidRPr="00E84C88">
        <w:rPr>
          <w:rFonts w:ascii="Arial" w:hAnsi="Arial" w:cs="Arial"/>
          <w:sz w:val="20"/>
        </w:rPr>
        <w:t>for</w:t>
      </w:r>
      <w:r w:rsidRPr="00E84C88">
        <w:rPr>
          <w:rFonts w:ascii="GHEA Grapalat" w:hAnsi="GHEA Grapalat" w:cs="Sylfaen"/>
          <w:sz w:val="20"/>
          <w:lang w:val="es-ES"/>
        </w:rPr>
        <w:t xml:space="preserve"> </w:t>
      </w:r>
      <w:r w:rsidRPr="00E84C88">
        <w:rPr>
          <w:rFonts w:ascii="Arial" w:hAnsi="Arial" w:cs="Arial"/>
          <w:sz w:val="20"/>
        </w:rPr>
        <w:t xml:space="preserve">from the participant </w:t>
      </w:r>
      <w:r w:rsidRPr="00E84C88">
        <w:rPr>
          <w:rFonts w:ascii="GHEA Grapalat" w:hAnsi="GHEA Grapalat" w:cs="Sylfaen"/>
          <w:sz w:val="20"/>
          <w:lang w:val="es-ES"/>
        </w:rPr>
        <w:t xml:space="preserve">, </w:t>
      </w:r>
      <w:r w:rsidRPr="00E84C88">
        <w:rPr>
          <w:rFonts w:ascii="Arial" w:hAnsi="Arial" w:cs="Arial"/>
          <w:sz w:val="20"/>
        </w:rPr>
        <w:t>that</w:t>
      </w:r>
      <w:r w:rsidRPr="00E84C88">
        <w:rPr>
          <w:rFonts w:ascii="GHEA Grapalat" w:hAnsi="GHEA Grapalat" w:cs="Sylfaen"/>
          <w:sz w:val="20"/>
          <w:lang w:val="es-ES"/>
        </w:rPr>
        <w:t xml:space="preserve"> </w:t>
      </w:r>
      <w:r w:rsidRPr="00E84C88">
        <w:rPr>
          <w:rFonts w:ascii="Arial" w:hAnsi="Arial" w:cs="Arial"/>
          <w:sz w:val="20"/>
        </w:rPr>
        <w:t>seems</w:t>
      </w:r>
      <w:r w:rsidRPr="00E84C88">
        <w:rPr>
          <w:rFonts w:ascii="GHEA Grapalat" w:hAnsi="GHEA Grapalat" w:cs="Sylfaen"/>
          <w:sz w:val="20"/>
          <w:lang w:val="es-ES"/>
        </w:rPr>
        <w:t xml:space="preserve"> </w:t>
      </w:r>
      <w:r w:rsidRPr="00E84C88">
        <w:rPr>
          <w:rFonts w:ascii="Arial" w:hAnsi="Arial" w:cs="Arial"/>
          <w:sz w:val="20"/>
        </w:rPr>
        <w:t>selected</w:t>
      </w:r>
      <w:r w:rsidRPr="00E84C88">
        <w:rPr>
          <w:rFonts w:ascii="GHEA Grapalat" w:hAnsi="GHEA Grapalat" w:cs="Sylfaen"/>
          <w:sz w:val="20"/>
          <w:lang w:val="es-ES"/>
        </w:rPr>
        <w:t xml:space="preserve"> </w:t>
      </w:r>
      <w:r w:rsidRPr="00E84C88">
        <w:rPr>
          <w:rFonts w:ascii="Arial" w:hAnsi="Arial" w:cs="Arial"/>
          <w:sz w:val="20"/>
        </w:rPr>
        <w:t>from the participant</w:t>
      </w:r>
      <w:r w:rsidRPr="00E84C88">
        <w:rPr>
          <w:rFonts w:ascii="GHEA Grapalat" w:hAnsi="GHEA Grapalat" w:cs="Sylfaen"/>
          <w:sz w:val="20"/>
          <w:lang w:val="es-ES"/>
        </w:rPr>
        <w:t xml:space="preserve"> </w:t>
      </w:r>
      <w:r w:rsidRPr="00E84C88">
        <w:rPr>
          <w:rFonts w:ascii="Arial" w:hAnsi="Arial" w:cs="Arial"/>
          <w:sz w:val="20"/>
        </w:rPr>
        <w:t>other</w:t>
      </w:r>
      <w:r w:rsidRPr="00E84C88">
        <w:rPr>
          <w:rFonts w:ascii="GHEA Grapalat" w:hAnsi="GHEA Grapalat" w:cs="Sylfaen"/>
          <w:sz w:val="20"/>
          <w:lang w:val="es-ES"/>
        </w:rPr>
        <w:t xml:space="preserve"> </w:t>
      </w:r>
      <w:r w:rsidRPr="00E84C88">
        <w:rPr>
          <w:rFonts w:ascii="Arial" w:hAnsi="Arial" w:cs="Arial"/>
          <w:sz w:val="20"/>
        </w:rPr>
        <w:t>documents</w:t>
      </w:r>
      <w:r w:rsidRPr="00E84C88">
        <w:rPr>
          <w:rFonts w:ascii="GHEA Grapalat" w:hAnsi="GHEA Grapalat" w:cs="Sylfaen"/>
          <w:sz w:val="20"/>
          <w:lang w:val="es-ES"/>
        </w:rPr>
        <w:t xml:space="preserve"> </w:t>
      </w:r>
      <w:r w:rsidRPr="00E84C88">
        <w:rPr>
          <w:rFonts w:ascii="Arial" w:hAnsi="Arial" w:cs="Arial"/>
          <w:sz w:val="20"/>
        </w:rPr>
        <w:t>or</w:t>
      </w:r>
      <w:r w:rsidRPr="00E84C88">
        <w:rPr>
          <w:rFonts w:ascii="GHEA Grapalat" w:hAnsi="GHEA Grapalat" w:cs="Sylfaen"/>
          <w:sz w:val="20"/>
          <w:lang w:val="es-ES"/>
        </w:rPr>
        <w:t xml:space="preserve"> </w:t>
      </w:r>
      <w:r w:rsidRPr="00E84C88">
        <w:rPr>
          <w:rFonts w:ascii="Arial" w:hAnsi="Arial" w:cs="Arial"/>
          <w:sz w:val="20"/>
        </w:rPr>
        <w:t>justifications</w:t>
      </w:r>
      <w:r w:rsidRPr="00E84C88">
        <w:rPr>
          <w:rFonts w:ascii="GHEA Grapalat" w:hAnsi="GHEA Grapalat" w:cs="Sylfaen"/>
          <w:sz w:val="20"/>
          <w:lang w:val="es-ES"/>
        </w:rPr>
        <w:t xml:space="preserve"> </w:t>
      </w:r>
      <w:r w:rsidRPr="00E84C88">
        <w:rPr>
          <w:rFonts w:ascii="Arial" w:hAnsi="Arial" w:cs="Arial"/>
          <w:sz w:val="20"/>
        </w:rPr>
        <w:t>they are not</w:t>
      </w:r>
      <w:r w:rsidRPr="00E84C88">
        <w:rPr>
          <w:rFonts w:ascii="GHEA Grapalat" w:hAnsi="GHEA Grapalat" w:cs="Sylfaen"/>
          <w:sz w:val="20"/>
          <w:lang w:val="es-ES"/>
        </w:rPr>
        <w:t xml:space="preserve"> </w:t>
      </w:r>
      <w:r w:rsidRPr="00E84C88">
        <w:rPr>
          <w:rFonts w:ascii="Arial" w:hAnsi="Arial" w:cs="Arial"/>
          <w:sz w:val="20"/>
        </w:rPr>
        <w:t>can</w:t>
      </w:r>
      <w:r w:rsidRPr="00E84C88">
        <w:rPr>
          <w:rFonts w:ascii="GHEA Grapalat" w:hAnsi="GHEA Grapalat" w:cs="Sylfaen"/>
          <w:sz w:val="20"/>
          <w:lang w:val="es-ES"/>
        </w:rPr>
        <w:t xml:space="preserve"> be </w:t>
      </w:r>
      <w:r w:rsidRPr="00E84C88">
        <w:rPr>
          <w:rFonts w:ascii="Arial" w:hAnsi="Arial" w:cs="Arial"/>
          <w:sz w:val="20"/>
        </w:rPr>
        <w:t>required</w:t>
      </w:r>
      <w:r w:rsidRPr="00E84C88">
        <w:rPr>
          <w:rFonts w:ascii="GHEA Grapalat" w:hAnsi="GHEA Grapalat" w:cs="Tahoma"/>
          <w:sz w:val="20"/>
          <w:lang w:val="hy-AM"/>
        </w:rPr>
        <w:t xml:space="preserve"> </w:t>
      </w:r>
      <w:r w:rsidRPr="00E84C88">
        <w:rPr>
          <w:rFonts w:ascii="Arial" w:hAnsi="Arial" w:cs="Arial"/>
          <w:sz w:val="20"/>
        </w:rPr>
        <w:t>To participate</w:t>
      </w:r>
      <w:r w:rsidRPr="00E84C88">
        <w:rPr>
          <w:rFonts w:ascii="GHEA Grapalat" w:hAnsi="GHEA Grapalat" w:cs="Tahoma"/>
          <w:sz w:val="20"/>
          <w:lang w:val="es-ES"/>
        </w:rPr>
        <w:t xml:space="preserve"> </w:t>
      </w:r>
      <w:r w:rsidRPr="00E84C88">
        <w:rPr>
          <w:rFonts w:ascii="Arial" w:hAnsi="Arial" w:cs="Arial"/>
          <w:sz w:val="20"/>
        </w:rPr>
        <w:t>statement</w:t>
      </w:r>
      <w:r w:rsidRPr="00E84C88">
        <w:rPr>
          <w:rFonts w:ascii="GHEA Grapalat" w:hAnsi="GHEA Grapalat" w:cs="Tahoma"/>
          <w:sz w:val="20"/>
          <w:lang w:val="es-ES"/>
        </w:rPr>
        <w:t xml:space="preserve"> </w:t>
      </w:r>
      <w:r w:rsidRPr="00E84C88">
        <w:rPr>
          <w:rFonts w:ascii="Arial" w:hAnsi="Arial" w:cs="Arial"/>
          <w:sz w:val="20"/>
        </w:rPr>
        <w:t>authenticity</w:t>
      </w:r>
      <w:r w:rsidRPr="00E84C88">
        <w:rPr>
          <w:rFonts w:ascii="GHEA Grapalat" w:hAnsi="GHEA Grapalat" w:cs="Tahoma"/>
          <w:sz w:val="20"/>
          <w:lang w:val="es-ES"/>
        </w:rPr>
        <w:t xml:space="preserve"> </w:t>
      </w:r>
      <w:r w:rsidRPr="00E84C88">
        <w:rPr>
          <w:rFonts w:ascii="Arial" w:hAnsi="Arial" w:cs="Arial"/>
          <w:sz w:val="20"/>
        </w:rPr>
        <w:t>appraiser</w:t>
      </w:r>
      <w:r w:rsidRPr="00E84C88">
        <w:rPr>
          <w:rFonts w:ascii="GHEA Grapalat" w:hAnsi="GHEA Grapalat" w:cs="Tahoma"/>
          <w:sz w:val="20"/>
          <w:lang w:val="es-ES"/>
        </w:rPr>
        <w:t xml:space="preserve"> </w:t>
      </w:r>
      <w:r w:rsidRPr="00E84C88">
        <w:rPr>
          <w:rFonts w:ascii="Arial" w:hAnsi="Arial" w:cs="Arial"/>
          <w:sz w:val="20"/>
        </w:rPr>
        <w:t xml:space="preserve">the commission </w:t>
      </w:r>
      <w:r w:rsidRPr="00E84C88">
        <w:rPr>
          <w:rFonts w:ascii="GHEA Grapalat" w:hAnsi="GHEA Grapalat" w:cs="Tahoma"/>
          <w:sz w:val="20"/>
          <w:lang w:val="es-ES"/>
        </w:rPr>
        <w:t xml:space="preserve">( </w:t>
      </w:r>
      <w:r w:rsidRPr="00E84C88">
        <w:rPr>
          <w:rFonts w:ascii="Arial" w:hAnsi="Arial" w:cs="Arial"/>
          <w:sz w:val="20"/>
        </w:rPr>
        <w:t xml:space="preserve">hereinafter </w:t>
      </w:r>
      <w:r w:rsidRPr="00E84C88">
        <w:rPr>
          <w:rFonts w:ascii="GHEA Grapalat" w:hAnsi="GHEA Grapalat" w:cs="Tahoma"/>
          <w:sz w:val="20"/>
          <w:lang w:val="es-ES"/>
        </w:rPr>
        <w:t xml:space="preserve">: </w:t>
      </w:r>
      <w:r w:rsidRPr="00E84C88">
        <w:rPr>
          <w:rFonts w:ascii="Arial" w:hAnsi="Arial" w:cs="Arial"/>
          <w:sz w:val="20"/>
        </w:rPr>
        <w:t xml:space="preserve">commission </w:t>
      </w:r>
      <w:r w:rsidRPr="00E84C88">
        <w:rPr>
          <w:rFonts w:ascii="GHEA Grapalat" w:hAnsi="GHEA Grapalat" w:cs="Tahoma"/>
          <w:sz w:val="20"/>
          <w:lang w:val="es-ES"/>
        </w:rPr>
        <w:t xml:space="preserve">) </w:t>
      </w:r>
      <w:r w:rsidRPr="00E84C88">
        <w:rPr>
          <w:rFonts w:ascii="Arial" w:hAnsi="Arial" w:cs="Arial"/>
          <w:sz w:val="20"/>
        </w:rPr>
        <w:t>assessment</w:t>
      </w:r>
      <w:r w:rsidRPr="00E84C88">
        <w:rPr>
          <w:rFonts w:ascii="GHEA Grapalat" w:hAnsi="GHEA Grapalat" w:cs="Tahoma"/>
          <w:sz w:val="20"/>
          <w:lang w:val="es-ES"/>
        </w:rPr>
        <w:t xml:space="preserve"> </w:t>
      </w:r>
      <w:r w:rsidRPr="00E84C88">
        <w:rPr>
          <w:rFonts w:ascii="Arial" w:hAnsi="Arial" w:cs="Arial"/>
          <w:sz w:val="20"/>
        </w:rPr>
        <w:t>is</w:t>
      </w:r>
      <w:r w:rsidRPr="00E84C88">
        <w:rPr>
          <w:rFonts w:ascii="GHEA Grapalat" w:hAnsi="GHEA Grapalat" w:cs="Tahoma"/>
          <w:sz w:val="20"/>
          <w:lang w:val="es-ES"/>
        </w:rPr>
        <w:t xml:space="preserve"> </w:t>
      </w:r>
      <w:r w:rsidRPr="00E84C88">
        <w:rPr>
          <w:rFonts w:ascii="Arial" w:hAnsi="Arial" w:cs="Arial"/>
          <w:sz w:val="20"/>
        </w:rPr>
        <w:t>hereby</w:t>
      </w:r>
      <w:r w:rsidRPr="00E84C88">
        <w:rPr>
          <w:rFonts w:ascii="GHEA Grapalat" w:hAnsi="GHEA Grapalat" w:cs="Tahoma"/>
          <w:sz w:val="20"/>
          <w:lang w:val="es-ES"/>
        </w:rPr>
        <w:t xml:space="preserve"> </w:t>
      </w:r>
      <w:r w:rsidRPr="00E84C88">
        <w:rPr>
          <w:rFonts w:ascii="Arial" w:hAnsi="Arial" w:cs="Arial"/>
          <w:sz w:val="20"/>
        </w:rPr>
        <w:t>by invitation</w:t>
      </w:r>
      <w:r w:rsidRPr="00E84C88">
        <w:rPr>
          <w:rFonts w:ascii="GHEA Grapalat" w:hAnsi="GHEA Grapalat" w:cs="Tahoma"/>
          <w:sz w:val="20"/>
          <w:lang w:val="es-ES"/>
        </w:rPr>
        <w:t xml:space="preserve"> </w:t>
      </w:r>
      <w:r w:rsidRPr="00E84C88">
        <w:rPr>
          <w:rFonts w:ascii="Arial" w:hAnsi="Arial" w:cs="Arial"/>
          <w:sz w:val="20"/>
        </w:rPr>
        <w:t>established</w:t>
      </w:r>
      <w:r w:rsidRPr="00E84C88">
        <w:rPr>
          <w:rFonts w:ascii="GHEA Grapalat" w:hAnsi="GHEA Grapalat" w:cs="Tahoma"/>
          <w:sz w:val="20"/>
          <w:lang w:val="es-ES"/>
        </w:rPr>
        <w:t xml:space="preserve"> </w:t>
      </w:r>
      <w:r w:rsidRPr="00E84C88">
        <w:rPr>
          <w:rFonts w:ascii="Arial" w:hAnsi="Arial" w:cs="Arial"/>
          <w:sz w:val="20"/>
        </w:rPr>
        <w:t xml:space="preserve">with conditions </w:t>
      </w:r>
      <w:r w:rsidRPr="00E84C88">
        <w:rPr>
          <w:rFonts w:ascii="GHEA Grapalat" w:hAnsi="GHEA Grapalat" w:cs="Tahoma"/>
          <w:sz w:val="20"/>
          <w:lang w:val="es-ES"/>
        </w:rPr>
        <w:t>.</w:t>
      </w:r>
    </w:p>
    <w:p w14:paraId="4BDE9393" w14:textId="77777777" w:rsidR="00950D0E" w:rsidRPr="00E84C88" w:rsidRDefault="00950D0E" w:rsidP="00950D0E">
      <w:pPr>
        <w:ind w:firstLine="720"/>
        <w:jc w:val="both"/>
        <w:rPr>
          <w:rFonts w:ascii="GHEA Grapalat" w:hAnsi="GHEA Grapalat"/>
          <w:sz w:val="20"/>
          <w:szCs w:val="20"/>
          <w:lang w:val="es-ES"/>
        </w:rPr>
      </w:pPr>
      <w:r w:rsidRPr="00E84C88">
        <w:rPr>
          <w:rFonts w:ascii="GHEA Grapalat" w:hAnsi="GHEA Grapalat" w:cs="Tahoma"/>
          <w:sz w:val="20"/>
          <w:szCs w:val="20"/>
          <w:lang w:val="es-ES"/>
        </w:rPr>
        <w:t xml:space="preserve">2.3 </w:t>
      </w:r>
      <w:r w:rsidRPr="00E84C88">
        <w:rPr>
          <w:rFonts w:ascii="Arial" w:hAnsi="Arial" w:cs="Arial"/>
          <w:sz w:val="20"/>
          <w:szCs w:val="20"/>
        </w:rPr>
        <w:t>Prohibited</w:t>
      </w:r>
      <w:r w:rsidRPr="00E84C88">
        <w:rPr>
          <w:rFonts w:ascii="GHEA Grapalat" w:hAnsi="GHEA Grapalat"/>
          <w:sz w:val="20"/>
          <w:szCs w:val="20"/>
          <w:lang w:val="es-ES"/>
        </w:rPr>
        <w:t xml:space="preserve"> </w:t>
      </w:r>
      <w:r w:rsidRPr="00E84C88">
        <w:rPr>
          <w:rFonts w:ascii="Arial" w:hAnsi="Arial" w:cs="Arial"/>
          <w:sz w:val="20"/>
          <w:szCs w:val="20"/>
        </w:rPr>
        <w:t>is</w:t>
      </w:r>
      <w:r w:rsidRPr="00E84C88">
        <w:rPr>
          <w:rFonts w:ascii="GHEA Grapalat" w:hAnsi="GHEA Grapalat"/>
          <w:sz w:val="20"/>
          <w:szCs w:val="20"/>
          <w:lang w:val="es-ES"/>
        </w:rPr>
        <w:t xml:space="preserve"> </w:t>
      </w:r>
      <w:r w:rsidRPr="00E84C88">
        <w:rPr>
          <w:rFonts w:ascii="Arial" w:hAnsi="Arial" w:cs="Arial"/>
          <w:sz w:val="20"/>
          <w:szCs w:val="20"/>
        </w:rPr>
        <w:t>hereby</w:t>
      </w:r>
      <w:r w:rsidRPr="00E84C88">
        <w:rPr>
          <w:rFonts w:ascii="GHEA Grapalat" w:hAnsi="GHEA Grapalat"/>
          <w:sz w:val="20"/>
          <w:szCs w:val="20"/>
          <w:lang w:val="es-ES"/>
        </w:rPr>
        <w:t xml:space="preserve"> </w:t>
      </w:r>
      <w:r w:rsidRPr="00E84C88">
        <w:rPr>
          <w:rFonts w:ascii="Arial" w:hAnsi="Arial" w:cs="Arial"/>
          <w:sz w:val="20"/>
          <w:szCs w:val="20"/>
        </w:rPr>
        <w:t>with a point</w:t>
      </w:r>
      <w:r w:rsidRPr="00E84C88">
        <w:rPr>
          <w:rFonts w:ascii="GHEA Grapalat" w:hAnsi="GHEA Grapalat"/>
          <w:sz w:val="20"/>
          <w:szCs w:val="20"/>
          <w:lang w:val="es-ES"/>
        </w:rPr>
        <w:t xml:space="preserve"> </w:t>
      </w:r>
      <w:r w:rsidRPr="00E84C88">
        <w:rPr>
          <w:rFonts w:ascii="Arial" w:hAnsi="Arial" w:cs="Arial"/>
          <w:sz w:val="20"/>
          <w:szCs w:val="20"/>
        </w:rPr>
        <w:t>established</w:t>
      </w:r>
      <w:r w:rsidRPr="00E84C88">
        <w:rPr>
          <w:rFonts w:ascii="GHEA Grapalat" w:hAnsi="GHEA Grapalat"/>
          <w:sz w:val="20"/>
          <w:szCs w:val="20"/>
          <w:lang w:val="es-ES"/>
        </w:rPr>
        <w:t xml:space="preserve"> </w:t>
      </w:r>
      <w:r w:rsidRPr="00E84C88">
        <w:rPr>
          <w:rFonts w:ascii="Arial" w:hAnsi="Arial" w:cs="Arial"/>
          <w:sz w:val="20"/>
          <w:szCs w:val="20"/>
        </w:rPr>
        <w:t>interconnected</w:t>
      </w:r>
      <w:r w:rsidRPr="00E84C88">
        <w:rPr>
          <w:rFonts w:ascii="GHEA Grapalat" w:hAnsi="GHEA Grapalat"/>
          <w:sz w:val="20"/>
          <w:szCs w:val="20"/>
          <w:lang w:val="es-ES"/>
        </w:rPr>
        <w:t xml:space="preserve"> </w:t>
      </w:r>
      <w:r w:rsidRPr="00E84C88">
        <w:rPr>
          <w:rFonts w:ascii="Arial" w:hAnsi="Arial" w:cs="Arial"/>
          <w:sz w:val="20"/>
          <w:szCs w:val="20"/>
        </w:rPr>
        <w:t>persons</w:t>
      </w:r>
      <w:r w:rsidRPr="00E84C88">
        <w:rPr>
          <w:rFonts w:ascii="GHEA Grapalat" w:hAnsi="GHEA Grapalat"/>
          <w:sz w:val="20"/>
          <w:szCs w:val="20"/>
          <w:lang w:val="es-ES"/>
        </w:rPr>
        <w:t xml:space="preserve"> </w:t>
      </w:r>
      <w:r w:rsidRPr="00E84C88">
        <w:rPr>
          <w:rFonts w:ascii="Arial" w:hAnsi="Arial" w:cs="Arial"/>
          <w:sz w:val="20"/>
          <w:szCs w:val="20"/>
        </w:rPr>
        <w:t xml:space="preserve">and </w:t>
      </w:r>
      <w:proofErr w:type="gramStart"/>
      <w:r w:rsidRPr="00E84C88">
        <w:rPr>
          <w:rFonts w:ascii="GHEA Grapalat" w:hAnsi="GHEA Grapalat"/>
          <w:sz w:val="20"/>
          <w:szCs w:val="20"/>
          <w:lang w:val="es-ES"/>
        </w:rPr>
        <w:t xml:space="preserve">( </w:t>
      </w:r>
      <w:r w:rsidRPr="00E84C88">
        <w:rPr>
          <w:rFonts w:ascii="Arial" w:hAnsi="Arial" w:cs="Arial"/>
          <w:sz w:val="20"/>
          <w:szCs w:val="20"/>
        </w:rPr>
        <w:t>or</w:t>
      </w:r>
      <w:proofErr w:type="gramEnd"/>
      <w:r w:rsidRPr="00E84C88">
        <w:rPr>
          <w:rFonts w:ascii="Arial" w:hAnsi="Arial" w:cs="Arial"/>
          <w:sz w:val="20"/>
          <w:szCs w:val="20"/>
        </w:rPr>
        <w:t xml:space="preserve"> </w:t>
      </w:r>
      <w:r w:rsidRPr="00E84C88">
        <w:rPr>
          <w:rFonts w:ascii="GHEA Grapalat" w:hAnsi="GHEA Grapalat"/>
          <w:sz w:val="20"/>
          <w:szCs w:val="20"/>
          <w:lang w:val="es-ES"/>
        </w:rPr>
        <w:t xml:space="preserve">) </w:t>
      </w:r>
      <w:r w:rsidRPr="00E84C88">
        <w:rPr>
          <w:rFonts w:ascii="Arial" w:hAnsi="Arial" w:cs="Arial"/>
          <w:sz w:val="20"/>
          <w:szCs w:val="20"/>
        </w:rPr>
        <w:t>the same</w:t>
      </w:r>
      <w:r w:rsidRPr="00E84C88">
        <w:rPr>
          <w:rFonts w:ascii="GHEA Grapalat" w:hAnsi="GHEA Grapalat"/>
          <w:sz w:val="20"/>
          <w:szCs w:val="20"/>
          <w:lang w:val="es-ES"/>
        </w:rPr>
        <w:t xml:space="preserve"> </w:t>
      </w:r>
      <w:r w:rsidRPr="00E84C88">
        <w:rPr>
          <w:rFonts w:ascii="Arial" w:hAnsi="Arial" w:cs="Arial"/>
          <w:sz w:val="20"/>
          <w:szCs w:val="20"/>
        </w:rPr>
        <w:t xml:space="preserve">by person </w:t>
      </w:r>
      <w:r w:rsidRPr="00E84C88">
        <w:rPr>
          <w:rFonts w:ascii="GHEA Grapalat" w:hAnsi="GHEA Grapalat"/>
          <w:sz w:val="20"/>
          <w:szCs w:val="20"/>
          <w:lang w:val="es-ES"/>
        </w:rPr>
        <w:t xml:space="preserve">( </w:t>
      </w:r>
      <w:r w:rsidRPr="00E84C88">
        <w:rPr>
          <w:rFonts w:ascii="Arial" w:hAnsi="Arial" w:cs="Arial"/>
          <w:sz w:val="20"/>
          <w:szCs w:val="20"/>
        </w:rPr>
        <w:t xml:space="preserve">s </w:t>
      </w:r>
      <w:r w:rsidRPr="00E84C88">
        <w:rPr>
          <w:rFonts w:ascii="GHEA Grapalat" w:hAnsi="GHEA Grapalat"/>
          <w:sz w:val="20"/>
          <w:szCs w:val="20"/>
          <w:lang w:val="es-ES"/>
        </w:rPr>
        <w:t xml:space="preserve">). </w:t>
      </w:r>
      <w:r w:rsidRPr="00E84C88">
        <w:rPr>
          <w:rFonts w:ascii="Arial" w:hAnsi="Arial" w:cs="Arial"/>
          <w:sz w:val="20"/>
          <w:szCs w:val="20"/>
        </w:rPr>
        <w:t>established</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more</w:t>
      </w:r>
      <w:r w:rsidRPr="00E84C88">
        <w:rPr>
          <w:rFonts w:ascii="GHEA Grapalat" w:hAnsi="GHEA Grapalat"/>
          <w:sz w:val="20"/>
          <w:szCs w:val="20"/>
          <w:lang w:val="es-ES"/>
        </w:rPr>
        <w:t xml:space="preserve"> </w:t>
      </w:r>
      <w:r w:rsidRPr="00E84C88">
        <w:rPr>
          <w:rFonts w:ascii="Arial" w:hAnsi="Arial" w:cs="Arial"/>
          <w:sz w:val="20"/>
          <w:szCs w:val="20"/>
        </w:rPr>
        <w:t>than</w:t>
      </w:r>
      <w:r w:rsidRPr="00E84C88">
        <w:rPr>
          <w:rFonts w:ascii="GHEA Grapalat" w:hAnsi="GHEA Grapalat"/>
          <w:sz w:val="20"/>
          <w:szCs w:val="20"/>
          <w:lang w:val="es-ES"/>
        </w:rPr>
        <w:t xml:space="preserve"> </w:t>
      </w:r>
      <w:r w:rsidRPr="00E84C88">
        <w:rPr>
          <w:rFonts w:ascii="Arial" w:hAnsi="Arial" w:cs="Arial"/>
          <w:sz w:val="20"/>
          <w:szCs w:val="20"/>
        </w:rPr>
        <w:t>fifty</w:t>
      </w:r>
      <w:r w:rsidRPr="00E84C88">
        <w:rPr>
          <w:rFonts w:ascii="GHEA Grapalat" w:hAnsi="GHEA Grapalat"/>
          <w:sz w:val="20"/>
          <w:szCs w:val="20"/>
          <w:lang w:val="es-ES"/>
        </w:rPr>
        <w:t xml:space="preserve"> </w:t>
      </w:r>
      <w:r w:rsidRPr="00E84C88">
        <w:rPr>
          <w:rFonts w:ascii="Arial" w:hAnsi="Arial" w:cs="Arial"/>
          <w:sz w:val="20"/>
          <w:szCs w:val="20"/>
        </w:rPr>
        <w:t>percent</w:t>
      </w:r>
      <w:r w:rsidRPr="00E84C88">
        <w:rPr>
          <w:rFonts w:ascii="GHEA Grapalat" w:hAnsi="GHEA Grapalat"/>
          <w:sz w:val="20"/>
          <w:szCs w:val="20"/>
          <w:lang w:val="es-ES"/>
        </w:rPr>
        <w:t xml:space="preserve"> </w:t>
      </w:r>
      <w:r w:rsidRPr="00E84C88">
        <w:rPr>
          <w:rFonts w:ascii="Arial" w:hAnsi="Arial" w:cs="Arial"/>
          <w:sz w:val="20"/>
          <w:szCs w:val="20"/>
        </w:rPr>
        <w:t>at the same time</w:t>
      </w:r>
      <w:r w:rsidRPr="00E84C88">
        <w:rPr>
          <w:rFonts w:ascii="GHEA Grapalat" w:hAnsi="GHEA Grapalat"/>
          <w:sz w:val="20"/>
          <w:szCs w:val="20"/>
          <w:lang w:val="es-ES"/>
        </w:rPr>
        <w:t xml:space="preserve"> </w:t>
      </w:r>
      <w:r w:rsidRPr="00E84C88">
        <w:rPr>
          <w:rFonts w:ascii="Arial" w:hAnsi="Arial" w:cs="Arial"/>
          <w:sz w:val="20"/>
          <w:szCs w:val="20"/>
        </w:rPr>
        <w:t xml:space="preserve">belonging to person </w:t>
      </w:r>
      <w:proofErr w:type="gramStart"/>
      <w:r w:rsidRPr="00E84C88">
        <w:rPr>
          <w:rFonts w:ascii="GHEA Grapalat" w:hAnsi="GHEA Grapalat"/>
          <w:sz w:val="20"/>
          <w:szCs w:val="20"/>
          <w:lang w:val="es-ES"/>
        </w:rPr>
        <w:t xml:space="preserve">( </w:t>
      </w:r>
      <w:r w:rsidRPr="00E84C88">
        <w:rPr>
          <w:rFonts w:ascii="Arial" w:hAnsi="Arial" w:cs="Arial"/>
          <w:sz w:val="20"/>
          <w:szCs w:val="20"/>
        </w:rPr>
        <w:t>s</w:t>
      </w:r>
      <w:proofErr w:type="gramEnd"/>
      <w:r w:rsidRPr="00E84C88">
        <w:rPr>
          <w:rFonts w:ascii="Arial" w:hAnsi="Arial" w:cs="Arial"/>
          <w:sz w:val="20"/>
          <w:szCs w:val="20"/>
        </w:rPr>
        <w:t xml:space="preserve"> </w:t>
      </w:r>
      <w:r w:rsidRPr="00E84C88">
        <w:rPr>
          <w:rFonts w:ascii="GHEA Grapalat" w:hAnsi="GHEA Grapalat"/>
          <w:sz w:val="20"/>
          <w:szCs w:val="20"/>
          <w:lang w:val="es-ES"/>
        </w:rPr>
        <w:t xml:space="preserve">) . </w:t>
      </w:r>
      <w:r w:rsidRPr="00E84C88">
        <w:rPr>
          <w:rFonts w:ascii="Arial" w:hAnsi="Arial" w:cs="Arial"/>
          <w:sz w:val="20"/>
          <w:szCs w:val="20"/>
        </w:rPr>
        <w:t xml:space="preserve">having a </w:t>
      </w:r>
      <w:r w:rsidRPr="00E84C88">
        <w:rPr>
          <w:rFonts w:ascii="GHEA Grapalat" w:hAnsi="GHEA Grapalat"/>
          <w:sz w:val="20"/>
          <w:szCs w:val="20"/>
          <w:lang w:val="es-ES"/>
        </w:rPr>
        <w:t xml:space="preserve">share </w:t>
      </w:r>
      <w:r w:rsidRPr="00E84C88">
        <w:rPr>
          <w:rFonts w:ascii="Arial" w:hAnsi="Arial" w:cs="Arial"/>
          <w:sz w:val="20"/>
          <w:szCs w:val="20"/>
        </w:rPr>
        <w:t xml:space="preserve">_ </w:t>
      </w:r>
      <w:r w:rsidRPr="00E84C88">
        <w:rPr>
          <w:rFonts w:ascii="GHEA Grapalat" w:hAnsi="GHEA Grapalat"/>
          <w:sz w:val="20"/>
          <w:szCs w:val="20"/>
          <w:lang w:val="es-ES"/>
        </w:rPr>
        <w:t xml:space="preserve">_ </w:t>
      </w:r>
      <w:r w:rsidRPr="00E84C88">
        <w:rPr>
          <w:rFonts w:ascii="Arial" w:hAnsi="Arial" w:cs="Arial"/>
          <w:sz w:val="20"/>
          <w:szCs w:val="20"/>
        </w:rPr>
        <w:lastRenderedPageBreak/>
        <w:t>organizations</w:t>
      </w:r>
      <w:r w:rsidRPr="00E84C88">
        <w:rPr>
          <w:rFonts w:ascii="GHEA Grapalat" w:hAnsi="GHEA Grapalat"/>
          <w:sz w:val="20"/>
          <w:szCs w:val="20"/>
          <w:lang w:val="es-ES"/>
        </w:rPr>
        <w:t xml:space="preserve"> </w:t>
      </w:r>
      <w:r w:rsidRPr="00E84C88">
        <w:rPr>
          <w:rFonts w:ascii="Arial" w:hAnsi="Arial" w:cs="Arial"/>
          <w:sz w:val="20"/>
          <w:szCs w:val="20"/>
        </w:rPr>
        <w:t>simultaneous</w:t>
      </w:r>
      <w:r w:rsidRPr="00E84C88">
        <w:rPr>
          <w:rFonts w:ascii="GHEA Grapalat" w:hAnsi="GHEA Grapalat"/>
          <w:sz w:val="20"/>
          <w:szCs w:val="20"/>
          <w:lang w:val="es-ES"/>
        </w:rPr>
        <w:t xml:space="preserve"> </w:t>
      </w:r>
      <w:r w:rsidRPr="00E84C88">
        <w:rPr>
          <w:rFonts w:ascii="Arial" w:hAnsi="Arial" w:cs="Arial"/>
          <w:sz w:val="20"/>
          <w:szCs w:val="20"/>
        </w:rPr>
        <w:t>participation</w:t>
      </w:r>
      <w:r w:rsidRPr="00E84C88">
        <w:rPr>
          <w:rFonts w:ascii="GHEA Grapalat" w:hAnsi="GHEA Grapalat"/>
          <w:sz w:val="20"/>
          <w:szCs w:val="20"/>
          <w:lang w:val="es-ES"/>
        </w:rPr>
        <w:t xml:space="preserve"> </w:t>
      </w:r>
      <w:r w:rsidRPr="00E84C88">
        <w:rPr>
          <w:rFonts w:ascii="Arial" w:hAnsi="Arial" w:cs="Arial"/>
          <w:sz w:val="20"/>
          <w:szCs w:val="20"/>
        </w:rPr>
        <w:t>hereby</w:t>
      </w:r>
      <w:r w:rsidRPr="00E84C88">
        <w:rPr>
          <w:rFonts w:ascii="GHEA Grapalat" w:hAnsi="GHEA Grapalat"/>
          <w:sz w:val="20"/>
          <w:szCs w:val="20"/>
          <w:lang w:val="es-ES"/>
        </w:rPr>
        <w:t xml:space="preserve"> </w:t>
      </w:r>
      <w:r w:rsidRPr="00E84C88">
        <w:rPr>
          <w:rFonts w:ascii="Arial" w:hAnsi="Arial" w:cs="Arial"/>
          <w:sz w:val="20"/>
          <w:szCs w:val="20"/>
        </w:rPr>
        <w:t>to the procedure</w:t>
      </w:r>
      <w:r w:rsidRPr="00E84C88">
        <w:rPr>
          <w:rFonts w:ascii="GHEA Grapalat" w:hAnsi="GHEA Grapalat"/>
          <w:sz w:val="20"/>
          <w:szCs w:val="20"/>
          <w:lang w:val="hy-AM"/>
        </w:rPr>
        <w:t xml:space="preserve"> </w:t>
      </w:r>
      <w:proofErr w:type="gramStart"/>
      <w:r w:rsidRPr="00E84C88">
        <w:rPr>
          <w:rFonts w:ascii="GHEA Grapalat" w:hAnsi="GHEA Grapalat" w:cs="Sylfaen"/>
          <w:sz w:val="20"/>
          <w:szCs w:val="20"/>
          <w:lang w:val="es-ES"/>
        </w:rPr>
        <w:t xml:space="preserve">( </w:t>
      </w:r>
      <w:r w:rsidRPr="00E84C88">
        <w:rPr>
          <w:rFonts w:ascii="Arial" w:hAnsi="Arial" w:cs="Arial"/>
          <w:sz w:val="20"/>
          <w:szCs w:val="20"/>
        </w:rPr>
        <w:t>at</w:t>
      </w:r>
      <w:proofErr w:type="gramEnd"/>
      <w:r w:rsidRPr="00E84C88">
        <w:rPr>
          <w:rFonts w:ascii="Arial" w:hAnsi="Arial" w:cs="Arial"/>
          <w:sz w:val="20"/>
          <w:szCs w:val="20"/>
        </w:rPr>
        <w:t xml:space="preserve"> the same time</w:t>
      </w:r>
      <w:r w:rsidRPr="00E84C88">
        <w:rPr>
          <w:rFonts w:ascii="GHEA Grapalat" w:hAnsi="GHEA Grapalat" w:cs="Sylfaen"/>
          <w:sz w:val="20"/>
          <w:szCs w:val="20"/>
          <w:lang w:val="es-ES"/>
        </w:rPr>
        <w:t xml:space="preserve"> </w:t>
      </w:r>
      <w:r w:rsidRPr="00E84C88">
        <w:rPr>
          <w:rFonts w:ascii="Arial" w:hAnsi="Arial" w:cs="Arial"/>
          <w:sz w:val="20"/>
          <w:szCs w:val="20"/>
        </w:rPr>
        <w:t xml:space="preserve">dose </w:t>
      </w:r>
      <w:r w:rsidRPr="00E84C88">
        <w:rPr>
          <w:rFonts w:ascii="GHEA Grapalat" w:hAnsi="GHEA Grapalat" w:cs="Sylfaen"/>
          <w:sz w:val="20"/>
          <w:szCs w:val="20"/>
          <w:lang w:val="es-ES"/>
        </w:rPr>
        <w:t xml:space="preserve">), </w:t>
      </w:r>
      <w:r w:rsidRPr="00E84C88">
        <w:rPr>
          <w:rFonts w:ascii="Arial" w:hAnsi="Arial" w:cs="Arial"/>
          <w:sz w:val="20"/>
          <w:szCs w:val="20"/>
        </w:rPr>
        <w:t>except</w:t>
      </w:r>
      <w:r w:rsidRPr="00E84C88">
        <w:rPr>
          <w:rFonts w:ascii="GHEA Grapalat" w:hAnsi="GHEA Grapalat"/>
          <w:sz w:val="20"/>
          <w:szCs w:val="20"/>
          <w:lang w:val="es-ES"/>
        </w:rPr>
        <w:t xml:space="preserve"> </w:t>
      </w:r>
      <w:r w:rsidRPr="00E84C88">
        <w:rPr>
          <w:rFonts w:ascii="Arial" w:hAnsi="Arial" w:cs="Arial"/>
          <w:sz w:val="20"/>
          <w:szCs w:val="20"/>
        </w:rPr>
        <w:t>of the state</w:t>
      </w:r>
      <w:r w:rsidRPr="00E84C88">
        <w:rPr>
          <w:rFonts w:ascii="GHEA Grapalat" w:hAnsi="GHEA Grapalat"/>
          <w:sz w:val="20"/>
          <w:szCs w:val="20"/>
          <w:lang w:val="es-ES"/>
        </w:rPr>
        <w:t xml:space="preserve"> </w:t>
      </w:r>
      <w:r w:rsidRPr="00E84C88">
        <w:rPr>
          <w:rFonts w:ascii="Arial" w:hAnsi="Arial" w:cs="Arial"/>
          <w:sz w:val="20"/>
          <w:szCs w:val="20"/>
        </w:rPr>
        <w:t>or</w:t>
      </w:r>
      <w:r w:rsidRPr="00E84C88">
        <w:rPr>
          <w:rFonts w:ascii="GHEA Grapalat" w:hAnsi="GHEA Grapalat"/>
          <w:sz w:val="20"/>
          <w:szCs w:val="20"/>
          <w:lang w:val="es-ES"/>
        </w:rPr>
        <w:t xml:space="preserve"> </w:t>
      </w:r>
      <w:r w:rsidRPr="00E84C88">
        <w:rPr>
          <w:rFonts w:ascii="Arial" w:hAnsi="Arial" w:cs="Arial"/>
          <w:sz w:val="20"/>
          <w:szCs w:val="20"/>
        </w:rPr>
        <w:t>communities</w:t>
      </w:r>
      <w:r w:rsidRPr="00E84C88">
        <w:rPr>
          <w:rFonts w:ascii="GHEA Grapalat" w:hAnsi="GHEA Grapalat"/>
          <w:sz w:val="20"/>
          <w:szCs w:val="20"/>
          <w:lang w:val="es-ES"/>
        </w:rPr>
        <w:t xml:space="preserve"> </w:t>
      </w:r>
      <w:r w:rsidRPr="00E84C88">
        <w:rPr>
          <w:rFonts w:ascii="Arial" w:hAnsi="Arial" w:cs="Arial"/>
          <w:sz w:val="20"/>
          <w:szCs w:val="20"/>
        </w:rPr>
        <w:t>from</w:t>
      </w:r>
      <w:r w:rsidRPr="00E84C88">
        <w:rPr>
          <w:rFonts w:ascii="GHEA Grapalat" w:hAnsi="GHEA Grapalat"/>
          <w:sz w:val="20"/>
          <w:szCs w:val="20"/>
          <w:lang w:val="es-ES"/>
        </w:rPr>
        <w:t xml:space="preserve"> </w:t>
      </w:r>
      <w:r w:rsidRPr="00E84C88">
        <w:rPr>
          <w:rFonts w:ascii="Arial" w:hAnsi="Arial" w:cs="Arial"/>
          <w:sz w:val="20"/>
          <w:szCs w:val="20"/>
        </w:rPr>
        <w:t>established</w:t>
      </w:r>
      <w:r w:rsidRPr="00E84C88">
        <w:rPr>
          <w:rFonts w:ascii="GHEA Grapalat" w:hAnsi="GHEA Grapalat"/>
          <w:sz w:val="20"/>
          <w:szCs w:val="20"/>
          <w:lang w:val="es-ES"/>
        </w:rPr>
        <w:t xml:space="preserve"> </w:t>
      </w:r>
      <w:r w:rsidRPr="00E84C88">
        <w:rPr>
          <w:rFonts w:ascii="Arial" w:hAnsi="Arial" w:cs="Arial"/>
          <w:sz w:val="20"/>
          <w:szCs w:val="20"/>
        </w:rPr>
        <w:t>organizations</w:t>
      </w:r>
      <w:r w:rsidRPr="00E84C88">
        <w:rPr>
          <w:rFonts w:ascii="GHEA Grapalat" w:hAnsi="GHEA Grapalat" w:cs="Sylfaen"/>
          <w:sz w:val="20"/>
          <w:szCs w:val="20"/>
          <w:lang w:val="es-ES"/>
        </w:rPr>
        <w:t xml:space="preserve"> </w:t>
      </w:r>
      <w:r w:rsidRPr="00E84C88">
        <w:rPr>
          <w:rFonts w:ascii="Arial" w:hAnsi="Arial" w:cs="Arial"/>
          <w:sz w:val="20"/>
          <w:szCs w:val="20"/>
        </w:rPr>
        <w:t xml:space="preserve">and </w:t>
      </w:r>
      <w:r w:rsidRPr="00E84C88">
        <w:rPr>
          <w:rFonts w:ascii="GHEA Grapalat" w:hAnsi="GHEA Grapalat" w:cs="Sylfaen"/>
          <w:sz w:val="20"/>
          <w:szCs w:val="20"/>
          <w:lang w:val="es-ES"/>
        </w:rPr>
        <w:t xml:space="preserve">( </w:t>
      </w:r>
      <w:r w:rsidRPr="00E84C88">
        <w:rPr>
          <w:rFonts w:ascii="Arial" w:hAnsi="Arial" w:cs="Arial"/>
          <w:sz w:val="20"/>
          <w:szCs w:val="20"/>
        </w:rPr>
        <w:t xml:space="preserve">or </w:t>
      </w:r>
      <w:r w:rsidRPr="00E84C88">
        <w:rPr>
          <w:rFonts w:ascii="GHEA Grapalat" w:hAnsi="GHEA Grapalat" w:cs="Sylfaen"/>
          <w:sz w:val="20"/>
          <w:szCs w:val="20"/>
          <w:lang w:val="es-ES"/>
        </w:rPr>
        <w:t xml:space="preserve">) </w:t>
      </w:r>
      <w:r w:rsidRPr="00E84C88">
        <w:rPr>
          <w:rFonts w:ascii="Arial" w:hAnsi="Arial" w:cs="Arial"/>
          <w:sz w:val="20"/>
        </w:rPr>
        <w:t>jointly</w:t>
      </w:r>
      <w:r w:rsidRPr="00E84C88">
        <w:rPr>
          <w:rFonts w:ascii="GHEA Grapalat" w:hAnsi="GHEA Grapalat" w:cs="Times Armenian"/>
          <w:sz w:val="20"/>
          <w:lang w:val="af-ZA"/>
        </w:rPr>
        <w:t xml:space="preserve"> </w:t>
      </w:r>
      <w:r w:rsidRPr="00E84C88">
        <w:rPr>
          <w:rFonts w:ascii="Arial" w:hAnsi="Arial" w:cs="Arial"/>
          <w:sz w:val="20"/>
        </w:rPr>
        <w:t>activity</w:t>
      </w:r>
      <w:r w:rsidRPr="00E84C88">
        <w:rPr>
          <w:rFonts w:ascii="GHEA Grapalat" w:hAnsi="GHEA Grapalat" w:cs="Times Armenian"/>
          <w:sz w:val="20"/>
          <w:lang w:val="af-ZA"/>
        </w:rPr>
        <w:t xml:space="preserve"> </w:t>
      </w:r>
      <w:r w:rsidRPr="00E84C88">
        <w:rPr>
          <w:rFonts w:ascii="Arial" w:hAnsi="Arial" w:cs="Arial"/>
          <w:sz w:val="20"/>
        </w:rPr>
        <w:t>in order</w:t>
      </w:r>
      <w:r w:rsidRPr="00E84C88">
        <w:rPr>
          <w:rFonts w:ascii="GHEA Grapalat" w:hAnsi="GHEA Grapalat" w:cs="Sylfaen"/>
          <w:sz w:val="20"/>
          <w:lang w:val="af-ZA"/>
        </w:rPr>
        <w:t xml:space="preserve"> </w:t>
      </w:r>
      <w:r w:rsidRPr="00E84C88">
        <w:rPr>
          <w:rFonts w:ascii="GHEA Grapalat" w:hAnsi="GHEA Grapalat" w:cs="Times Armenian"/>
          <w:sz w:val="20"/>
          <w:lang w:val="af-ZA"/>
        </w:rPr>
        <w:t xml:space="preserve">( </w:t>
      </w:r>
      <w:r w:rsidRPr="00E84C88">
        <w:rPr>
          <w:rFonts w:ascii="Arial" w:hAnsi="Arial" w:cs="Arial"/>
          <w:sz w:val="20"/>
        </w:rPr>
        <w:t xml:space="preserve">consortium </w:t>
      </w:r>
      <w:r w:rsidRPr="00E84C88">
        <w:rPr>
          <w:rFonts w:ascii="GHEA Grapalat" w:hAnsi="GHEA Grapalat" w:cs="Times Armenian"/>
          <w:sz w:val="20"/>
          <w:lang w:val="af-ZA"/>
        </w:rPr>
        <w:t xml:space="preserve">) </w:t>
      </w:r>
      <w:r w:rsidRPr="00E84C88">
        <w:rPr>
          <w:rFonts w:ascii="Arial" w:hAnsi="Arial" w:cs="Arial"/>
          <w:sz w:val="20"/>
        </w:rPr>
        <w:t>purchases</w:t>
      </w:r>
      <w:r w:rsidRPr="00E84C88">
        <w:rPr>
          <w:rFonts w:ascii="GHEA Grapalat" w:hAnsi="GHEA Grapalat" w:cs="Times Armenian"/>
          <w:sz w:val="20"/>
          <w:lang w:val="af-ZA"/>
        </w:rPr>
        <w:t xml:space="preserve"> </w:t>
      </w:r>
      <w:r w:rsidRPr="00E84C88">
        <w:rPr>
          <w:rFonts w:ascii="Arial" w:hAnsi="Arial" w:cs="Arial"/>
          <w:sz w:val="20"/>
        </w:rPr>
        <w:t>to the process</w:t>
      </w:r>
      <w:r w:rsidRPr="00E84C88">
        <w:rPr>
          <w:rFonts w:ascii="GHEA Grapalat" w:hAnsi="GHEA Grapalat" w:cs="Sylfaen"/>
          <w:sz w:val="20"/>
          <w:lang w:val="es-ES"/>
        </w:rPr>
        <w:t xml:space="preserve"> </w:t>
      </w:r>
      <w:r w:rsidRPr="00E84C88">
        <w:rPr>
          <w:rFonts w:ascii="Arial" w:hAnsi="Arial" w:cs="Arial"/>
          <w:sz w:val="20"/>
          <w:szCs w:val="20"/>
        </w:rPr>
        <w:t>participation</w:t>
      </w:r>
      <w:r w:rsidRPr="00E84C88">
        <w:rPr>
          <w:rFonts w:ascii="GHEA Grapalat" w:hAnsi="GHEA Grapalat" w:cs="Sylfaen"/>
          <w:sz w:val="20"/>
          <w:szCs w:val="20"/>
          <w:lang w:val="es-ES"/>
        </w:rPr>
        <w:t xml:space="preserve"> </w:t>
      </w:r>
      <w:r w:rsidRPr="00E84C88">
        <w:rPr>
          <w:rFonts w:ascii="Arial" w:hAnsi="Arial" w:cs="Arial"/>
          <w:sz w:val="20"/>
          <w:szCs w:val="20"/>
        </w:rPr>
        <w:t xml:space="preserve">of cases </w:t>
      </w:r>
      <w:r w:rsidRPr="00E84C88">
        <w:rPr>
          <w:rFonts w:ascii="GHEA Grapalat" w:hAnsi="GHEA Grapalat" w:cs="Sylfaen"/>
          <w:sz w:val="20"/>
          <w:szCs w:val="20"/>
          <w:lang w:val="es-ES"/>
        </w:rPr>
        <w:t>.</w:t>
      </w:r>
    </w:p>
    <w:p w14:paraId="34D03F7A"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GHEA Grapalat" w:hAnsi="GHEA Grapalat"/>
          <w:sz w:val="20"/>
          <w:szCs w:val="20"/>
          <w:lang w:val="es-ES"/>
        </w:rPr>
        <w:t xml:space="preserve">119th </w:t>
      </w:r>
      <w:r w:rsidRPr="00E84C88">
        <w:rPr>
          <w:rFonts w:ascii="Arial" w:hAnsi="Arial" w:cs="Arial"/>
          <w:sz w:val="20"/>
          <w:szCs w:val="20"/>
        </w:rPr>
        <w:t>of the order</w:t>
      </w:r>
      <w:r w:rsidRPr="00E84C88">
        <w:rPr>
          <w:rFonts w:ascii="GHEA Grapalat" w:hAnsi="GHEA Grapalat"/>
          <w:sz w:val="20"/>
          <w:szCs w:val="20"/>
          <w:lang w:val="es-ES"/>
        </w:rPr>
        <w:t xml:space="preserve"> </w:t>
      </w:r>
      <w:r w:rsidRPr="00E84C88">
        <w:rPr>
          <w:rFonts w:ascii="Arial" w:hAnsi="Arial" w:cs="Arial"/>
          <w:sz w:val="20"/>
          <w:szCs w:val="20"/>
        </w:rPr>
        <w:t>point</w:t>
      </w:r>
      <w:r w:rsidRPr="00E84C88">
        <w:rPr>
          <w:rFonts w:ascii="GHEA Grapalat" w:hAnsi="GHEA Grapalat"/>
          <w:sz w:val="20"/>
          <w:szCs w:val="20"/>
          <w:lang w:val="es-ES"/>
        </w:rPr>
        <w:t xml:space="preserve"> </w:t>
      </w:r>
      <w:proofErr w:type="gramStart"/>
      <w:r w:rsidRPr="00E84C88">
        <w:rPr>
          <w:rFonts w:ascii="Arial" w:hAnsi="Arial" w:cs="Arial"/>
          <w:sz w:val="20"/>
          <w:szCs w:val="20"/>
          <w:lang w:val="hy-AM"/>
        </w:rPr>
        <w:t xml:space="preserve">meaning </w:t>
      </w:r>
      <w:r w:rsidRPr="00E84C88">
        <w:rPr>
          <w:rFonts w:ascii="GHEA Grapalat" w:hAnsi="GHEA Grapalat"/>
          <w:sz w:val="20"/>
          <w:szCs w:val="20"/>
          <w:lang w:val="hy-AM"/>
        </w:rPr>
        <w:t>:</w:t>
      </w:r>
      <w:proofErr w:type="gramEnd"/>
    </w:p>
    <w:p w14:paraId="341FF354"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GHEA Grapalat" w:hAnsi="GHEA Grapalat"/>
          <w:sz w:val="20"/>
          <w:szCs w:val="20"/>
          <w:lang w:val="hy-AM"/>
        </w:rPr>
        <w:t xml:space="preserve">1) </w:t>
      </w:r>
      <w:r w:rsidRPr="00E84C88">
        <w:rPr>
          <w:rFonts w:ascii="Arial" w:hAnsi="Arial" w:cs="Arial"/>
          <w:sz w:val="20"/>
          <w:szCs w:val="20"/>
          <w:lang w:val="hy-AM"/>
        </w:rPr>
        <w:t>physical</w:t>
      </w:r>
      <w:r w:rsidRPr="00E84C88">
        <w:rPr>
          <w:rFonts w:ascii="GHEA Grapalat" w:hAnsi="GHEA Grapalat"/>
          <w:sz w:val="20"/>
          <w:szCs w:val="20"/>
          <w:lang w:val="hy-AM"/>
        </w:rPr>
        <w:t xml:space="preserve"> </w:t>
      </w:r>
      <w:r w:rsidRPr="00E84C88">
        <w:rPr>
          <w:rFonts w:ascii="Arial" w:hAnsi="Arial" w:cs="Arial"/>
          <w:sz w:val="20"/>
          <w:szCs w:val="20"/>
          <w:lang w:val="hy-AM"/>
        </w:rPr>
        <w:t>persons</w:t>
      </w:r>
      <w:r w:rsidRPr="00E84C88">
        <w:rPr>
          <w:rFonts w:ascii="GHEA Grapalat" w:hAnsi="GHEA Grapalat" w:cs="GHEA Grapalat"/>
          <w:sz w:val="20"/>
          <w:szCs w:val="20"/>
          <w:lang w:val="hy-AM"/>
        </w:rPr>
        <w:t xml:space="preserve"> </w:t>
      </w:r>
      <w:r w:rsidRPr="00E84C88">
        <w:rPr>
          <w:rFonts w:ascii="Arial" w:hAnsi="Arial" w:cs="Arial"/>
          <w:sz w:val="20"/>
          <w:szCs w:val="20"/>
          <w:lang w:val="hy-AM"/>
        </w:rPr>
        <w:t>considered</w:t>
      </w:r>
      <w:r w:rsidRPr="00E84C88">
        <w:rPr>
          <w:rFonts w:ascii="GHEA Grapalat" w:hAnsi="GHEA Grapalat" w:cs="GHEA Grapalat"/>
          <w:sz w:val="20"/>
          <w:szCs w:val="20"/>
          <w:lang w:val="hy-AM"/>
        </w:rPr>
        <w:t xml:space="preserve"> </w:t>
      </w:r>
      <w:r w:rsidRPr="00E84C88">
        <w:rPr>
          <w:rFonts w:ascii="Arial" w:hAnsi="Arial" w:cs="Arial"/>
          <w:sz w:val="20"/>
          <w:szCs w:val="20"/>
          <w:lang w:val="hy-AM"/>
        </w:rPr>
        <w:t>are</w:t>
      </w:r>
      <w:r w:rsidRPr="00E84C88">
        <w:rPr>
          <w:rFonts w:ascii="GHEA Grapalat" w:hAnsi="GHEA Grapalat" w:cs="GHEA Grapalat"/>
          <w:sz w:val="20"/>
          <w:szCs w:val="20"/>
          <w:lang w:val="hy-AM"/>
        </w:rPr>
        <w:t xml:space="preserve"> </w:t>
      </w:r>
      <w:r w:rsidRPr="00E84C88">
        <w:rPr>
          <w:rFonts w:ascii="Arial" w:hAnsi="Arial" w:cs="Arial"/>
          <w:sz w:val="20"/>
          <w:szCs w:val="20"/>
          <w:lang w:val="hy-AM"/>
        </w:rPr>
        <w:t xml:space="preserve">correlated </w:t>
      </w:r>
      <w:r w:rsidRPr="00E84C88">
        <w:rPr>
          <w:rFonts w:ascii="GHEA Grapalat" w:hAnsi="GHEA Grapalat" w:cs="GHEA Grapalat"/>
          <w:sz w:val="20"/>
          <w:szCs w:val="20"/>
          <w:lang w:val="hy-AM"/>
        </w:rPr>
        <w:t xml:space="preserve">if </w:t>
      </w:r>
      <w:r w:rsidRPr="00E84C88">
        <w:rPr>
          <w:rFonts w:ascii="Arial" w:hAnsi="Arial" w:cs="Arial"/>
          <w:sz w:val="20"/>
          <w:szCs w:val="20"/>
          <w:lang w:val="hy-AM"/>
        </w:rPr>
        <w:t>_</w:t>
      </w:r>
      <w:r w:rsidRPr="00E84C88">
        <w:rPr>
          <w:rFonts w:ascii="GHEA Grapalat" w:hAnsi="GHEA Grapalat"/>
          <w:sz w:val="20"/>
          <w:szCs w:val="20"/>
          <w:lang w:val="hy-AM"/>
        </w:rPr>
        <w:t xml:space="preserve"> </w:t>
      </w:r>
      <w:r w:rsidRPr="00E84C88">
        <w:rPr>
          <w:rFonts w:ascii="Arial" w:hAnsi="Arial" w:cs="Arial"/>
          <w:sz w:val="20"/>
          <w:szCs w:val="20"/>
          <w:lang w:val="hy-AM"/>
        </w:rPr>
        <w:t>they</w:t>
      </w:r>
      <w:r w:rsidRPr="00E84C88">
        <w:rPr>
          <w:rFonts w:ascii="GHEA Grapalat" w:hAnsi="GHEA Grapalat"/>
          <w:sz w:val="20"/>
          <w:szCs w:val="20"/>
          <w:lang w:val="hy-AM"/>
        </w:rPr>
        <w:t xml:space="preserve"> </w:t>
      </w:r>
      <w:r w:rsidRPr="00E84C88">
        <w:rPr>
          <w:rFonts w:ascii="Arial" w:hAnsi="Arial" w:cs="Arial"/>
          <w:sz w:val="20"/>
          <w:szCs w:val="20"/>
          <w:lang w:val="hy-AM"/>
        </w:rPr>
        <w:t>at the same time</w:t>
      </w:r>
      <w:r w:rsidRPr="00E84C88">
        <w:rPr>
          <w:rFonts w:ascii="GHEA Grapalat" w:hAnsi="GHEA Grapalat"/>
          <w:sz w:val="20"/>
          <w:szCs w:val="20"/>
          <w:lang w:val="hy-AM"/>
        </w:rPr>
        <w:t xml:space="preserve"> </w:t>
      </w:r>
      <w:r w:rsidRPr="00E84C88">
        <w:rPr>
          <w:rFonts w:ascii="Arial" w:hAnsi="Arial" w:cs="Arial"/>
          <w:sz w:val="20"/>
          <w:szCs w:val="20"/>
          <w:lang w:val="hy-AM"/>
        </w:rPr>
        <w:t>family</w:t>
      </w:r>
      <w:r w:rsidRPr="00E84C88">
        <w:rPr>
          <w:rFonts w:ascii="GHEA Grapalat" w:hAnsi="GHEA Grapalat"/>
          <w:sz w:val="20"/>
          <w:szCs w:val="20"/>
          <w:lang w:val="hy-AM"/>
        </w:rPr>
        <w:t xml:space="preserve"> </w:t>
      </w:r>
      <w:r w:rsidRPr="00E84C88">
        <w:rPr>
          <w:rFonts w:ascii="Arial" w:hAnsi="Arial" w:cs="Arial"/>
          <w:sz w:val="20"/>
          <w:szCs w:val="20"/>
          <w:lang w:val="hy-AM"/>
        </w:rPr>
        <w:t>member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are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driving</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general</w:t>
      </w:r>
      <w:r w:rsidRPr="00E84C88">
        <w:rPr>
          <w:rFonts w:ascii="GHEA Grapalat" w:hAnsi="GHEA Grapalat"/>
          <w:sz w:val="20"/>
          <w:szCs w:val="20"/>
          <w:lang w:val="hy-AM"/>
        </w:rPr>
        <w:t xml:space="preserve"> </w:t>
      </w:r>
      <w:r w:rsidRPr="00E84C88">
        <w:rPr>
          <w:rFonts w:ascii="Arial" w:hAnsi="Arial" w:cs="Arial"/>
          <w:sz w:val="20"/>
          <w:szCs w:val="20"/>
          <w:lang w:val="hy-AM"/>
        </w:rPr>
        <w:t xml:space="preserve">economy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together</w:t>
      </w:r>
      <w:r w:rsidRPr="00E84C88">
        <w:rPr>
          <w:rFonts w:ascii="GHEA Grapalat" w:hAnsi="GHEA Grapalat"/>
          <w:sz w:val="20"/>
          <w:szCs w:val="20"/>
          <w:lang w:val="hy-AM"/>
        </w:rPr>
        <w:t xml:space="preserve"> </w:t>
      </w:r>
      <w:r w:rsidRPr="00E84C88">
        <w:rPr>
          <w:rFonts w:ascii="Arial" w:hAnsi="Arial" w:cs="Arial"/>
          <w:sz w:val="20"/>
          <w:szCs w:val="20"/>
          <w:lang w:val="hy-AM"/>
        </w:rPr>
        <w:t>entrepreneurial</w:t>
      </w:r>
      <w:r w:rsidRPr="00E84C88">
        <w:rPr>
          <w:rFonts w:ascii="GHEA Grapalat" w:hAnsi="GHEA Grapalat"/>
          <w:sz w:val="20"/>
          <w:szCs w:val="20"/>
          <w:lang w:val="hy-AM"/>
        </w:rPr>
        <w:t xml:space="preserve"> </w:t>
      </w:r>
      <w:r w:rsidRPr="00E84C88">
        <w:rPr>
          <w:rFonts w:ascii="Arial" w:hAnsi="Arial" w:cs="Arial"/>
          <w:sz w:val="20"/>
          <w:szCs w:val="20"/>
          <w:lang w:val="hy-AM"/>
        </w:rPr>
        <w:t xml:space="preserve">activity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act</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 xml:space="preserve">agreed based </w:t>
      </w:r>
      <w:r w:rsidRPr="00E84C88">
        <w:rPr>
          <w:rFonts w:ascii="GHEA Grapalat" w:hAnsi="GHEA Grapalat"/>
          <w:sz w:val="20"/>
          <w:szCs w:val="20"/>
          <w:lang w:val="hy-AM"/>
        </w:rPr>
        <w:t xml:space="preserve">on </w:t>
      </w:r>
      <w:r w:rsidRPr="00E84C88">
        <w:rPr>
          <w:rFonts w:ascii="Arial" w:hAnsi="Arial" w:cs="Arial"/>
          <w:sz w:val="20"/>
          <w:szCs w:val="20"/>
          <w:lang w:val="hy-AM"/>
        </w:rPr>
        <w:t>general</w:t>
      </w:r>
      <w:r w:rsidRPr="00E84C88">
        <w:rPr>
          <w:rFonts w:ascii="GHEA Grapalat" w:hAnsi="GHEA Grapalat"/>
          <w:sz w:val="20"/>
          <w:szCs w:val="20"/>
          <w:lang w:val="hy-AM"/>
        </w:rPr>
        <w:t xml:space="preserve"> </w:t>
      </w:r>
      <w:r w:rsidRPr="00E84C88">
        <w:rPr>
          <w:rFonts w:ascii="Arial" w:hAnsi="Arial" w:cs="Arial"/>
          <w:sz w:val="20"/>
          <w:szCs w:val="20"/>
          <w:lang w:val="hy-AM"/>
        </w:rPr>
        <w:t>economic</w:t>
      </w:r>
      <w:r w:rsidRPr="00E84C88">
        <w:rPr>
          <w:rFonts w:ascii="GHEA Grapalat" w:hAnsi="GHEA Grapalat"/>
          <w:sz w:val="20"/>
          <w:szCs w:val="20"/>
          <w:lang w:val="hy-AM"/>
        </w:rPr>
        <w:t xml:space="preserve"> </w:t>
      </w:r>
      <w:r w:rsidRPr="00E84C88">
        <w:rPr>
          <w:rFonts w:ascii="Arial" w:hAnsi="Arial" w:cs="Arial"/>
          <w:sz w:val="20"/>
          <w:szCs w:val="20"/>
          <w:lang w:val="hy-AM"/>
        </w:rPr>
        <w:t xml:space="preserve">interests </w:t>
      </w:r>
      <w:r w:rsidRPr="00E84C88">
        <w:rPr>
          <w:rFonts w:ascii="GHEA Grapalat" w:hAnsi="GHEA Grapalat"/>
          <w:sz w:val="20"/>
          <w:szCs w:val="20"/>
          <w:lang w:val="hy-AM"/>
        </w:rPr>
        <w:t>,</w:t>
      </w:r>
    </w:p>
    <w:p w14:paraId="48C6A659"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GHEA Grapalat" w:hAnsi="GHEA Grapalat"/>
          <w:sz w:val="20"/>
          <w:szCs w:val="20"/>
          <w:lang w:val="hy-AM"/>
        </w:rPr>
        <w:t xml:space="preserve">2) </w:t>
      </w:r>
      <w:r w:rsidRPr="00E84C88">
        <w:rPr>
          <w:rFonts w:ascii="Arial" w:hAnsi="Arial" w:cs="Arial"/>
          <w:sz w:val="20"/>
          <w:szCs w:val="20"/>
          <w:lang w:val="hy-AM"/>
        </w:rPr>
        <w:t>physical</w:t>
      </w:r>
      <w:r w:rsidRPr="00E84C88">
        <w:rPr>
          <w:rFonts w:ascii="GHEA Grapalat" w:hAnsi="GHEA Grapalat"/>
          <w:sz w:val="20"/>
          <w:szCs w:val="20"/>
          <w:lang w:val="hy-AM"/>
        </w:rPr>
        <w:t xml:space="preserve"> </w:t>
      </w:r>
      <w:r w:rsidRPr="00E84C88">
        <w:rPr>
          <w:rFonts w:ascii="Arial" w:hAnsi="Arial" w:cs="Arial"/>
          <w:sz w:val="20"/>
          <w:szCs w:val="20"/>
          <w:lang w:val="hy-AM"/>
        </w:rPr>
        <w:t>and:</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persons</w:t>
      </w:r>
      <w:r w:rsidRPr="00E84C88">
        <w:rPr>
          <w:rFonts w:ascii="GHEA Grapalat" w:hAnsi="GHEA Grapalat"/>
          <w:sz w:val="20"/>
          <w:szCs w:val="20"/>
          <w:lang w:val="hy-AM"/>
        </w:rPr>
        <w:t xml:space="preserve"> </w:t>
      </w:r>
      <w:r w:rsidRPr="00E84C88">
        <w:rPr>
          <w:rFonts w:ascii="Arial" w:hAnsi="Arial" w:cs="Arial"/>
          <w:sz w:val="20"/>
          <w:szCs w:val="20"/>
          <w:lang w:val="hy-AM"/>
        </w:rPr>
        <w:t>considered</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 xml:space="preserve">correlated </w:t>
      </w:r>
      <w:r w:rsidRPr="00E84C88">
        <w:rPr>
          <w:rFonts w:ascii="GHEA Grapalat" w:hAnsi="GHEA Grapalat"/>
          <w:sz w:val="20"/>
          <w:szCs w:val="20"/>
          <w:lang w:val="hy-AM"/>
        </w:rPr>
        <w:t xml:space="preserve">if </w:t>
      </w:r>
      <w:r w:rsidRPr="00E84C88">
        <w:rPr>
          <w:rFonts w:ascii="Arial" w:hAnsi="Arial" w:cs="Arial"/>
          <w:sz w:val="20"/>
          <w:szCs w:val="20"/>
          <w:lang w:val="hy-AM"/>
        </w:rPr>
        <w:t>_</w:t>
      </w:r>
      <w:r w:rsidRPr="00E84C88">
        <w:rPr>
          <w:rFonts w:ascii="GHEA Grapalat" w:hAnsi="GHEA Grapalat"/>
          <w:sz w:val="20"/>
          <w:szCs w:val="20"/>
          <w:lang w:val="hy-AM"/>
        </w:rPr>
        <w:t xml:space="preserve"> </w:t>
      </w:r>
      <w:r w:rsidRPr="00E84C88">
        <w:rPr>
          <w:rFonts w:ascii="Arial" w:hAnsi="Arial" w:cs="Arial"/>
          <w:sz w:val="20"/>
          <w:szCs w:val="20"/>
          <w:lang w:val="hy-AM"/>
        </w:rPr>
        <w:t>they</w:t>
      </w:r>
      <w:r w:rsidRPr="00E84C88">
        <w:rPr>
          <w:rFonts w:ascii="GHEA Grapalat" w:hAnsi="GHEA Grapalat"/>
          <w:sz w:val="20"/>
          <w:szCs w:val="20"/>
          <w:lang w:val="hy-AM"/>
        </w:rPr>
        <w:t xml:space="preserve"> </w:t>
      </w:r>
      <w:r w:rsidRPr="00E84C88">
        <w:rPr>
          <w:rFonts w:ascii="Arial" w:hAnsi="Arial" w:cs="Arial"/>
          <w:sz w:val="20"/>
          <w:szCs w:val="20"/>
          <w:lang w:val="hy-AM"/>
        </w:rPr>
        <w:t>act</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agreed,</w:t>
      </w:r>
      <w:r w:rsidRPr="00E84C88">
        <w:rPr>
          <w:rFonts w:ascii="GHEA Grapalat" w:hAnsi="GHEA Grapalat"/>
          <w:sz w:val="20"/>
          <w:szCs w:val="20"/>
          <w:lang w:val="hy-AM"/>
        </w:rPr>
        <w:t xml:space="preserve"> </w:t>
      </w:r>
      <w:r w:rsidRPr="00E84C88">
        <w:rPr>
          <w:rFonts w:ascii="Arial" w:hAnsi="Arial" w:cs="Arial"/>
          <w:sz w:val="20"/>
          <w:szCs w:val="20"/>
          <w:lang w:val="hy-AM"/>
        </w:rPr>
        <w:t>based on</w:t>
      </w:r>
      <w:r w:rsidRPr="00E84C88">
        <w:rPr>
          <w:rFonts w:ascii="GHEA Grapalat" w:hAnsi="GHEA Grapalat"/>
          <w:sz w:val="20"/>
          <w:szCs w:val="20"/>
          <w:lang w:val="hy-AM"/>
        </w:rPr>
        <w:t xml:space="preserve"> </w:t>
      </w:r>
      <w:r w:rsidRPr="00E84C88">
        <w:rPr>
          <w:rFonts w:ascii="Arial" w:hAnsi="Arial" w:cs="Arial"/>
          <w:sz w:val="20"/>
          <w:szCs w:val="20"/>
          <w:lang w:val="hy-AM"/>
        </w:rPr>
        <w:t>general</w:t>
      </w:r>
      <w:r w:rsidRPr="00E84C88">
        <w:rPr>
          <w:rFonts w:ascii="GHEA Grapalat" w:hAnsi="GHEA Grapalat"/>
          <w:sz w:val="20"/>
          <w:szCs w:val="20"/>
          <w:lang w:val="hy-AM"/>
        </w:rPr>
        <w:t xml:space="preserve"> </w:t>
      </w:r>
      <w:r w:rsidRPr="00E84C88">
        <w:rPr>
          <w:rFonts w:ascii="Arial" w:hAnsi="Arial" w:cs="Arial"/>
          <w:sz w:val="20"/>
          <w:szCs w:val="20"/>
          <w:lang w:val="hy-AM"/>
        </w:rPr>
        <w:t>economic</w:t>
      </w:r>
      <w:r w:rsidRPr="00E84C88">
        <w:rPr>
          <w:rFonts w:ascii="GHEA Grapalat" w:hAnsi="GHEA Grapalat"/>
          <w:sz w:val="20"/>
          <w:szCs w:val="20"/>
          <w:lang w:val="hy-AM"/>
        </w:rPr>
        <w:t xml:space="preserve"> </w:t>
      </w:r>
      <w:r w:rsidRPr="00E84C88">
        <w:rPr>
          <w:rFonts w:ascii="Arial" w:hAnsi="Arial" w:cs="Arial"/>
          <w:sz w:val="20"/>
          <w:szCs w:val="20"/>
          <w:lang w:val="hy-AM"/>
        </w:rPr>
        <w:t xml:space="preserve">interests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if</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physical</w:t>
      </w:r>
      <w:r w:rsidRPr="00E84C88">
        <w:rPr>
          <w:rFonts w:ascii="GHEA Grapalat" w:hAnsi="GHEA Grapalat"/>
          <w:sz w:val="20"/>
          <w:szCs w:val="20"/>
          <w:lang w:val="hy-AM"/>
        </w:rPr>
        <w:t xml:space="preserve"> </w:t>
      </w:r>
      <w:r w:rsidRPr="00E84C88">
        <w:rPr>
          <w:rFonts w:ascii="Arial" w:hAnsi="Arial" w:cs="Arial"/>
          <w:sz w:val="20"/>
          <w:szCs w:val="20"/>
          <w:lang w:val="hy-AM"/>
        </w:rPr>
        <w:t>the person</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his</w:t>
      </w:r>
      <w:r w:rsidRPr="00E84C88">
        <w:rPr>
          <w:rFonts w:ascii="GHEA Grapalat" w:hAnsi="GHEA Grapalat"/>
          <w:sz w:val="20"/>
          <w:szCs w:val="20"/>
          <w:lang w:val="hy-AM"/>
        </w:rPr>
        <w:t xml:space="preserve"> </w:t>
      </w:r>
      <w:r w:rsidRPr="00E84C88">
        <w:rPr>
          <w:rFonts w:ascii="Arial" w:hAnsi="Arial" w:cs="Arial"/>
          <w:sz w:val="20"/>
          <w:szCs w:val="20"/>
          <w:lang w:val="hy-AM"/>
        </w:rPr>
        <w:t>family</w:t>
      </w:r>
      <w:r w:rsidRPr="00E84C88">
        <w:rPr>
          <w:rFonts w:ascii="GHEA Grapalat" w:hAnsi="GHEA Grapalat"/>
          <w:sz w:val="20"/>
          <w:szCs w:val="20"/>
          <w:lang w:val="hy-AM"/>
        </w:rPr>
        <w:t xml:space="preserve"> </w:t>
      </w:r>
      <w:r w:rsidRPr="00E84C88">
        <w:rPr>
          <w:rFonts w:ascii="Arial" w:hAnsi="Arial" w:cs="Arial"/>
          <w:sz w:val="20"/>
          <w:szCs w:val="20"/>
          <w:lang w:val="hy-AM"/>
        </w:rPr>
        <w:t>member</w:t>
      </w:r>
      <w:r w:rsidRPr="00E84C88">
        <w:rPr>
          <w:rFonts w:ascii="GHEA Grapalat" w:hAnsi="GHEA Grapalat"/>
          <w:sz w:val="20"/>
          <w:szCs w:val="20"/>
          <w:lang w:val="hy-AM"/>
        </w:rPr>
        <w:t xml:space="preserve"> </w:t>
      </w:r>
      <w:r w:rsidRPr="00E84C88">
        <w:rPr>
          <w:rFonts w:ascii="Arial" w:hAnsi="Arial" w:cs="Arial"/>
          <w:sz w:val="20"/>
          <w:szCs w:val="20"/>
          <w:lang w:val="hy-AM"/>
        </w:rPr>
        <w:t>is</w:t>
      </w:r>
      <w:r w:rsidRPr="00E84C88">
        <w:rPr>
          <w:rFonts w:ascii="GHEA Grapalat" w:hAnsi="GHEA Grapalat"/>
          <w:sz w:val="20"/>
          <w:szCs w:val="20"/>
          <w:lang w:val="hy-AM"/>
        </w:rPr>
        <w:t xml:space="preserve"> </w:t>
      </w:r>
      <w:r w:rsidRPr="00E84C88">
        <w:rPr>
          <w:rFonts w:ascii="Arial" w:hAnsi="Arial" w:cs="Arial"/>
          <w:sz w:val="20"/>
          <w:szCs w:val="20"/>
          <w:lang w:val="hy-AM"/>
        </w:rPr>
        <w:t>is</w:t>
      </w:r>
    </w:p>
    <w:p w14:paraId="07E86D17"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a </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of shares</w:t>
      </w:r>
      <w:r w:rsidRPr="00E84C88">
        <w:rPr>
          <w:rFonts w:ascii="GHEA Grapalat" w:hAnsi="GHEA Grapalat"/>
          <w:sz w:val="20"/>
          <w:szCs w:val="20"/>
          <w:lang w:val="hy-AM"/>
        </w:rPr>
        <w:t xml:space="preserve"> </w:t>
      </w:r>
      <w:r w:rsidRPr="00E84C88">
        <w:rPr>
          <w:rFonts w:ascii="Arial" w:hAnsi="Arial" w:cs="Arial"/>
          <w:sz w:val="20"/>
          <w:szCs w:val="20"/>
          <w:lang w:val="hy-AM"/>
        </w:rPr>
        <w:t>ten</w:t>
      </w:r>
      <w:r w:rsidRPr="00E84C88">
        <w:rPr>
          <w:rFonts w:ascii="GHEA Grapalat" w:hAnsi="GHEA Grapalat"/>
          <w:sz w:val="20"/>
          <w:szCs w:val="20"/>
          <w:lang w:val="hy-AM"/>
        </w:rPr>
        <w:t xml:space="preserve"> </w:t>
      </w:r>
      <w:r w:rsidRPr="00E84C88">
        <w:rPr>
          <w:rFonts w:ascii="Arial" w:hAnsi="Arial" w:cs="Arial"/>
          <w:sz w:val="20"/>
          <w:szCs w:val="20"/>
          <w:lang w:val="hy-AM"/>
        </w:rPr>
        <w:t>from percent</w:t>
      </w:r>
      <w:r w:rsidRPr="00E84C88">
        <w:rPr>
          <w:rFonts w:ascii="GHEA Grapalat" w:hAnsi="GHEA Grapalat"/>
          <w:sz w:val="20"/>
          <w:szCs w:val="20"/>
          <w:lang w:val="hy-AM"/>
        </w:rPr>
        <w:t xml:space="preserve"> </w:t>
      </w:r>
      <w:r w:rsidRPr="00E84C88">
        <w:rPr>
          <w:rFonts w:ascii="Arial" w:hAnsi="Arial" w:cs="Arial"/>
          <w:sz w:val="20"/>
          <w:szCs w:val="20"/>
          <w:lang w:val="hy-AM"/>
        </w:rPr>
        <w:t>more</w:t>
      </w:r>
      <w:r w:rsidRPr="00E84C88">
        <w:rPr>
          <w:rFonts w:ascii="GHEA Grapalat" w:hAnsi="GHEA Grapalat"/>
          <w:sz w:val="20"/>
          <w:szCs w:val="20"/>
          <w:lang w:val="hy-AM"/>
        </w:rPr>
        <w:t xml:space="preserve"> </w:t>
      </w:r>
      <w:r w:rsidRPr="00E84C88">
        <w:rPr>
          <w:rFonts w:ascii="Arial" w:hAnsi="Arial" w:cs="Arial"/>
          <w:sz w:val="20"/>
          <w:szCs w:val="20"/>
          <w:lang w:val="hy-AM"/>
        </w:rPr>
        <w:t>managing</w:t>
      </w:r>
      <w:r w:rsidRPr="00E84C88">
        <w:rPr>
          <w:rFonts w:ascii="GHEA Grapalat" w:hAnsi="GHEA Grapalat"/>
          <w:sz w:val="20"/>
          <w:szCs w:val="20"/>
          <w:lang w:val="hy-AM"/>
        </w:rPr>
        <w:t xml:space="preserve"> </w:t>
      </w:r>
      <w:r w:rsidRPr="00E84C88">
        <w:rPr>
          <w:rFonts w:ascii="Arial" w:hAnsi="Arial" w:cs="Arial"/>
          <w:sz w:val="20"/>
          <w:szCs w:val="20"/>
          <w:lang w:val="hy-AM"/>
        </w:rPr>
        <w:t xml:space="preserve">participant </w:t>
      </w:r>
      <w:r w:rsidRPr="00E84C88">
        <w:rPr>
          <w:rFonts w:ascii="GHEA Grapalat" w:hAnsi="GHEA Grapalat"/>
          <w:sz w:val="20"/>
          <w:szCs w:val="20"/>
          <w:lang w:val="hy-AM"/>
        </w:rPr>
        <w:t>.</w:t>
      </w:r>
    </w:p>
    <w:p w14:paraId="7AADCD24"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b </w:t>
      </w:r>
      <w:r w:rsidRPr="00E84C88">
        <w:rPr>
          <w:rFonts w:ascii="GHEA Grapalat" w:hAnsi="GHEA Grapalat"/>
          <w:sz w:val="20"/>
          <w:szCs w:val="20"/>
          <w:lang w:val="hy-AM"/>
        </w:rPr>
        <w:t xml:space="preserve">. </w:t>
      </w:r>
      <w:r w:rsidRPr="00E84C88">
        <w:rPr>
          <w:rFonts w:ascii="Arial" w:hAnsi="Arial" w:cs="Arial"/>
          <w:sz w:val="20"/>
          <w:szCs w:val="20"/>
          <w:lang w:val="hy-AM"/>
        </w:rPr>
        <w:t>Armenia</w:t>
      </w:r>
      <w:r w:rsidRPr="00E84C88">
        <w:rPr>
          <w:rFonts w:ascii="GHEA Grapalat" w:hAnsi="GHEA Grapalat"/>
          <w:sz w:val="20"/>
          <w:szCs w:val="20"/>
          <w:lang w:val="hy-AM"/>
        </w:rPr>
        <w:t xml:space="preserve"> </w:t>
      </w:r>
      <w:r w:rsidRPr="00E84C88">
        <w:rPr>
          <w:rFonts w:ascii="Arial" w:hAnsi="Arial" w:cs="Arial"/>
          <w:sz w:val="20"/>
          <w:szCs w:val="20"/>
          <w:lang w:val="hy-AM"/>
        </w:rPr>
        <w:t>Republic</w:t>
      </w:r>
      <w:r w:rsidRPr="00E84C88">
        <w:rPr>
          <w:rFonts w:ascii="GHEA Grapalat" w:hAnsi="GHEA Grapalat"/>
          <w:sz w:val="20"/>
          <w:szCs w:val="20"/>
          <w:lang w:val="hy-AM"/>
        </w:rPr>
        <w:t xml:space="preserve"> </w:t>
      </w:r>
      <w:r w:rsidRPr="00E84C88">
        <w:rPr>
          <w:rFonts w:ascii="Arial" w:hAnsi="Arial" w:cs="Arial"/>
          <w:sz w:val="20"/>
          <w:szCs w:val="20"/>
          <w:lang w:val="hy-AM"/>
        </w:rPr>
        <w:t>by legislation</w:t>
      </w:r>
      <w:r w:rsidRPr="00E84C88">
        <w:rPr>
          <w:rFonts w:ascii="GHEA Grapalat" w:hAnsi="GHEA Grapalat"/>
          <w:sz w:val="20"/>
          <w:szCs w:val="20"/>
          <w:lang w:val="hy-AM"/>
        </w:rPr>
        <w:t xml:space="preserve"> </w:t>
      </w:r>
      <w:r w:rsidRPr="00E84C88">
        <w:rPr>
          <w:rFonts w:ascii="Arial" w:hAnsi="Arial" w:cs="Arial"/>
          <w:sz w:val="20"/>
          <w:szCs w:val="20"/>
          <w:lang w:val="hy-AM"/>
        </w:rPr>
        <w:t>not prohibited</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form</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the decisions</w:t>
      </w:r>
      <w:r w:rsidRPr="00E84C88">
        <w:rPr>
          <w:rFonts w:ascii="GHEA Grapalat" w:hAnsi="GHEA Grapalat"/>
          <w:sz w:val="20"/>
          <w:szCs w:val="20"/>
          <w:lang w:val="hy-AM"/>
        </w:rPr>
        <w:t xml:space="preserve"> </w:t>
      </w:r>
      <w:r w:rsidRPr="00E84C88">
        <w:rPr>
          <w:rFonts w:ascii="Arial" w:hAnsi="Arial" w:cs="Arial"/>
          <w:sz w:val="20"/>
          <w:szCs w:val="20"/>
          <w:lang w:val="hy-AM"/>
        </w:rPr>
        <w:t>to predetermine</w:t>
      </w:r>
      <w:r w:rsidRPr="00E84C88">
        <w:rPr>
          <w:rFonts w:ascii="GHEA Grapalat" w:hAnsi="GHEA Grapalat"/>
          <w:sz w:val="20"/>
          <w:szCs w:val="20"/>
          <w:lang w:val="hy-AM"/>
        </w:rPr>
        <w:t xml:space="preserve"> </w:t>
      </w:r>
      <w:r w:rsidRPr="00E84C88">
        <w:rPr>
          <w:rFonts w:ascii="Arial" w:hAnsi="Arial" w:cs="Arial"/>
          <w:sz w:val="20"/>
          <w:szCs w:val="20"/>
          <w:lang w:val="hy-AM"/>
        </w:rPr>
        <w:t>possibility</w:t>
      </w:r>
      <w:r w:rsidRPr="00E84C88">
        <w:rPr>
          <w:rFonts w:ascii="GHEA Grapalat" w:hAnsi="GHEA Grapalat"/>
          <w:sz w:val="20"/>
          <w:szCs w:val="20"/>
          <w:lang w:val="hy-AM"/>
        </w:rPr>
        <w:t xml:space="preserve"> </w:t>
      </w:r>
      <w:r w:rsidRPr="00E84C88">
        <w:rPr>
          <w:rFonts w:ascii="Arial" w:hAnsi="Arial" w:cs="Arial"/>
          <w:sz w:val="20"/>
          <w:szCs w:val="20"/>
          <w:lang w:val="hy-AM"/>
        </w:rPr>
        <w:t>having</w:t>
      </w:r>
      <w:r w:rsidRPr="00E84C88">
        <w:rPr>
          <w:rFonts w:ascii="GHEA Grapalat" w:hAnsi="GHEA Grapalat"/>
          <w:sz w:val="20"/>
          <w:szCs w:val="20"/>
          <w:lang w:val="hy-AM"/>
        </w:rPr>
        <w:t xml:space="preserve"> </w:t>
      </w:r>
      <w:r w:rsidRPr="00E84C88">
        <w:rPr>
          <w:rFonts w:ascii="Arial" w:hAnsi="Arial" w:cs="Arial"/>
          <w:sz w:val="20"/>
          <w:szCs w:val="20"/>
          <w:lang w:val="hy-AM"/>
        </w:rPr>
        <w:t xml:space="preserve">person </w:t>
      </w:r>
      <w:r w:rsidRPr="00E84C88">
        <w:rPr>
          <w:rFonts w:ascii="GHEA Grapalat" w:hAnsi="GHEA Grapalat"/>
          <w:sz w:val="20"/>
          <w:szCs w:val="20"/>
          <w:lang w:val="hy-AM"/>
        </w:rPr>
        <w:t>_</w:t>
      </w:r>
    </w:p>
    <w:p w14:paraId="78A3CA59"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c </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council</w:t>
      </w:r>
      <w:r w:rsidRPr="00E84C88">
        <w:rPr>
          <w:rFonts w:ascii="GHEA Grapalat" w:hAnsi="GHEA Grapalat"/>
          <w:sz w:val="20"/>
          <w:szCs w:val="20"/>
          <w:lang w:val="hy-AM"/>
        </w:rPr>
        <w:t xml:space="preserve"> </w:t>
      </w:r>
      <w:r w:rsidRPr="00E84C88">
        <w:rPr>
          <w:rFonts w:ascii="Arial" w:hAnsi="Arial" w:cs="Arial"/>
          <w:sz w:val="20"/>
          <w:szCs w:val="20"/>
          <w:lang w:val="hy-AM"/>
        </w:rPr>
        <w:t xml:space="preserve">chairman </w:t>
      </w:r>
      <w:r w:rsidRPr="00E84C88">
        <w:rPr>
          <w:rFonts w:ascii="GHEA Grapalat" w:hAnsi="GHEA Grapalat"/>
          <w:sz w:val="20"/>
          <w:szCs w:val="20"/>
          <w:lang w:val="hy-AM"/>
        </w:rPr>
        <w:t xml:space="preserve">of </w:t>
      </w:r>
      <w:r w:rsidRPr="00E84C88">
        <w:rPr>
          <w:rFonts w:ascii="Arial" w:hAnsi="Arial" w:cs="Arial"/>
          <w:sz w:val="20"/>
          <w:szCs w:val="20"/>
          <w:lang w:val="hy-AM"/>
        </w:rPr>
        <w:t>the board</w:t>
      </w:r>
      <w:r w:rsidRPr="00E84C88">
        <w:rPr>
          <w:rFonts w:ascii="GHEA Grapalat" w:hAnsi="GHEA Grapalat"/>
          <w:sz w:val="20"/>
          <w:szCs w:val="20"/>
          <w:lang w:val="hy-AM"/>
        </w:rPr>
        <w:t xml:space="preserve"> </w:t>
      </w:r>
      <w:r w:rsidRPr="00E84C88">
        <w:rPr>
          <w:rFonts w:ascii="Arial" w:hAnsi="Arial" w:cs="Arial"/>
          <w:sz w:val="20"/>
          <w:szCs w:val="20"/>
          <w:lang w:val="hy-AM"/>
        </w:rPr>
        <w:t>of the president</w:t>
      </w:r>
      <w:r w:rsidRPr="00E84C88">
        <w:rPr>
          <w:rFonts w:ascii="GHEA Grapalat" w:hAnsi="GHEA Grapalat"/>
          <w:sz w:val="20"/>
          <w:szCs w:val="20"/>
          <w:lang w:val="hy-AM"/>
        </w:rPr>
        <w:t xml:space="preserve"> </w:t>
      </w:r>
      <w:r w:rsidRPr="00E84C88">
        <w:rPr>
          <w:rFonts w:ascii="Arial" w:hAnsi="Arial" w:cs="Arial"/>
          <w:sz w:val="20"/>
          <w:szCs w:val="20"/>
          <w:lang w:val="hy-AM"/>
        </w:rPr>
        <w:t xml:space="preserve">deputy </w:t>
      </w:r>
      <w:r w:rsidRPr="00E84C88">
        <w:rPr>
          <w:rFonts w:ascii="GHEA Grapalat" w:hAnsi="GHEA Grapalat"/>
          <w:sz w:val="20"/>
          <w:szCs w:val="20"/>
          <w:lang w:val="hy-AM"/>
        </w:rPr>
        <w:t xml:space="preserve">of </w:t>
      </w:r>
      <w:r w:rsidRPr="00E84C88">
        <w:rPr>
          <w:rFonts w:ascii="Arial" w:hAnsi="Arial" w:cs="Arial"/>
          <w:sz w:val="20"/>
          <w:szCs w:val="20"/>
          <w:lang w:val="hy-AM"/>
        </w:rPr>
        <w:t>the council</w:t>
      </w:r>
      <w:r w:rsidRPr="00E84C88">
        <w:rPr>
          <w:rFonts w:ascii="GHEA Grapalat" w:hAnsi="GHEA Grapalat"/>
          <w:sz w:val="20"/>
          <w:szCs w:val="20"/>
          <w:lang w:val="hy-AM"/>
        </w:rPr>
        <w:t xml:space="preserve"> </w:t>
      </w:r>
      <w:r w:rsidRPr="00E84C88">
        <w:rPr>
          <w:rFonts w:ascii="Arial" w:hAnsi="Arial" w:cs="Arial"/>
          <w:sz w:val="20"/>
          <w:szCs w:val="20"/>
          <w:lang w:val="hy-AM"/>
        </w:rPr>
        <w:t xml:space="preserve">member </w:t>
      </w:r>
      <w:r w:rsidRPr="00E84C88">
        <w:rPr>
          <w:rFonts w:ascii="GHEA Grapalat" w:hAnsi="GHEA Grapalat"/>
          <w:sz w:val="20"/>
          <w:szCs w:val="20"/>
          <w:lang w:val="hy-AM"/>
        </w:rPr>
        <w:t xml:space="preserve">, </w:t>
      </w:r>
      <w:r w:rsidRPr="00E84C88">
        <w:rPr>
          <w:rFonts w:ascii="Arial" w:hAnsi="Arial" w:cs="Arial"/>
          <w:sz w:val="20"/>
          <w:szCs w:val="20"/>
          <w:lang w:val="hy-AM"/>
        </w:rPr>
        <w:t>executive</w:t>
      </w:r>
      <w:r w:rsidRPr="00E84C88">
        <w:rPr>
          <w:rFonts w:ascii="GHEA Grapalat" w:hAnsi="GHEA Grapalat"/>
          <w:sz w:val="20"/>
          <w:szCs w:val="20"/>
          <w:lang w:val="hy-AM"/>
        </w:rPr>
        <w:t xml:space="preserve"> </w:t>
      </w:r>
      <w:r w:rsidRPr="00E84C88">
        <w:rPr>
          <w:rFonts w:ascii="Arial" w:hAnsi="Arial" w:cs="Arial"/>
          <w:sz w:val="20"/>
          <w:szCs w:val="20"/>
          <w:lang w:val="hy-AM"/>
        </w:rPr>
        <w:t xml:space="preserve">director </w:t>
      </w:r>
      <w:r w:rsidRPr="00E84C88">
        <w:rPr>
          <w:rFonts w:ascii="GHEA Grapalat" w:hAnsi="GHEA Grapalat"/>
          <w:sz w:val="20"/>
          <w:szCs w:val="20"/>
          <w:lang w:val="hy-AM"/>
        </w:rPr>
        <w:t xml:space="preserve">, </w:t>
      </w:r>
      <w:r w:rsidRPr="00E84C88">
        <w:rPr>
          <w:rFonts w:ascii="Arial" w:hAnsi="Arial" w:cs="Arial"/>
          <w:sz w:val="20"/>
          <w:szCs w:val="20"/>
          <w:lang w:val="hy-AM"/>
        </w:rPr>
        <w:t>his</w:t>
      </w:r>
      <w:r w:rsidRPr="00E84C88">
        <w:rPr>
          <w:rFonts w:ascii="GHEA Grapalat" w:hAnsi="GHEA Grapalat"/>
          <w:sz w:val="20"/>
          <w:szCs w:val="20"/>
          <w:lang w:val="hy-AM"/>
        </w:rPr>
        <w:t xml:space="preserve"> </w:t>
      </w:r>
      <w:r w:rsidRPr="00E84C88">
        <w:rPr>
          <w:rFonts w:ascii="Arial" w:hAnsi="Arial" w:cs="Arial"/>
          <w:sz w:val="20"/>
          <w:szCs w:val="20"/>
          <w:lang w:val="hy-AM"/>
        </w:rPr>
        <w:t xml:space="preserve">deputy </w:t>
      </w:r>
      <w:r w:rsidRPr="00E84C88">
        <w:rPr>
          <w:rFonts w:ascii="GHEA Grapalat" w:hAnsi="GHEA Grapalat"/>
          <w:sz w:val="20"/>
          <w:szCs w:val="20"/>
          <w:lang w:val="hy-AM"/>
        </w:rPr>
        <w:t xml:space="preserve">, </w:t>
      </w:r>
      <w:r w:rsidRPr="00E84C88">
        <w:rPr>
          <w:rFonts w:ascii="Arial" w:hAnsi="Arial" w:cs="Arial"/>
          <w:sz w:val="20"/>
          <w:szCs w:val="20"/>
          <w:lang w:val="hy-AM"/>
        </w:rPr>
        <w:t>executive</w:t>
      </w:r>
      <w:r w:rsidRPr="00E84C88">
        <w:rPr>
          <w:rFonts w:ascii="GHEA Grapalat" w:hAnsi="GHEA Grapalat"/>
          <w:sz w:val="20"/>
          <w:szCs w:val="20"/>
          <w:lang w:val="hy-AM"/>
        </w:rPr>
        <w:t xml:space="preserve"> </w:t>
      </w:r>
      <w:r w:rsidRPr="00E84C88">
        <w:rPr>
          <w:rFonts w:ascii="Arial" w:hAnsi="Arial" w:cs="Arial"/>
          <w:sz w:val="20"/>
          <w:szCs w:val="20"/>
          <w:lang w:val="hy-AM"/>
        </w:rPr>
        <w:t>of the body</w:t>
      </w:r>
      <w:r w:rsidRPr="00E84C88">
        <w:rPr>
          <w:rFonts w:ascii="GHEA Grapalat" w:hAnsi="GHEA Grapalat"/>
          <w:sz w:val="20"/>
          <w:szCs w:val="20"/>
          <w:lang w:val="hy-AM"/>
        </w:rPr>
        <w:t xml:space="preserve"> </w:t>
      </w:r>
      <w:r w:rsidRPr="00E84C88">
        <w:rPr>
          <w:rFonts w:ascii="Arial" w:hAnsi="Arial" w:cs="Arial"/>
          <w:sz w:val="20"/>
          <w:szCs w:val="20"/>
          <w:lang w:val="hy-AM"/>
        </w:rPr>
        <w:t>functions</w:t>
      </w:r>
      <w:r w:rsidRPr="00E84C88">
        <w:rPr>
          <w:rFonts w:ascii="GHEA Grapalat" w:hAnsi="GHEA Grapalat"/>
          <w:sz w:val="20"/>
          <w:szCs w:val="20"/>
          <w:lang w:val="hy-AM"/>
        </w:rPr>
        <w:t xml:space="preserve"> </w:t>
      </w:r>
      <w:r w:rsidRPr="00E84C88">
        <w:rPr>
          <w:rFonts w:ascii="Arial" w:hAnsi="Arial" w:cs="Arial"/>
          <w:sz w:val="20"/>
          <w:szCs w:val="20"/>
          <w:lang w:val="hy-AM"/>
        </w:rPr>
        <w:t>executor</w:t>
      </w:r>
      <w:r w:rsidRPr="00E84C88">
        <w:rPr>
          <w:rFonts w:ascii="GHEA Grapalat" w:hAnsi="GHEA Grapalat"/>
          <w:sz w:val="20"/>
          <w:szCs w:val="20"/>
          <w:lang w:val="hy-AM"/>
        </w:rPr>
        <w:t xml:space="preserve"> </w:t>
      </w:r>
      <w:r w:rsidRPr="00E84C88">
        <w:rPr>
          <w:rFonts w:ascii="Arial" w:hAnsi="Arial" w:cs="Arial"/>
          <w:sz w:val="20"/>
          <w:szCs w:val="20"/>
          <w:lang w:val="hy-AM"/>
        </w:rPr>
        <w:t>collegiate</w:t>
      </w:r>
      <w:r w:rsidRPr="00E84C88">
        <w:rPr>
          <w:rFonts w:ascii="GHEA Grapalat" w:hAnsi="GHEA Grapalat"/>
          <w:sz w:val="20"/>
          <w:szCs w:val="20"/>
          <w:lang w:val="hy-AM"/>
        </w:rPr>
        <w:t xml:space="preserve"> </w:t>
      </w:r>
      <w:r w:rsidRPr="00E84C88">
        <w:rPr>
          <w:rFonts w:ascii="Arial" w:hAnsi="Arial" w:cs="Arial"/>
          <w:sz w:val="20"/>
          <w:szCs w:val="20"/>
          <w:lang w:val="hy-AM"/>
        </w:rPr>
        <w:t>of the body</w:t>
      </w:r>
      <w:r w:rsidRPr="00E84C88">
        <w:rPr>
          <w:rFonts w:ascii="GHEA Grapalat" w:hAnsi="GHEA Grapalat"/>
          <w:sz w:val="20"/>
          <w:szCs w:val="20"/>
          <w:lang w:val="hy-AM"/>
        </w:rPr>
        <w:t xml:space="preserve"> </w:t>
      </w:r>
      <w:r w:rsidRPr="00E84C88">
        <w:rPr>
          <w:rFonts w:ascii="Arial" w:hAnsi="Arial" w:cs="Arial"/>
          <w:sz w:val="20"/>
          <w:szCs w:val="20"/>
          <w:lang w:val="hy-AM"/>
        </w:rPr>
        <w:t xml:space="preserve">chairman </w:t>
      </w:r>
      <w:r w:rsidRPr="00E84C88">
        <w:rPr>
          <w:rFonts w:ascii="GHEA Grapalat" w:hAnsi="GHEA Grapalat"/>
          <w:sz w:val="20"/>
          <w:szCs w:val="20"/>
          <w:lang w:val="hy-AM"/>
        </w:rPr>
        <w:t xml:space="preserve">, </w:t>
      </w:r>
      <w:r w:rsidRPr="00E84C88">
        <w:rPr>
          <w:rFonts w:ascii="Arial" w:hAnsi="Arial" w:cs="Arial"/>
          <w:sz w:val="20"/>
          <w:szCs w:val="20"/>
          <w:lang w:val="hy-AM"/>
        </w:rPr>
        <w:t xml:space="preserve">member </w:t>
      </w:r>
      <w:r w:rsidRPr="00E84C88">
        <w:rPr>
          <w:rFonts w:ascii="GHEA Grapalat" w:hAnsi="GHEA Grapalat"/>
          <w:sz w:val="20"/>
          <w:szCs w:val="20"/>
          <w:lang w:val="hy-AM"/>
        </w:rPr>
        <w:t>.</w:t>
      </w:r>
    </w:p>
    <w:p w14:paraId="3E96A44E"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d </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such</w:t>
      </w:r>
      <w:r w:rsidRPr="00E84C88">
        <w:rPr>
          <w:rFonts w:ascii="GHEA Grapalat" w:hAnsi="GHEA Grapalat"/>
          <w:sz w:val="20"/>
          <w:szCs w:val="20"/>
          <w:lang w:val="hy-AM"/>
        </w:rPr>
        <w:t xml:space="preserve"> </w:t>
      </w:r>
      <w:r w:rsidRPr="00E84C88">
        <w:rPr>
          <w:rFonts w:ascii="Arial" w:hAnsi="Arial" w:cs="Arial"/>
          <w:sz w:val="20"/>
          <w:szCs w:val="20"/>
          <w:lang w:val="hy-AM"/>
        </w:rPr>
        <w:t xml:space="preserve">an employee </w:t>
      </w:r>
      <w:r w:rsidRPr="00E84C88">
        <w:rPr>
          <w:rFonts w:ascii="GHEA Grapalat" w:hAnsi="GHEA Grapalat"/>
          <w:sz w:val="20"/>
          <w:szCs w:val="20"/>
          <w:lang w:val="hy-AM"/>
        </w:rPr>
        <w:t xml:space="preserve">who </w:t>
      </w:r>
      <w:r w:rsidRPr="00E84C88">
        <w:rPr>
          <w:rFonts w:ascii="Arial" w:hAnsi="Arial" w:cs="Arial"/>
          <w:sz w:val="20"/>
          <w:szCs w:val="20"/>
          <w:lang w:val="hy-AM"/>
        </w:rPr>
        <w:t>works</w:t>
      </w:r>
      <w:r w:rsidRPr="00E84C88">
        <w:rPr>
          <w:rFonts w:ascii="GHEA Grapalat" w:hAnsi="GHEA Grapalat"/>
          <w:sz w:val="20"/>
          <w:szCs w:val="20"/>
          <w:lang w:val="hy-AM"/>
        </w:rPr>
        <w:t xml:space="preserve"> </w:t>
      </w:r>
      <w:r w:rsidRPr="00E84C88">
        <w:rPr>
          <w:rFonts w:ascii="Arial" w:hAnsi="Arial" w:cs="Arial"/>
          <w:sz w:val="20"/>
          <w:szCs w:val="20"/>
          <w:lang w:val="hy-AM"/>
        </w:rPr>
        <w:t>is</w:t>
      </w:r>
      <w:r w:rsidRPr="00E84C88">
        <w:rPr>
          <w:rFonts w:ascii="GHEA Grapalat" w:hAnsi="GHEA Grapalat"/>
          <w:sz w:val="20"/>
          <w:szCs w:val="20"/>
          <w:lang w:val="hy-AM"/>
        </w:rPr>
        <w:t xml:space="preserve"> </w:t>
      </w:r>
      <w:r w:rsidRPr="00E84C88">
        <w:rPr>
          <w:rFonts w:ascii="Arial" w:hAnsi="Arial" w:cs="Arial"/>
          <w:sz w:val="20"/>
          <w:szCs w:val="20"/>
          <w:lang w:val="hy-AM"/>
        </w:rPr>
        <w:t>executive</w:t>
      </w:r>
      <w:r w:rsidRPr="00E84C88">
        <w:rPr>
          <w:rFonts w:ascii="GHEA Grapalat" w:hAnsi="GHEA Grapalat"/>
          <w:sz w:val="20"/>
          <w:szCs w:val="20"/>
          <w:lang w:val="hy-AM"/>
        </w:rPr>
        <w:t xml:space="preserve"> </w:t>
      </w:r>
      <w:r w:rsidRPr="00E84C88">
        <w:rPr>
          <w:rFonts w:ascii="Arial" w:hAnsi="Arial" w:cs="Arial"/>
          <w:sz w:val="20"/>
          <w:szCs w:val="20"/>
          <w:lang w:val="hy-AM"/>
        </w:rPr>
        <w:t>of the director</w:t>
      </w:r>
      <w:r w:rsidRPr="00E84C88">
        <w:rPr>
          <w:rFonts w:ascii="GHEA Grapalat" w:hAnsi="GHEA Grapalat"/>
          <w:sz w:val="20"/>
          <w:szCs w:val="20"/>
          <w:lang w:val="hy-AM"/>
        </w:rPr>
        <w:t xml:space="preserve"> </w:t>
      </w:r>
      <w:r w:rsidRPr="00E84C88">
        <w:rPr>
          <w:rFonts w:ascii="Arial" w:hAnsi="Arial" w:cs="Arial"/>
          <w:sz w:val="20"/>
          <w:szCs w:val="20"/>
          <w:lang w:val="hy-AM"/>
        </w:rPr>
        <w:t>immediate</w:t>
      </w:r>
      <w:r w:rsidRPr="00E84C88">
        <w:rPr>
          <w:rFonts w:ascii="GHEA Grapalat" w:hAnsi="GHEA Grapalat"/>
          <w:sz w:val="20"/>
          <w:szCs w:val="20"/>
          <w:lang w:val="hy-AM"/>
        </w:rPr>
        <w:t xml:space="preserve"> </w:t>
      </w:r>
      <w:r w:rsidRPr="00E84C88">
        <w:rPr>
          <w:rFonts w:ascii="Arial" w:hAnsi="Arial" w:cs="Arial"/>
          <w:sz w:val="20"/>
          <w:szCs w:val="20"/>
          <w:lang w:val="hy-AM"/>
        </w:rPr>
        <w:t>management</w:t>
      </w:r>
      <w:r w:rsidRPr="00E84C88">
        <w:rPr>
          <w:rFonts w:ascii="GHEA Grapalat" w:hAnsi="GHEA Grapalat"/>
          <w:sz w:val="20"/>
          <w:szCs w:val="20"/>
          <w:lang w:val="hy-AM"/>
        </w:rPr>
        <w:t xml:space="preserve"> </w:t>
      </w:r>
      <w:r w:rsidRPr="00E84C88">
        <w:rPr>
          <w:rFonts w:ascii="Arial" w:hAnsi="Arial" w:cs="Arial"/>
          <w:sz w:val="20"/>
          <w:szCs w:val="20"/>
          <w:lang w:val="hy-AM"/>
        </w:rPr>
        <w:t>under</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legal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management</w:t>
      </w:r>
      <w:r w:rsidRPr="00E84C88">
        <w:rPr>
          <w:rFonts w:ascii="GHEA Grapalat" w:hAnsi="GHEA Grapalat"/>
          <w:sz w:val="20"/>
          <w:szCs w:val="20"/>
          <w:lang w:val="hy-AM"/>
        </w:rPr>
        <w:t xml:space="preserve"> </w:t>
      </w:r>
      <w:r w:rsidRPr="00E84C88">
        <w:rPr>
          <w:rFonts w:ascii="Arial" w:hAnsi="Arial" w:cs="Arial"/>
          <w:sz w:val="20"/>
          <w:szCs w:val="20"/>
          <w:lang w:val="hy-AM"/>
        </w:rPr>
        <w:t>bodies</w:t>
      </w:r>
      <w:r w:rsidRPr="00E84C88">
        <w:rPr>
          <w:rFonts w:ascii="GHEA Grapalat" w:hAnsi="GHEA Grapalat"/>
          <w:sz w:val="20"/>
          <w:szCs w:val="20"/>
          <w:lang w:val="hy-AM"/>
        </w:rPr>
        <w:t xml:space="preserve"> </w:t>
      </w:r>
      <w:r w:rsidRPr="00E84C88">
        <w:rPr>
          <w:rFonts w:ascii="Arial" w:hAnsi="Arial" w:cs="Arial"/>
          <w:sz w:val="20"/>
          <w:szCs w:val="20"/>
          <w:lang w:val="hy-AM"/>
        </w:rPr>
        <w:t>from</w:t>
      </w:r>
      <w:r w:rsidRPr="00E84C88">
        <w:rPr>
          <w:rFonts w:ascii="GHEA Grapalat" w:hAnsi="GHEA Grapalat"/>
          <w:sz w:val="20"/>
          <w:szCs w:val="20"/>
          <w:lang w:val="hy-AM"/>
        </w:rPr>
        <w:t xml:space="preserve"> </w:t>
      </w:r>
      <w:r w:rsidRPr="00E84C88">
        <w:rPr>
          <w:rFonts w:ascii="Arial" w:hAnsi="Arial" w:cs="Arial"/>
          <w:sz w:val="20"/>
          <w:szCs w:val="20"/>
          <w:lang w:val="hy-AM"/>
        </w:rPr>
        <w:t>decisions</w:t>
      </w:r>
      <w:r w:rsidRPr="00E84C88">
        <w:rPr>
          <w:rFonts w:ascii="GHEA Grapalat" w:hAnsi="GHEA Grapalat"/>
          <w:sz w:val="20"/>
          <w:szCs w:val="20"/>
          <w:lang w:val="hy-AM"/>
        </w:rPr>
        <w:t xml:space="preserve"> </w:t>
      </w:r>
      <w:r w:rsidRPr="00E84C88">
        <w:rPr>
          <w:rFonts w:ascii="Arial" w:hAnsi="Arial" w:cs="Arial"/>
          <w:sz w:val="20"/>
          <w:szCs w:val="20"/>
          <w:lang w:val="hy-AM"/>
        </w:rPr>
        <w:t>establishment</w:t>
      </w:r>
      <w:r w:rsidRPr="00E84C88">
        <w:rPr>
          <w:rFonts w:ascii="GHEA Grapalat" w:hAnsi="GHEA Grapalat"/>
          <w:sz w:val="20"/>
          <w:szCs w:val="20"/>
          <w:lang w:val="hy-AM"/>
        </w:rPr>
        <w:t xml:space="preserve"> </w:t>
      </w:r>
      <w:r w:rsidRPr="00E84C88">
        <w:rPr>
          <w:rFonts w:ascii="Arial" w:hAnsi="Arial" w:cs="Arial"/>
          <w:sz w:val="20"/>
          <w:szCs w:val="20"/>
          <w:lang w:val="hy-AM"/>
        </w:rPr>
        <w:t>request</w:t>
      </w:r>
      <w:r w:rsidRPr="00E84C88">
        <w:rPr>
          <w:rFonts w:ascii="GHEA Grapalat" w:hAnsi="GHEA Grapalat"/>
          <w:sz w:val="20"/>
          <w:szCs w:val="20"/>
          <w:lang w:val="hy-AM"/>
        </w:rPr>
        <w:t xml:space="preserve"> </w:t>
      </w:r>
      <w:r w:rsidRPr="00E84C88">
        <w:rPr>
          <w:rFonts w:ascii="Arial" w:hAnsi="Arial" w:cs="Arial"/>
          <w:sz w:val="20"/>
          <w:szCs w:val="20"/>
          <w:lang w:val="hy-AM"/>
        </w:rPr>
        <w:t>any</w:t>
      </w:r>
      <w:r w:rsidRPr="00E84C88">
        <w:rPr>
          <w:rFonts w:ascii="GHEA Grapalat" w:hAnsi="GHEA Grapalat"/>
          <w:sz w:val="20"/>
          <w:szCs w:val="20"/>
          <w:lang w:val="hy-AM"/>
        </w:rPr>
        <w:t xml:space="preserve"> </w:t>
      </w:r>
      <w:r w:rsidRPr="00E84C88">
        <w:rPr>
          <w:rFonts w:ascii="Arial" w:hAnsi="Arial" w:cs="Arial"/>
          <w:sz w:val="20"/>
          <w:szCs w:val="20"/>
          <w:lang w:val="hy-AM"/>
        </w:rPr>
        <w:t>essential</w:t>
      </w:r>
      <w:r w:rsidRPr="00E84C88">
        <w:rPr>
          <w:rFonts w:ascii="GHEA Grapalat" w:hAnsi="GHEA Grapalat"/>
          <w:sz w:val="20"/>
          <w:szCs w:val="20"/>
          <w:lang w:val="hy-AM"/>
        </w:rPr>
        <w:t xml:space="preserve"> </w:t>
      </w:r>
      <w:r w:rsidRPr="00E84C88">
        <w:rPr>
          <w:rFonts w:ascii="Arial" w:hAnsi="Arial" w:cs="Arial"/>
          <w:sz w:val="20"/>
          <w:szCs w:val="20"/>
          <w:lang w:val="hy-AM"/>
        </w:rPr>
        <w:t>effect</w:t>
      </w:r>
      <w:r w:rsidRPr="00E84C88">
        <w:rPr>
          <w:rFonts w:ascii="GHEA Grapalat" w:hAnsi="GHEA Grapalat"/>
          <w:sz w:val="20"/>
          <w:szCs w:val="20"/>
          <w:lang w:val="hy-AM"/>
        </w:rPr>
        <w:t xml:space="preserve"> </w:t>
      </w:r>
      <w:r w:rsidRPr="00E84C88">
        <w:rPr>
          <w:rFonts w:ascii="Arial" w:hAnsi="Arial" w:cs="Arial"/>
          <w:sz w:val="20"/>
          <w:szCs w:val="20"/>
          <w:lang w:val="hy-AM"/>
        </w:rPr>
        <w:t xml:space="preserve">has </w:t>
      </w:r>
      <w:r w:rsidRPr="00E84C88">
        <w:rPr>
          <w:rFonts w:ascii="GHEA Grapalat" w:hAnsi="GHEA Grapalat"/>
          <w:sz w:val="20"/>
          <w:szCs w:val="20"/>
          <w:lang w:val="hy-AM"/>
        </w:rPr>
        <w:t>.</w:t>
      </w:r>
    </w:p>
    <w:p w14:paraId="342A146F"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GHEA Grapalat" w:hAnsi="GHEA Grapalat"/>
          <w:sz w:val="20"/>
          <w:szCs w:val="20"/>
          <w:lang w:val="hy-AM"/>
        </w:rPr>
        <w:t xml:space="preserve">3) </w:t>
      </w:r>
      <w:r w:rsidRPr="00E84C88">
        <w:rPr>
          <w:rFonts w:ascii="Arial" w:hAnsi="Arial" w:cs="Arial"/>
          <w:sz w:val="20"/>
          <w:szCs w:val="20"/>
          <w:lang w:val="hy-AM"/>
        </w:rPr>
        <w:t>physical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status</w:t>
      </w:r>
      <w:r w:rsidRPr="00E84C88">
        <w:rPr>
          <w:rFonts w:ascii="GHEA Grapalat" w:hAnsi="GHEA Grapalat"/>
          <w:sz w:val="20"/>
          <w:szCs w:val="20"/>
          <w:lang w:val="hy-AM"/>
        </w:rPr>
        <w:t xml:space="preserve"> </w:t>
      </w:r>
      <w:r w:rsidRPr="00E84C88">
        <w:rPr>
          <w:rFonts w:ascii="Arial" w:hAnsi="Arial" w:cs="Arial"/>
          <w:sz w:val="20"/>
          <w:szCs w:val="20"/>
          <w:lang w:val="hy-AM"/>
        </w:rPr>
        <w:t>without</w:t>
      </w:r>
      <w:r w:rsidRPr="00E84C88">
        <w:rPr>
          <w:rFonts w:ascii="GHEA Grapalat" w:hAnsi="GHEA Grapalat"/>
          <w:sz w:val="20"/>
          <w:szCs w:val="20"/>
          <w:lang w:val="hy-AM"/>
        </w:rPr>
        <w:t xml:space="preserve"> </w:t>
      </w:r>
      <w:r w:rsidRPr="00E84C88">
        <w:rPr>
          <w:rFonts w:ascii="Arial" w:hAnsi="Arial" w:cs="Arial"/>
          <w:sz w:val="20"/>
          <w:szCs w:val="20"/>
          <w:lang w:val="hy-AM"/>
        </w:rPr>
        <w:t>participants</w:t>
      </w:r>
      <w:r w:rsidRPr="00E84C88">
        <w:rPr>
          <w:rFonts w:ascii="GHEA Grapalat" w:hAnsi="GHEA Grapalat"/>
          <w:sz w:val="20"/>
          <w:szCs w:val="20"/>
          <w:lang w:val="hy-AM"/>
        </w:rPr>
        <w:t xml:space="preserve"> </w:t>
      </w:r>
      <w:r w:rsidRPr="00E84C88">
        <w:rPr>
          <w:rFonts w:ascii="Arial" w:hAnsi="Arial" w:cs="Arial"/>
          <w:sz w:val="20"/>
          <w:szCs w:val="20"/>
          <w:lang w:val="hy-AM"/>
        </w:rPr>
        <w:t>considered</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 xml:space="preserve">connected </w:t>
      </w:r>
      <w:r w:rsidRPr="00E84C88">
        <w:rPr>
          <w:rFonts w:ascii="GHEA Grapalat" w:hAnsi="GHEA Grapalat"/>
          <w:sz w:val="20"/>
          <w:szCs w:val="20"/>
          <w:lang w:val="hy-AM"/>
        </w:rPr>
        <w:t xml:space="preserve">if : </w:t>
      </w:r>
      <w:r w:rsidRPr="00E84C88">
        <w:rPr>
          <w:rFonts w:ascii="Arial" w:hAnsi="Arial" w:cs="Arial"/>
          <w:sz w:val="20"/>
          <w:szCs w:val="20"/>
          <w:lang w:val="hy-AM"/>
        </w:rPr>
        <w:t>_</w:t>
      </w:r>
    </w:p>
    <w:p w14:paraId="4D5EC6D5" w14:textId="77777777" w:rsidR="00950D0E" w:rsidRPr="00E84C88" w:rsidRDefault="00950D0E" w:rsidP="00950D0E">
      <w:pPr>
        <w:pStyle w:val="NormalWeb"/>
        <w:spacing w:before="0" w:beforeAutospacing="0" w:after="0" w:afterAutospacing="0"/>
        <w:ind w:firstLine="269"/>
        <w:jc w:val="both"/>
        <w:rPr>
          <w:rFonts w:ascii="GHEA Grapalat" w:hAnsi="GHEA Grapalat"/>
          <w:sz w:val="20"/>
          <w:szCs w:val="20"/>
          <w:lang w:val="hy-AM"/>
        </w:rPr>
      </w:pPr>
      <w:r w:rsidRPr="00E84C88">
        <w:rPr>
          <w:rFonts w:ascii="GHEA Grapalat" w:hAnsi="GHEA Grapalat"/>
          <w:sz w:val="20"/>
          <w:szCs w:val="20"/>
          <w:lang w:val="hy-AM"/>
        </w:rPr>
        <w:tab/>
      </w:r>
      <w:r w:rsidRPr="00E84C88">
        <w:rPr>
          <w:rFonts w:ascii="Arial" w:hAnsi="Arial" w:cs="Arial"/>
          <w:sz w:val="20"/>
          <w:szCs w:val="20"/>
          <w:lang w:val="hy-AM"/>
        </w:rPr>
        <w:t xml:space="preserve">a </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the person</w:t>
      </w:r>
      <w:r w:rsidRPr="00E84C88">
        <w:rPr>
          <w:rFonts w:ascii="GHEA Grapalat" w:hAnsi="GHEA Grapalat"/>
          <w:sz w:val="20"/>
          <w:szCs w:val="20"/>
          <w:lang w:val="hy-AM"/>
        </w:rPr>
        <w:t xml:space="preserve"> </w:t>
      </w:r>
      <w:r w:rsidRPr="00E84C88">
        <w:rPr>
          <w:rFonts w:ascii="Arial" w:hAnsi="Arial" w:cs="Arial"/>
          <w:sz w:val="20"/>
          <w:szCs w:val="20"/>
          <w:lang w:val="hy-AM"/>
        </w:rPr>
        <w:t>to vote</w:t>
      </w:r>
      <w:r w:rsidRPr="00E84C88">
        <w:rPr>
          <w:rFonts w:ascii="GHEA Grapalat" w:hAnsi="GHEA Grapalat"/>
          <w:sz w:val="20"/>
          <w:szCs w:val="20"/>
          <w:lang w:val="hy-AM"/>
        </w:rPr>
        <w:t xml:space="preserve"> </w:t>
      </w:r>
      <w:r w:rsidRPr="00E84C88">
        <w:rPr>
          <w:rFonts w:ascii="Arial" w:hAnsi="Arial" w:cs="Arial"/>
          <w:sz w:val="20"/>
          <w:szCs w:val="20"/>
          <w:lang w:val="hy-AM"/>
        </w:rPr>
        <w:t>by right</w:t>
      </w:r>
      <w:r w:rsidRPr="00E84C88">
        <w:rPr>
          <w:rFonts w:ascii="GHEA Grapalat" w:hAnsi="GHEA Grapalat"/>
          <w:sz w:val="20"/>
          <w:szCs w:val="20"/>
          <w:lang w:val="hy-AM"/>
        </w:rPr>
        <w:t xml:space="preserve"> </w:t>
      </w:r>
      <w:r w:rsidRPr="00E84C88">
        <w:rPr>
          <w:rFonts w:ascii="Arial" w:hAnsi="Arial" w:cs="Arial"/>
          <w:sz w:val="20"/>
          <w:szCs w:val="20"/>
          <w:lang w:val="hy-AM"/>
        </w:rPr>
        <w:t>in possession</w:t>
      </w:r>
      <w:r w:rsidRPr="00E84C88">
        <w:rPr>
          <w:rFonts w:ascii="GHEA Grapalat" w:hAnsi="GHEA Grapalat"/>
          <w:sz w:val="20"/>
          <w:szCs w:val="20"/>
          <w:lang w:val="hy-AM"/>
        </w:rPr>
        <w:t xml:space="preserve"> </w:t>
      </w:r>
      <w:r w:rsidRPr="00E84C88">
        <w:rPr>
          <w:rFonts w:ascii="Arial" w:hAnsi="Arial" w:cs="Arial"/>
          <w:sz w:val="20"/>
          <w:szCs w:val="20"/>
          <w:lang w:val="hy-AM"/>
        </w:rPr>
        <w:t>is</w:t>
      </w:r>
      <w:r w:rsidRPr="00E84C88">
        <w:rPr>
          <w:rFonts w:ascii="GHEA Grapalat" w:hAnsi="GHEA Grapalat"/>
          <w:sz w:val="20"/>
          <w:szCs w:val="20"/>
          <w:lang w:val="hy-AM"/>
        </w:rPr>
        <w:t xml:space="preserve"> </w:t>
      </w:r>
      <w:r w:rsidRPr="00E84C88">
        <w:rPr>
          <w:rFonts w:ascii="Arial" w:hAnsi="Arial" w:cs="Arial"/>
          <w:sz w:val="20"/>
          <w:szCs w:val="20"/>
          <w:lang w:val="hy-AM"/>
        </w:rPr>
        <w:t xml:space="preserve">the other </w:t>
      </w:r>
      <w:r w:rsidRPr="00E84C88">
        <w:rPr>
          <w:rFonts w:ascii="GHEA Grapalat" w:hAnsi="GHEA Grapalat"/>
          <w:sz w:val="20"/>
          <w:szCs w:val="20"/>
          <w:lang w:val="hy-AM"/>
        </w:rPr>
        <w:t xml:space="preserve">- </w:t>
      </w:r>
      <w:r w:rsidRPr="00E84C88">
        <w:rPr>
          <w:rFonts w:ascii="Arial" w:hAnsi="Arial" w:cs="Arial"/>
          <w:sz w:val="20"/>
          <w:szCs w:val="20"/>
          <w:lang w:val="hy-AM"/>
        </w:rPr>
        <w:t>the voice</w:t>
      </w:r>
      <w:r w:rsidRPr="00E84C88">
        <w:rPr>
          <w:rFonts w:ascii="GHEA Grapalat" w:hAnsi="GHEA Grapalat"/>
          <w:sz w:val="20"/>
          <w:szCs w:val="20"/>
          <w:lang w:val="hy-AM"/>
        </w:rPr>
        <w:t xml:space="preserve"> </w:t>
      </w:r>
      <w:r w:rsidRPr="00E84C88">
        <w:rPr>
          <w:rFonts w:ascii="Arial" w:hAnsi="Arial" w:cs="Arial"/>
          <w:sz w:val="20"/>
          <w:szCs w:val="20"/>
          <w:lang w:val="hy-AM"/>
        </w:rPr>
        <w:t>right</w:t>
      </w:r>
      <w:r w:rsidRPr="00E84C88">
        <w:rPr>
          <w:rFonts w:ascii="GHEA Grapalat" w:hAnsi="GHEA Grapalat"/>
          <w:sz w:val="20"/>
          <w:szCs w:val="20"/>
          <w:lang w:val="hy-AM"/>
        </w:rPr>
        <w:t xml:space="preserve"> </w:t>
      </w:r>
      <w:r w:rsidRPr="00E84C88">
        <w:rPr>
          <w:rFonts w:ascii="Arial" w:hAnsi="Arial" w:cs="Arial"/>
          <w:sz w:val="20"/>
          <w:szCs w:val="20"/>
          <w:lang w:val="hy-AM"/>
        </w:rPr>
        <w:t>giver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of shares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shares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stakes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hereinafter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shares </w:t>
      </w:r>
      <w:r w:rsidRPr="00E84C88">
        <w:rPr>
          <w:rFonts w:ascii="GHEA Grapalat" w:hAnsi="GHEA Grapalat"/>
          <w:sz w:val="20"/>
          <w:szCs w:val="20"/>
          <w:lang w:val="hy-AM"/>
        </w:rPr>
        <w:t xml:space="preserve">) . </w:t>
      </w:r>
      <w:r w:rsidRPr="00E84C88">
        <w:rPr>
          <w:rFonts w:ascii="Arial" w:hAnsi="Arial" w:cs="Arial"/>
          <w:sz w:val="20"/>
          <w:szCs w:val="20"/>
          <w:lang w:val="hy-AM"/>
        </w:rPr>
        <w:t>and:</w:t>
      </w:r>
      <w:r w:rsidRPr="00E84C88">
        <w:rPr>
          <w:rFonts w:ascii="GHEA Grapalat" w:hAnsi="GHEA Grapalat"/>
          <w:sz w:val="20"/>
          <w:szCs w:val="20"/>
          <w:lang w:val="hy-AM"/>
        </w:rPr>
        <w:t xml:space="preserve"> </w:t>
      </w:r>
      <w:r w:rsidRPr="00E84C88">
        <w:rPr>
          <w:rFonts w:ascii="Arial" w:hAnsi="Arial" w:cs="Arial"/>
          <w:sz w:val="20"/>
          <w:szCs w:val="20"/>
          <w:lang w:val="hy-AM"/>
        </w:rPr>
        <w:t>more</w:t>
      </w:r>
      <w:r w:rsidRPr="00E84C88">
        <w:rPr>
          <w:rFonts w:ascii="GHEA Grapalat" w:hAnsi="GHEA Grapalat"/>
          <w:sz w:val="20"/>
          <w:szCs w:val="20"/>
          <w:lang w:val="hy-AM"/>
        </w:rPr>
        <w:t xml:space="preserve"> </w:t>
      </w:r>
      <w:r w:rsidRPr="00E84C88">
        <w:rPr>
          <w:rFonts w:ascii="Arial" w:hAnsi="Arial" w:cs="Arial"/>
          <w:sz w:val="20"/>
          <w:szCs w:val="20"/>
          <w:lang w:val="hy-AM"/>
        </w:rPr>
        <w:t xml:space="preserve">percent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her</w:t>
      </w:r>
      <w:r w:rsidRPr="00E84C88">
        <w:rPr>
          <w:rFonts w:ascii="GHEA Grapalat" w:hAnsi="GHEA Grapalat"/>
          <w:sz w:val="20"/>
          <w:szCs w:val="20"/>
          <w:lang w:val="hy-AM"/>
        </w:rPr>
        <w:t xml:space="preserve"> </w:t>
      </w:r>
      <w:r w:rsidRPr="00E84C88">
        <w:rPr>
          <w:rFonts w:ascii="Arial" w:hAnsi="Arial" w:cs="Arial"/>
          <w:sz w:val="20"/>
          <w:szCs w:val="20"/>
          <w:lang w:val="hy-AM"/>
        </w:rPr>
        <w:t>participation</w:t>
      </w:r>
      <w:r w:rsidRPr="00E84C88">
        <w:rPr>
          <w:rFonts w:ascii="GHEA Grapalat" w:hAnsi="GHEA Grapalat"/>
          <w:sz w:val="20"/>
          <w:szCs w:val="20"/>
          <w:lang w:val="hy-AM"/>
        </w:rPr>
        <w:t xml:space="preserve"> </w:t>
      </w:r>
      <w:r w:rsidRPr="00E84C88">
        <w:rPr>
          <w:rFonts w:ascii="Arial" w:hAnsi="Arial" w:cs="Arial"/>
          <w:sz w:val="20"/>
          <w:szCs w:val="20"/>
          <w:lang w:val="hy-AM"/>
        </w:rPr>
        <w:t>by force</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persons</w:t>
      </w:r>
      <w:r w:rsidRPr="00E84C88">
        <w:rPr>
          <w:rFonts w:ascii="GHEA Grapalat" w:hAnsi="GHEA Grapalat"/>
          <w:sz w:val="20"/>
          <w:szCs w:val="20"/>
          <w:lang w:val="hy-AM"/>
        </w:rPr>
        <w:t xml:space="preserve"> </w:t>
      </w:r>
      <w:r w:rsidRPr="00E84C88">
        <w:rPr>
          <w:rFonts w:ascii="Arial" w:hAnsi="Arial" w:cs="Arial"/>
          <w:sz w:val="20"/>
          <w:szCs w:val="20"/>
          <w:lang w:val="hy-AM"/>
        </w:rPr>
        <w:t>between</w:t>
      </w:r>
      <w:r w:rsidRPr="00E84C88">
        <w:rPr>
          <w:rFonts w:ascii="GHEA Grapalat" w:hAnsi="GHEA Grapalat"/>
          <w:sz w:val="20"/>
          <w:szCs w:val="20"/>
          <w:lang w:val="hy-AM"/>
        </w:rPr>
        <w:t xml:space="preserve"> </w:t>
      </w:r>
      <w:r w:rsidRPr="00E84C88">
        <w:rPr>
          <w:rFonts w:ascii="Arial" w:hAnsi="Arial" w:cs="Arial"/>
          <w:sz w:val="20"/>
          <w:szCs w:val="20"/>
          <w:lang w:val="hy-AM"/>
        </w:rPr>
        <w:t>sealed</w:t>
      </w:r>
      <w:r w:rsidRPr="00E84C88">
        <w:rPr>
          <w:rFonts w:ascii="GHEA Grapalat" w:hAnsi="GHEA Grapalat"/>
          <w:sz w:val="20"/>
          <w:szCs w:val="20"/>
          <w:lang w:val="hy-AM"/>
        </w:rPr>
        <w:t xml:space="preserve"> </w:t>
      </w:r>
      <w:r w:rsidRPr="00E84C88">
        <w:rPr>
          <w:rFonts w:ascii="Arial" w:hAnsi="Arial" w:cs="Arial"/>
          <w:sz w:val="20"/>
          <w:szCs w:val="20"/>
          <w:lang w:val="hy-AM"/>
        </w:rPr>
        <w:t>to the contract</w:t>
      </w:r>
      <w:r w:rsidRPr="00E84C88">
        <w:rPr>
          <w:rFonts w:ascii="GHEA Grapalat" w:hAnsi="GHEA Grapalat"/>
          <w:sz w:val="20"/>
          <w:szCs w:val="20"/>
          <w:lang w:val="hy-AM"/>
        </w:rPr>
        <w:t xml:space="preserve"> </w:t>
      </w:r>
      <w:r w:rsidRPr="00E84C88">
        <w:rPr>
          <w:rFonts w:ascii="Arial" w:hAnsi="Arial" w:cs="Arial"/>
          <w:sz w:val="20"/>
          <w:szCs w:val="20"/>
          <w:lang w:val="hy-AM"/>
        </w:rPr>
        <w:t>appropriate</w:t>
      </w:r>
      <w:r w:rsidRPr="00E84C88">
        <w:rPr>
          <w:rFonts w:ascii="GHEA Grapalat" w:hAnsi="GHEA Grapalat"/>
          <w:sz w:val="20"/>
          <w:szCs w:val="20"/>
          <w:lang w:val="hy-AM"/>
        </w:rPr>
        <w:t xml:space="preserve"> </w:t>
      </w:r>
      <w:r w:rsidRPr="00E84C88">
        <w:rPr>
          <w:rFonts w:ascii="Arial" w:hAnsi="Arial" w:cs="Arial"/>
          <w:sz w:val="20"/>
          <w:szCs w:val="20"/>
          <w:lang w:val="hy-AM"/>
        </w:rPr>
        <w:t>possibility</w:t>
      </w:r>
      <w:r w:rsidRPr="00E84C88">
        <w:rPr>
          <w:rFonts w:ascii="GHEA Grapalat" w:hAnsi="GHEA Grapalat"/>
          <w:sz w:val="20"/>
          <w:szCs w:val="20"/>
          <w:lang w:val="hy-AM"/>
        </w:rPr>
        <w:t xml:space="preserve"> </w:t>
      </w:r>
      <w:r w:rsidRPr="00E84C88">
        <w:rPr>
          <w:rFonts w:ascii="Arial" w:hAnsi="Arial" w:cs="Arial"/>
          <w:sz w:val="20"/>
          <w:szCs w:val="20"/>
          <w:lang w:val="hy-AM"/>
        </w:rPr>
        <w:t>has</w:t>
      </w:r>
      <w:r w:rsidRPr="00E84C88">
        <w:rPr>
          <w:rFonts w:ascii="GHEA Grapalat" w:hAnsi="GHEA Grapalat"/>
          <w:sz w:val="20"/>
          <w:szCs w:val="20"/>
          <w:lang w:val="hy-AM"/>
        </w:rPr>
        <w:t xml:space="preserve"> </w:t>
      </w:r>
      <w:r w:rsidRPr="00E84C88">
        <w:rPr>
          <w:rFonts w:ascii="Arial" w:hAnsi="Arial" w:cs="Arial"/>
          <w:sz w:val="20"/>
          <w:szCs w:val="20"/>
          <w:lang w:val="hy-AM"/>
        </w:rPr>
        <w:t>to predetermine</w:t>
      </w:r>
      <w:r w:rsidRPr="00E84C88">
        <w:rPr>
          <w:rFonts w:ascii="GHEA Grapalat" w:hAnsi="GHEA Grapalat"/>
          <w:sz w:val="20"/>
          <w:szCs w:val="20"/>
          <w:lang w:val="hy-AM"/>
        </w:rPr>
        <w:t xml:space="preserve"> </w:t>
      </w:r>
      <w:r w:rsidRPr="00E84C88">
        <w:rPr>
          <w:rFonts w:ascii="Arial" w:hAnsi="Arial" w:cs="Arial"/>
          <w:sz w:val="20"/>
          <w:szCs w:val="20"/>
          <w:lang w:val="hy-AM"/>
        </w:rPr>
        <w:t>to the other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the decisions </w:t>
      </w:r>
      <w:r w:rsidRPr="00E84C88">
        <w:rPr>
          <w:rFonts w:ascii="GHEA Grapalat" w:hAnsi="GHEA Grapalat"/>
          <w:sz w:val="20"/>
          <w:szCs w:val="20"/>
          <w:lang w:val="hy-AM"/>
        </w:rPr>
        <w:t>.</w:t>
      </w:r>
    </w:p>
    <w:p w14:paraId="47FEB16B" w14:textId="77777777" w:rsidR="00950D0E" w:rsidRPr="00E84C88" w:rsidRDefault="00950D0E" w:rsidP="00950D0E">
      <w:pPr>
        <w:pStyle w:val="NormalWeb"/>
        <w:spacing w:before="0" w:beforeAutospacing="0" w:after="0" w:afterAutospacing="0"/>
        <w:ind w:firstLine="269"/>
        <w:jc w:val="both"/>
        <w:rPr>
          <w:rFonts w:ascii="GHEA Grapalat" w:hAnsi="GHEA Grapalat"/>
          <w:sz w:val="20"/>
          <w:szCs w:val="20"/>
          <w:lang w:val="hy-AM"/>
        </w:rPr>
      </w:pPr>
      <w:r w:rsidRPr="00E84C88">
        <w:rPr>
          <w:rFonts w:ascii="GHEA Grapalat" w:hAnsi="GHEA Grapalat"/>
          <w:sz w:val="20"/>
          <w:szCs w:val="20"/>
          <w:lang w:val="hy-AM"/>
        </w:rPr>
        <w:tab/>
      </w:r>
      <w:r w:rsidRPr="00E84C88">
        <w:rPr>
          <w:rFonts w:ascii="Arial" w:hAnsi="Arial" w:cs="Arial"/>
          <w:sz w:val="20"/>
          <w:szCs w:val="20"/>
          <w:lang w:val="hy-AM"/>
        </w:rPr>
        <w:t xml:space="preserve">b </w:t>
      </w:r>
      <w:r w:rsidRPr="00E84C88">
        <w:rPr>
          <w:rFonts w:ascii="GHEA Grapalat" w:hAnsi="GHEA Grapalat"/>
          <w:sz w:val="20"/>
          <w:szCs w:val="20"/>
          <w:lang w:val="hy-AM"/>
        </w:rPr>
        <w:t xml:space="preserve">. </w:t>
      </w:r>
      <w:r w:rsidRPr="00E84C88">
        <w:rPr>
          <w:rFonts w:ascii="Arial" w:hAnsi="Arial" w:cs="Arial"/>
          <w:sz w:val="20"/>
          <w:szCs w:val="20"/>
          <w:lang w:val="hy-AM"/>
        </w:rPr>
        <w:t>of them</w:t>
      </w:r>
      <w:r w:rsidRPr="00E84C88">
        <w:rPr>
          <w:rFonts w:ascii="GHEA Grapalat" w:hAnsi="GHEA Grapalat"/>
          <w:sz w:val="20"/>
          <w:szCs w:val="20"/>
          <w:lang w:val="hy-AM"/>
        </w:rPr>
        <w:t xml:space="preserve"> </w:t>
      </w:r>
      <w:r w:rsidRPr="00E84C88">
        <w:rPr>
          <w:rFonts w:ascii="Arial" w:hAnsi="Arial" w:cs="Arial"/>
          <w:sz w:val="20"/>
          <w:szCs w:val="20"/>
          <w:lang w:val="hy-AM"/>
        </w:rPr>
        <w:t>of one</w:t>
      </w:r>
      <w:r w:rsidRPr="00E84C88">
        <w:rPr>
          <w:rFonts w:ascii="GHEA Grapalat" w:hAnsi="GHEA Grapalat"/>
          <w:sz w:val="20"/>
          <w:szCs w:val="20"/>
          <w:lang w:val="hy-AM"/>
        </w:rPr>
        <w:t xml:space="preserve"> </w:t>
      </w:r>
      <w:r w:rsidRPr="00E84C88">
        <w:rPr>
          <w:rFonts w:ascii="Arial" w:hAnsi="Arial" w:cs="Arial"/>
          <w:sz w:val="20"/>
          <w:szCs w:val="20"/>
          <w:lang w:val="hy-AM"/>
        </w:rPr>
        <w:t>of voice</w:t>
      </w:r>
      <w:r w:rsidRPr="00E84C88">
        <w:rPr>
          <w:rFonts w:ascii="GHEA Grapalat" w:hAnsi="GHEA Grapalat"/>
          <w:sz w:val="20"/>
          <w:szCs w:val="20"/>
          <w:lang w:val="hy-AM"/>
        </w:rPr>
        <w:t xml:space="preserve"> </w:t>
      </w:r>
      <w:r w:rsidRPr="00E84C88">
        <w:rPr>
          <w:rFonts w:ascii="Arial" w:hAnsi="Arial" w:cs="Arial"/>
          <w:sz w:val="20"/>
          <w:szCs w:val="20"/>
          <w:lang w:val="hy-AM"/>
        </w:rPr>
        <w:t>right</w:t>
      </w:r>
      <w:r w:rsidRPr="00E84C88">
        <w:rPr>
          <w:rFonts w:ascii="GHEA Grapalat" w:hAnsi="GHEA Grapalat"/>
          <w:sz w:val="20"/>
          <w:szCs w:val="20"/>
          <w:lang w:val="hy-AM"/>
        </w:rPr>
        <w:t xml:space="preserve"> </w:t>
      </w:r>
      <w:r w:rsidRPr="00E84C88">
        <w:rPr>
          <w:rFonts w:ascii="Arial" w:hAnsi="Arial" w:cs="Arial"/>
          <w:sz w:val="20"/>
          <w:szCs w:val="20"/>
          <w:lang w:val="hy-AM"/>
        </w:rPr>
        <w:t>giver</w:t>
      </w:r>
      <w:r w:rsidRPr="00E84C88">
        <w:rPr>
          <w:rFonts w:ascii="GHEA Grapalat" w:hAnsi="GHEA Grapalat"/>
          <w:sz w:val="20"/>
          <w:szCs w:val="20"/>
          <w:lang w:val="hy-AM"/>
        </w:rPr>
        <w:t xml:space="preserve"> </w:t>
      </w:r>
      <w:r w:rsidRPr="00E84C88">
        <w:rPr>
          <w:rFonts w:ascii="Arial" w:hAnsi="Arial" w:cs="Arial"/>
          <w:sz w:val="20"/>
          <w:szCs w:val="20"/>
          <w:lang w:val="hy-AM"/>
        </w:rPr>
        <w:t>of shares</w:t>
      </w:r>
      <w:r w:rsidRPr="00E84C88">
        <w:rPr>
          <w:rFonts w:ascii="GHEA Grapalat" w:hAnsi="GHEA Grapalat"/>
          <w:sz w:val="20"/>
          <w:szCs w:val="20"/>
          <w:lang w:val="hy-AM"/>
        </w:rPr>
        <w:t xml:space="preserve"> </w:t>
      </w:r>
      <w:r w:rsidRPr="00E84C88">
        <w:rPr>
          <w:rFonts w:ascii="Arial" w:hAnsi="Arial" w:cs="Arial"/>
          <w:sz w:val="20"/>
          <w:szCs w:val="20"/>
          <w:lang w:val="hy-AM"/>
        </w:rPr>
        <w:t>ten</w:t>
      </w:r>
      <w:r w:rsidRPr="00E84C88">
        <w:rPr>
          <w:rFonts w:ascii="GHEA Grapalat" w:hAnsi="GHEA Grapalat"/>
          <w:sz w:val="20"/>
          <w:szCs w:val="20"/>
          <w:lang w:val="hy-AM"/>
        </w:rPr>
        <w:t xml:space="preserve"> </w:t>
      </w:r>
      <w:r w:rsidRPr="00E84C88">
        <w:rPr>
          <w:rFonts w:ascii="Arial" w:hAnsi="Arial" w:cs="Arial"/>
          <w:sz w:val="20"/>
          <w:szCs w:val="20"/>
          <w:lang w:val="hy-AM"/>
        </w:rPr>
        <w:t>from percent</w:t>
      </w:r>
      <w:r w:rsidRPr="00E84C88">
        <w:rPr>
          <w:rFonts w:ascii="GHEA Grapalat" w:hAnsi="GHEA Grapalat"/>
          <w:sz w:val="20"/>
          <w:szCs w:val="20"/>
          <w:lang w:val="hy-AM"/>
        </w:rPr>
        <w:t xml:space="preserve"> </w:t>
      </w:r>
      <w:r w:rsidRPr="00E84C88">
        <w:rPr>
          <w:rFonts w:ascii="Arial" w:hAnsi="Arial" w:cs="Arial"/>
          <w:sz w:val="20"/>
          <w:szCs w:val="20"/>
          <w:lang w:val="hy-AM"/>
        </w:rPr>
        <w:t>more</w:t>
      </w:r>
      <w:r w:rsidRPr="00E84C88">
        <w:rPr>
          <w:rFonts w:ascii="GHEA Grapalat" w:hAnsi="GHEA Grapalat"/>
          <w:sz w:val="20"/>
          <w:szCs w:val="20"/>
          <w:lang w:val="hy-AM"/>
        </w:rPr>
        <w:t xml:space="preserve"> </w:t>
      </w:r>
      <w:r w:rsidRPr="00E84C88">
        <w:rPr>
          <w:rFonts w:ascii="Arial" w:hAnsi="Arial" w:cs="Arial"/>
          <w:sz w:val="20"/>
          <w:szCs w:val="20"/>
          <w:lang w:val="hy-AM"/>
        </w:rPr>
        <w:t>possessed</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by law</w:t>
      </w:r>
      <w:r w:rsidRPr="00E84C88">
        <w:rPr>
          <w:rFonts w:ascii="GHEA Grapalat" w:hAnsi="GHEA Grapalat"/>
          <w:sz w:val="20"/>
          <w:szCs w:val="20"/>
          <w:lang w:val="hy-AM"/>
        </w:rPr>
        <w:t xml:space="preserve"> </w:t>
      </w:r>
      <w:r w:rsidRPr="00E84C88">
        <w:rPr>
          <w:rFonts w:ascii="Arial" w:hAnsi="Arial" w:cs="Arial"/>
          <w:sz w:val="20"/>
          <w:szCs w:val="20"/>
          <w:lang w:val="hy-AM"/>
        </w:rPr>
        <w:t>not prohibited</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form</w:t>
      </w:r>
      <w:r w:rsidRPr="00E84C88">
        <w:rPr>
          <w:rFonts w:ascii="GHEA Grapalat" w:hAnsi="GHEA Grapalat"/>
          <w:sz w:val="20"/>
          <w:szCs w:val="20"/>
          <w:lang w:val="hy-AM"/>
        </w:rPr>
        <w:t xml:space="preserve"> </w:t>
      </w:r>
      <w:r w:rsidRPr="00E84C88">
        <w:rPr>
          <w:rFonts w:ascii="Arial" w:hAnsi="Arial" w:cs="Arial"/>
          <w:sz w:val="20"/>
          <w:szCs w:val="20"/>
          <w:lang w:val="hy-AM"/>
        </w:rPr>
        <w:t>his</w:t>
      </w:r>
      <w:r w:rsidRPr="00E84C88">
        <w:rPr>
          <w:rFonts w:ascii="GHEA Grapalat" w:hAnsi="GHEA Grapalat"/>
          <w:sz w:val="20"/>
          <w:szCs w:val="20"/>
          <w:lang w:val="hy-AM"/>
        </w:rPr>
        <w:t xml:space="preserve"> </w:t>
      </w:r>
      <w:r w:rsidRPr="00E84C88">
        <w:rPr>
          <w:rFonts w:ascii="Arial" w:hAnsi="Arial" w:cs="Arial"/>
          <w:sz w:val="20"/>
          <w:szCs w:val="20"/>
          <w:lang w:val="hy-AM"/>
        </w:rPr>
        <w:t>the decisions</w:t>
      </w:r>
      <w:r w:rsidRPr="00E84C88">
        <w:rPr>
          <w:rFonts w:ascii="GHEA Grapalat" w:hAnsi="GHEA Grapalat"/>
          <w:sz w:val="20"/>
          <w:szCs w:val="20"/>
          <w:lang w:val="hy-AM"/>
        </w:rPr>
        <w:t xml:space="preserve"> </w:t>
      </w:r>
      <w:r w:rsidRPr="00E84C88">
        <w:rPr>
          <w:rFonts w:ascii="Arial" w:hAnsi="Arial" w:cs="Arial"/>
          <w:sz w:val="20"/>
          <w:szCs w:val="20"/>
          <w:lang w:val="hy-AM"/>
        </w:rPr>
        <w:t>to predetermine</w:t>
      </w:r>
      <w:r w:rsidRPr="00E84C88">
        <w:rPr>
          <w:rFonts w:ascii="GHEA Grapalat" w:hAnsi="GHEA Grapalat"/>
          <w:sz w:val="20"/>
          <w:szCs w:val="20"/>
          <w:lang w:val="hy-AM"/>
        </w:rPr>
        <w:t xml:space="preserve"> </w:t>
      </w:r>
      <w:r w:rsidRPr="00E84C88">
        <w:rPr>
          <w:rFonts w:ascii="Arial" w:hAnsi="Arial" w:cs="Arial"/>
          <w:sz w:val="20"/>
          <w:szCs w:val="20"/>
          <w:lang w:val="hy-AM"/>
        </w:rPr>
        <w:t>possibility</w:t>
      </w:r>
      <w:r w:rsidRPr="00E84C88">
        <w:rPr>
          <w:rFonts w:ascii="GHEA Grapalat" w:hAnsi="GHEA Grapalat"/>
          <w:sz w:val="20"/>
          <w:szCs w:val="20"/>
          <w:lang w:val="hy-AM"/>
        </w:rPr>
        <w:t xml:space="preserve"> </w:t>
      </w:r>
      <w:r w:rsidRPr="00E84C88">
        <w:rPr>
          <w:rFonts w:ascii="Arial" w:hAnsi="Arial" w:cs="Arial"/>
          <w:sz w:val="20"/>
          <w:szCs w:val="20"/>
          <w:lang w:val="hy-AM"/>
        </w:rPr>
        <w:t>having</w:t>
      </w:r>
      <w:r w:rsidRPr="00E84C88">
        <w:rPr>
          <w:rFonts w:ascii="GHEA Grapalat" w:hAnsi="GHEA Grapalat"/>
          <w:sz w:val="20"/>
          <w:szCs w:val="20"/>
          <w:lang w:val="hy-AM"/>
        </w:rPr>
        <w:t xml:space="preserve"> </w:t>
      </w:r>
      <w:r w:rsidRPr="00E84C88">
        <w:rPr>
          <w:rFonts w:ascii="Arial" w:hAnsi="Arial" w:cs="Arial"/>
          <w:sz w:val="20"/>
          <w:szCs w:val="20"/>
          <w:lang w:val="hy-AM"/>
        </w:rPr>
        <w:t xml:space="preserve">the participant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shareholders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and </w:t>
      </w:r>
      <w:r w:rsidRPr="00E84C88">
        <w:rPr>
          <w:rFonts w:ascii="GHEA Grapalat" w:hAnsi="GHEA Grapalat"/>
          <w:sz w:val="20"/>
          <w:szCs w:val="20"/>
          <w:lang w:val="hy-AM"/>
        </w:rPr>
        <w:t xml:space="preserve">( </w:t>
      </w:r>
      <w:r w:rsidRPr="00E84C88">
        <w:rPr>
          <w:rFonts w:ascii="Arial" w:hAnsi="Arial" w:cs="Arial"/>
          <w:sz w:val="20"/>
          <w:szCs w:val="20"/>
          <w:lang w:val="hy-AM"/>
        </w:rPr>
        <w:t xml:space="preserve">or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the participants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shareholders </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them</w:t>
      </w:r>
      <w:r w:rsidRPr="00E84C88">
        <w:rPr>
          <w:rFonts w:ascii="GHEA Grapalat" w:hAnsi="GHEA Grapalat"/>
          <w:sz w:val="20"/>
          <w:szCs w:val="20"/>
          <w:lang w:val="hy-AM"/>
        </w:rPr>
        <w:t xml:space="preserve"> </w:t>
      </w:r>
      <w:r w:rsidRPr="00E84C88">
        <w:rPr>
          <w:rFonts w:ascii="Arial" w:hAnsi="Arial" w:cs="Arial"/>
          <w:sz w:val="20"/>
          <w:szCs w:val="20"/>
          <w:lang w:val="hy-AM"/>
        </w:rPr>
        <w:t>family</w:t>
      </w:r>
      <w:r w:rsidRPr="00E84C88">
        <w:rPr>
          <w:rFonts w:ascii="GHEA Grapalat" w:hAnsi="GHEA Grapalat"/>
          <w:sz w:val="20"/>
          <w:szCs w:val="20"/>
          <w:lang w:val="hy-AM"/>
        </w:rPr>
        <w:t xml:space="preserve"> </w:t>
      </w:r>
      <w:r w:rsidRPr="00E84C88">
        <w:rPr>
          <w:rFonts w:ascii="Arial" w:hAnsi="Arial" w:cs="Arial"/>
          <w:sz w:val="20"/>
          <w:szCs w:val="20"/>
          <w:lang w:val="hy-AM"/>
        </w:rPr>
        <w:t xml:space="preserve">members </w:t>
      </w:r>
      <w:r w:rsidRPr="00E84C88">
        <w:rPr>
          <w:rFonts w:ascii="GHEA Grapalat" w:hAnsi="GHEA Grapalat"/>
          <w:sz w:val="20"/>
          <w:szCs w:val="20"/>
          <w:lang w:val="hy-AM"/>
        </w:rPr>
        <w:t xml:space="preserve">( </w:t>
      </w:r>
      <w:r w:rsidRPr="00E84C88">
        <w:rPr>
          <w:rFonts w:ascii="Arial" w:hAnsi="Arial" w:cs="Arial"/>
          <w:sz w:val="20"/>
          <w:szCs w:val="20"/>
          <w:lang w:val="hy-AM"/>
        </w:rPr>
        <w:t>if</w:t>
      </w:r>
      <w:r w:rsidRPr="00E84C88">
        <w:rPr>
          <w:rFonts w:ascii="GHEA Grapalat" w:hAnsi="GHEA Grapalat"/>
          <w:sz w:val="20"/>
          <w:szCs w:val="20"/>
          <w:lang w:val="hy-AM"/>
        </w:rPr>
        <w:t xml:space="preserve"> </w:t>
      </w:r>
      <w:r w:rsidRPr="00E84C88">
        <w:rPr>
          <w:rFonts w:ascii="Arial" w:hAnsi="Arial" w:cs="Arial"/>
          <w:sz w:val="20"/>
          <w:szCs w:val="20"/>
          <w:lang w:val="hy-AM"/>
        </w:rPr>
        <w:t>the participant</w:t>
      </w:r>
      <w:r w:rsidRPr="00E84C88">
        <w:rPr>
          <w:rFonts w:ascii="GHEA Grapalat" w:hAnsi="GHEA Grapalat"/>
          <w:sz w:val="20"/>
          <w:szCs w:val="20"/>
          <w:lang w:val="hy-AM"/>
        </w:rPr>
        <w:t xml:space="preserve"> </w:t>
      </w:r>
      <w:r w:rsidRPr="00E84C88">
        <w:rPr>
          <w:rFonts w:ascii="Arial" w:hAnsi="Arial" w:cs="Arial"/>
          <w:sz w:val="20"/>
          <w:szCs w:val="20"/>
          <w:lang w:val="hy-AM"/>
        </w:rPr>
        <w:t>physical</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 xml:space="preserve">g </w:t>
      </w:r>
      <w:r w:rsidRPr="00E84C88">
        <w:rPr>
          <w:rFonts w:ascii="GHEA Grapalat" w:hAnsi="GHEA Grapalat"/>
          <w:sz w:val="20"/>
          <w:szCs w:val="20"/>
          <w:lang w:val="hy-AM"/>
        </w:rPr>
        <w:t xml:space="preserve">) </w:t>
      </w:r>
      <w:r w:rsidRPr="00E84C88">
        <w:rPr>
          <w:rFonts w:ascii="Arial" w:hAnsi="Arial" w:cs="Arial"/>
          <w:sz w:val="20"/>
          <w:szCs w:val="20"/>
          <w:lang w:val="hy-AM"/>
        </w:rPr>
        <w:t>right</w:t>
      </w:r>
      <w:r w:rsidRPr="00E84C88">
        <w:rPr>
          <w:rFonts w:ascii="GHEA Grapalat" w:hAnsi="GHEA Grapalat"/>
          <w:sz w:val="20"/>
          <w:szCs w:val="20"/>
          <w:lang w:val="hy-AM"/>
        </w:rPr>
        <w:t xml:space="preserve"> </w:t>
      </w:r>
      <w:r w:rsidRPr="00E84C88">
        <w:rPr>
          <w:rFonts w:ascii="Arial" w:hAnsi="Arial" w:cs="Arial"/>
          <w:sz w:val="20"/>
          <w:szCs w:val="20"/>
          <w:lang w:val="hy-AM"/>
        </w:rPr>
        <w:t>have</w:t>
      </w:r>
      <w:r w:rsidRPr="00E84C88">
        <w:rPr>
          <w:rFonts w:ascii="GHEA Grapalat" w:hAnsi="GHEA Grapalat"/>
          <w:sz w:val="20"/>
          <w:szCs w:val="20"/>
          <w:lang w:val="hy-AM"/>
        </w:rPr>
        <w:t xml:space="preserve"> </w:t>
      </w:r>
      <w:r w:rsidRPr="00E84C88">
        <w:rPr>
          <w:rFonts w:ascii="Arial" w:hAnsi="Arial" w:cs="Arial"/>
          <w:sz w:val="20"/>
          <w:szCs w:val="20"/>
          <w:lang w:val="hy-AM"/>
        </w:rPr>
        <w:t>directly</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indirect</w:t>
      </w:r>
      <w:r w:rsidRPr="00E84C88">
        <w:rPr>
          <w:rFonts w:ascii="GHEA Grapalat" w:hAnsi="GHEA Grapalat"/>
          <w:sz w:val="20"/>
          <w:szCs w:val="20"/>
          <w:lang w:val="hy-AM"/>
        </w:rPr>
        <w:t xml:space="preserve"> </w:t>
      </w:r>
      <w:r w:rsidRPr="00E84C88">
        <w:rPr>
          <w:rFonts w:ascii="Arial" w:hAnsi="Arial" w:cs="Arial"/>
          <w:sz w:val="20"/>
          <w:szCs w:val="20"/>
          <w:lang w:val="hy-AM"/>
        </w:rPr>
        <w:t>manner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possess </w:t>
      </w:r>
      <w:r w:rsidRPr="00E84C88">
        <w:rPr>
          <w:rFonts w:ascii="GHEA Grapalat" w:hAnsi="GHEA Grapalat"/>
          <w:sz w:val="20"/>
          <w:szCs w:val="20"/>
          <w:lang w:val="hy-AM"/>
        </w:rPr>
        <w:t xml:space="preserve">( </w:t>
      </w:r>
      <w:r w:rsidRPr="00E84C88">
        <w:rPr>
          <w:rFonts w:ascii="Arial" w:hAnsi="Arial" w:cs="Arial"/>
          <w:sz w:val="20"/>
          <w:szCs w:val="20"/>
          <w:lang w:val="hy-AM"/>
        </w:rPr>
        <w:t>that</w:t>
      </w:r>
      <w:r w:rsidRPr="00E84C88">
        <w:rPr>
          <w:rFonts w:ascii="GHEA Grapalat" w:hAnsi="GHEA Grapalat"/>
          <w:sz w:val="20"/>
          <w:szCs w:val="20"/>
          <w:lang w:val="hy-AM"/>
        </w:rPr>
        <w:t xml:space="preserve"> </w:t>
      </w:r>
      <w:r w:rsidRPr="00E84C88">
        <w:rPr>
          <w:rFonts w:ascii="Arial" w:hAnsi="Arial" w:cs="Arial"/>
          <w:sz w:val="20"/>
          <w:szCs w:val="20"/>
          <w:lang w:val="hy-AM"/>
        </w:rPr>
        <w:t xml:space="preserve">including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sales </w:t>
      </w:r>
      <w:r w:rsidRPr="00E84C88">
        <w:rPr>
          <w:rFonts w:ascii="GHEA Grapalat" w:hAnsi="GHEA Grapalat"/>
          <w:sz w:val="20"/>
          <w:szCs w:val="20"/>
          <w:lang w:val="hy-AM"/>
        </w:rPr>
        <w:t xml:space="preserve">, </w:t>
      </w:r>
      <w:r w:rsidRPr="00E84C88">
        <w:rPr>
          <w:rFonts w:ascii="Arial" w:hAnsi="Arial" w:cs="Arial"/>
          <w:sz w:val="20"/>
          <w:szCs w:val="20"/>
          <w:lang w:val="hy-AM"/>
        </w:rPr>
        <w:t>fiduciary</w:t>
      </w:r>
      <w:r w:rsidRPr="00E84C88">
        <w:rPr>
          <w:rFonts w:ascii="GHEA Grapalat" w:hAnsi="GHEA Grapalat"/>
          <w:sz w:val="20"/>
          <w:szCs w:val="20"/>
          <w:lang w:val="hy-AM"/>
        </w:rPr>
        <w:t xml:space="preserve"> </w:t>
      </w:r>
      <w:r w:rsidRPr="00E84C88">
        <w:rPr>
          <w:rFonts w:ascii="Arial" w:hAnsi="Arial" w:cs="Arial"/>
          <w:sz w:val="20"/>
          <w:szCs w:val="20"/>
          <w:lang w:val="hy-AM"/>
        </w:rPr>
        <w:t xml:space="preserve">management </w:t>
      </w:r>
      <w:r w:rsidRPr="00E84C88">
        <w:rPr>
          <w:rFonts w:ascii="GHEA Grapalat" w:hAnsi="GHEA Grapalat"/>
          <w:sz w:val="20"/>
          <w:szCs w:val="20"/>
          <w:lang w:val="hy-AM"/>
        </w:rPr>
        <w:t xml:space="preserve">, </w:t>
      </w:r>
      <w:r w:rsidRPr="00E84C88">
        <w:rPr>
          <w:rFonts w:ascii="Arial" w:hAnsi="Arial" w:cs="Arial"/>
          <w:sz w:val="20"/>
          <w:szCs w:val="20"/>
          <w:lang w:val="hy-AM"/>
        </w:rPr>
        <w:t>joint</w:t>
      </w:r>
      <w:r w:rsidRPr="00E84C88">
        <w:rPr>
          <w:rFonts w:ascii="GHEA Grapalat" w:hAnsi="GHEA Grapalat"/>
          <w:sz w:val="20"/>
          <w:szCs w:val="20"/>
          <w:lang w:val="hy-AM"/>
        </w:rPr>
        <w:t xml:space="preserve"> </w:t>
      </w:r>
      <w:r w:rsidRPr="00E84C88">
        <w:rPr>
          <w:rFonts w:ascii="Arial" w:hAnsi="Arial" w:cs="Arial"/>
          <w:sz w:val="20"/>
          <w:szCs w:val="20"/>
          <w:lang w:val="hy-AM"/>
        </w:rPr>
        <w:t>activity</w:t>
      </w:r>
      <w:r w:rsidRPr="00E84C88">
        <w:rPr>
          <w:rFonts w:ascii="GHEA Grapalat" w:hAnsi="GHEA Grapalat"/>
          <w:sz w:val="20"/>
          <w:szCs w:val="20"/>
          <w:lang w:val="hy-AM"/>
        </w:rPr>
        <w:t xml:space="preserve"> </w:t>
      </w:r>
      <w:r w:rsidRPr="00E84C88">
        <w:rPr>
          <w:rFonts w:ascii="Arial" w:hAnsi="Arial" w:cs="Arial"/>
          <w:sz w:val="20"/>
          <w:szCs w:val="20"/>
          <w:lang w:val="hy-AM"/>
        </w:rPr>
        <w:t xml:space="preserve">contracts </w:t>
      </w:r>
      <w:r w:rsidRPr="00E84C88">
        <w:rPr>
          <w:rFonts w:ascii="GHEA Grapalat" w:hAnsi="GHEA Grapalat"/>
          <w:sz w:val="20"/>
          <w:szCs w:val="20"/>
          <w:lang w:val="hy-AM"/>
        </w:rPr>
        <w:t xml:space="preserve">, </w:t>
      </w:r>
      <w:r w:rsidRPr="00E84C88">
        <w:rPr>
          <w:rFonts w:ascii="Arial" w:hAnsi="Arial" w:cs="Arial"/>
          <w:sz w:val="20"/>
          <w:szCs w:val="20"/>
          <w:lang w:val="hy-AM"/>
        </w:rPr>
        <w:t>instructions</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of transactions</w:t>
      </w:r>
      <w:r w:rsidRPr="00E84C88">
        <w:rPr>
          <w:rFonts w:ascii="GHEA Grapalat" w:hAnsi="GHEA Grapalat"/>
          <w:sz w:val="20"/>
          <w:szCs w:val="20"/>
          <w:lang w:val="hy-AM"/>
        </w:rPr>
        <w:t xml:space="preserve"> </w:t>
      </w:r>
      <w:r w:rsidRPr="00E84C88">
        <w:rPr>
          <w:rFonts w:ascii="Arial" w:hAnsi="Arial" w:cs="Arial"/>
          <w:sz w:val="20"/>
          <w:szCs w:val="20"/>
          <w:lang w:val="hy-AM"/>
        </w:rPr>
        <w:t>based on</w:t>
      </w:r>
      <w:r w:rsidRPr="00E84C88">
        <w:rPr>
          <w:rFonts w:ascii="GHEA Grapalat" w:hAnsi="GHEA Grapalat"/>
          <w:sz w:val="20"/>
          <w:szCs w:val="20"/>
          <w:lang w:val="hy-AM"/>
        </w:rPr>
        <w:t xml:space="preserve"> </w:t>
      </w:r>
      <w:r w:rsidRPr="00E84C88">
        <w:rPr>
          <w:rFonts w:ascii="Arial" w:hAnsi="Arial" w:cs="Arial"/>
          <w:sz w:val="20"/>
          <w:szCs w:val="20"/>
          <w:lang w:val="hy-AM"/>
        </w:rPr>
        <w:t xml:space="preserve">on </w:t>
      </w:r>
      <w:r w:rsidRPr="00E84C88">
        <w:rPr>
          <w:rFonts w:ascii="GHEA Grapalat" w:hAnsi="GHEA Grapalat"/>
          <w:sz w:val="20"/>
          <w:szCs w:val="20"/>
          <w:lang w:val="hy-AM"/>
        </w:rPr>
        <w:t xml:space="preserve">) </w:t>
      </w:r>
      <w:r w:rsidRPr="00E84C88">
        <w:rPr>
          <w:rFonts w:ascii="Arial" w:hAnsi="Arial" w:cs="Arial"/>
          <w:sz w:val="20"/>
          <w:szCs w:val="20"/>
          <w:lang w:val="hy-AM"/>
        </w:rPr>
        <w:t xml:space="preserve">the other </w:t>
      </w:r>
      <w:r w:rsidRPr="00E84C88">
        <w:rPr>
          <w:rFonts w:ascii="GHEA Grapalat" w:hAnsi="GHEA Grapalat"/>
          <w:sz w:val="20"/>
          <w:szCs w:val="20"/>
          <w:lang w:val="hy-AM"/>
        </w:rPr>
        <w:t xml:space="preserve">- </w:t>
      </w:r>
      <w:r w:rsidRPr="00E84C88">
        <w:rPr>
          <w:rFonts w:ascii="Arial" w:hAnsi="Arial" w:cs="Arial"/>
          <w:sz w:val="20"/>
          <w:szCs w:val="20"/>
          <w:lang w:val="hy-AM"/>
        </w:rPr>
        <w:t>voice</w:t>
      </w:r>
      <w:r w:rsidRPr="00E84C88">
        <w:rPr>
          <w:rFonts w:ascii="GHEA Grapalat" w:hAnsi="GHEA Grapalat"/>
          <w:sz w:val="20"/>
          <w:szCs w:val="20"/>
          <w:lang w:val="hy-AM"/>
        </w:rPr>
        <w:t xml:space="preserve"> </w:t>
      </w:r>
      <w:r w:rsidRPr="00E84C88">
        <w:rPr>
          <w:rFonts w:ascii="Arial" w:hAnsi="Arial" w:cs="Arial"/>
          <w:sz w:val="20"/>
          <w:szCs w:val="20"/>
          <w:lang w:val="hy-AM"/>
        </w:rPr>
        <w:t>right</w:t>
      </w:r>
      <w:r w:rsidRPr="00E84C88">
        <w:rPr>
          <w:rFonts w:ascii="GHEA Grapalat" w:hAnsi="GHEA Grapalat"/>
          <w:sz w:val="20"/>
          <w:szCs w:val="20"/>
          <w:lang w:val="hy-AM"/>
        </w:rPr>
        <w:t xml:space="preserve"> </w:t>
      </w:r>
      <w:r w:rsidRPr="00E84C88">
        <w:rPr>
          <w:rFonts w:ascii="Arial" w:hAnsi="Arial" w:cs="Arial"/>
          <w:sz w:val="20"/>
          <w:szCs w:val="20"/>
          <w:lang w:val="hy-AM"/>
        </w:rPr>
        <w:t>giver</w:t>
      </w:r>
      <w:r w:rsidRPr="00E84C88">
        <w:rPr>
          <w:rFonts w:ascii="GHEA Grapalat" w:hAnsi="GHEA Grapalat"/>
          <w:sz w:val="20"/>
          <w:szCs w:val="20"/>
          <w:lang w:val="hy-AM"/>
        </w:rPr>
        <w:t xml:space="preserve"> </w:t>
      </w:r>
      <w:r w:rsidRPr="00E84C88">
        <w:rPr>
          <w:rFonts w:ascii="Arial" w:hAnsi="Arial" w:cs="Arial"/>
          <w:sz w:val="20"/>
          <w:szCs w:val="20"/>
          <w:lang w:val="hy-AM"/>
        </w:rPr>
        <w:t>of shares</w:t>
      </w:r>
      <w:r w:rsidRPr="00E84C88">
        <w:rPr>
          <w:rFonts w:ascii="GHEA Grapalat" w:hAnsi="GHEA Grapalat"/>
          <w:sz w:val="20"/>
          <w:szCs w:val="20"/>
          <w:lang w:val="hy-AM"/>
        </w:rPr>
        <w:t xml:space="preserve"> </w:t>
      </w:r>
      <w:r w:rsidRPr="00E84C88">
        <w:rPr>
          <w:rFonts w:ascii="Arial" w:hAnsi="Arial" w:cs="Arial"/>
          <w:sz w:val="20"/>
          <w:szCs w:val="20"/>
          <w:lang w:val="hy-AM"/>
        </w:rPr>
        <w:t>ten</w:t>
      </w:r>
      <w:r w:rsidRPr="00E84C88">
        <w:rPr>
          <w:rFonts w:ascii="GHEA Grapalat" w:hAnsi="GHEA Grapalat"/>
          <w:sz w:val="20"/>
          <w:szCs w:val="20"/>
          <w:lang w:val="hy-AM"/>
        </w:rPr>
        <w:t xml:space="preserve"> </w:t>
      </w:r>
      <w:r w:rsidRPr="00E84C88">
        <w:rPr>
          <w:rFonts w:ascii="Arial" w:hAnsi="Arial" w:cs="Arial"/>
          <w:sz w:val="20"/>
          <w:szCs w:val="20"/>
          <w:lang w:val="hy-AM"/>
        </w:rPr>
        <w:t>from percent</w:t>
      </w:r>
      <w:r w:rsidRPr="00E84C88">
        <w:rPr>
          <w:rFonts w:ascii="GHEA Grapalat" w:hAnsi="GHEA Grapalat"/>
          <w:sz w:val="20"/>
          <w:szCs w:val="20"/>
          <w:lang w:val="hy-AM"/>
        </w:rPr>
        <w:t xml:space="preserve"> </w:t>
      </w:r>
      <w:r w:rsidRPr="00E84C88">
        <w:rPr>
          <w:rFonts w:ascii="Arial" w:hAnsi="Arial" w:cs="Arial"/>
          <w:sz w:val="20"/>
          <w:szCs w:val="20"/>
          <w:lang w:val="hy-AM"/>
        </w:rPr>
        <w:t>more</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have</w:t>
      </w:r>
      <w:r w:rsidRPr="00E84C88">
        <w:rPr>
          <w:rFonts w:ascii="GHEA Grapalat" w:hAnsi="GHEA Grapalat"/>
          <w:sz w:val="20"/>
          <w:szCs w:val="20"/>
          <w:lang w:val="hy-AM"/>
        </w:rPr>
        <w:t xml:space="preserve"> </w:t>
      </w:r>
      <w:r w:rsidRPr="00E84C88">
        <w:rPr>
          <w:rFonts w:ascii="Arial" w:hAnsi="Arial" w:cs="Arial"/>
          <w:sz w:val="20"/>
          <w:szCs w:val="20"/>
          <w:lang w:val="hy-AM"/>
        </w:rPr>
        <w:t>Armenia</w:t>
      </w:r>
      <w:r w:rsidRPr="00E84C88">
        <w:rPr>
          <w:rFonts w:ascii="GHEA Grapalat" w:hAnsi="GHEA Grapalat"/>
          <w:sz w:val="20"/>
          <w:szCs w:val="20"/>
          <w:lang w:val="hy-AM"/>
        </w:rPr>
        <w:t xml:space="preserve"> </w:t>
      </w:r>
      <w:r w:rsidRPr="00E84C88">
        <w:rPr>
          <w:rFonts w:ascii="Arial" w:hAnsi="Arial" w:cs="Arial"/>
          <w:sz w:val="20"/>
          <w:szCs w:val="20"/>
          <w:lang w:val="hy-AM"/>
        </w:rPr>
        <w:t>Republic</w:t>
      </w:r>
      <w:r w:rsidRPr="00E84C88">
        <w:rPr>
          <w:rFonts w:ascii="GHEA Grapalat" w:hAnsi="GHEA Grapalat"/>
          <w:sz w:val="20"/>
          <w:szCs w:val="20"/>
          <w:lang w:val="hy-AM"/>
        </w:rPr>
        <w:t xml:space="preserve"> </w:t>
      </w:r>
      <w:r w:rsidRPr="00E84C88">
        <w:rPr>
          <w:rFonts w:ascii="Arial" w:hAnsi="Arial" w:cs="Arial"/>
          <w:sz w:val="20"/>
          <w:szCs w:val="20"/>
          <w:lang w:val="hy-AM"/>
        </w:rPr>
        <w:t>by legislation</w:t>
      </w:r>
      <w:r w:rsidRPr="00E84C88">
        <w:rPr>
          <w:rFonts w:ascii="GHEA Grapalat" w:hAnsi="GHEA Grapalat"/>
          <w:sz w:val="20"/>
          <w:szCs w:val="20"/>
          <w:lang w:val="hy-AM"/>
        </w:rPr>
        <w:t xml:space="preserve"> </w:t>
      </w:r>
      <w:r w:rsidRPr="00E84C88">
        <w:rPr>
          <w:rFonts w:ascii="Arial" w:hAnsi="Arial" w:cs="Arial"/>
          <w:sz w:val="20"/>
          <w:szCs w:val="20"/>
          <w:lang w:val="hy-AM"/>
        </w:rPr>
        <w:t>not prohibited</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form</w:t>
      </w:r>
      <w:r w:rsidRPr="00E84C88">
        <w:rPr>
          <w:rFonts w:ascii="GHEA Grapalat" w:hAnsi="GHEA Grapalat"/>
          <w:sz w:val="20"/>
          <w:szCs w:val="20"/>
          <w:lang w:val="hy-AM"/>
        </w:rPr>
        <w:t xml:space="preserve"> </w:t>
      </w:r>
      <w:r w:rsidRPr="00E84C88">
        <w:rPr>
          <w:rFonts w:ascii="Arial" w:hAnsi="Arial" w:cs="Arial"/>
          <w:sz w:val="20"/>
          <w:szCs w:val="20"/>
          <w:lang w:val="hy-AM"/>
        </w:rPr>
        <w:t>the latter</w:t>
      </w:r>
      <w:r w:rsidRPr="00E84C88">
        <w:rPr>
          <w:rFonts w:ascii="GHEA Grapalat" w:hAnsi="GHEA Grapalat"/>
          <w:sz w:val="20"/>
          <w:szCs w:val="20"/>
          <w:lang w:val="hy-AM"/>
        </w:rPr>
        <w:t xml:space="preserve"> </w:t>
      </w:r>
      <w:r w:rsidRPr="00E84C88">
        <w:rPr>
          <w:rFonts w:ascii="Arial" w:hAnsi="Arial" w:cs="Arial"/>
          <w:sz w:val="20"/>
          <w:szCs w:val="20"/>
          <w:lang w:val="hy-AM"/>
        </w:rPr>
        <w:t>the decisions</w:t>
      </w:r>
      <w:r w:rsidRPr="00E84C88">
        <w:rPr>
          <w:rFonts w:ascii="GHEA Grapalat" w:hAnsi="GHEA Grapalat"/>
          <w:sz w:val="20"/>
          <w:szCs w:val="20"/>
          <w:lang w:val="hy-AM"/>
        </w:rPr>
        <w:t xml:space="preserve"> </w:t>
      </w:r>
      <w:r w:rsidRPr="00E84C88">
        <w:rPr>
          <w:rFonts w:ascii="Arial" w:hAnsi="Arial" w:cs="Arial"/>
          <w:sz w:val="20"/>
          <w:szCs w:val="20"/>
          <w:lang w:val="hy-AM"/>
        </w:rPr>
        <w:t>to predetermine</w:t>
      </w:r>
      <w:r w:rsidRPr="00E84C88">
        <w:rPr>
          <w:rFonts w:ascii="GHEA Grapalat" w:hAnsi="GHEA Grapalat"/>
          <w:sz w:val="20"/>
          <w:szCs w:val="20"/>
          <w:lang w:val="hy-AM"/>
        </w:rPr>
        <w:t xml:space="preserve"> </w:t>
      </w:r>
      <w:r w:rsidRPr="00E84C88">
        <w:rPr>
          <w:rFonts w:ascii="Arial" w:hAnsi="Arial" w:cs="Arial"/>
          <w:sz w:val="20"/>
          <w:szCs w:val="20"/>
          <w:lang w:val="hy-AM"/>
        </w:rPr>
        <w:t xml:space="preserve">possibility </w:t>
      </w:r>
      <w:r w:rsidRPr="00E84C88">
        <w:rPr>
          <w:rFonts w:ascii="GHEA Grapalat" w:hAnsi="GHEA Grapalat"/>
          <w:sz w:val="20"/>
          <w:szCs w:val="20"/>
          <w:lang w:val="hy-AM"/>
        </w:rPr>
        <w:t>.</w:t>
      </w:r>
    </w:p>
    <w:p w14:paraId="10E9401F"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c </w:t>
      </w:r>
      <w:r w:rsidRPr="00E84C88">
        <w:rPr>
          <w:rFonts w:ascii="GHEA Grapalat" w:hAnsi="GHEA Grapalat"/>
          <w:sz w:val="20"/>
          <w:szCs w:val="20"/>
          <w:lang w:val="hy-AM"/>
        </w:rPr>
        <w:t xml:space="preserve">. </w:t>
      </w:r>
      <w:r w:rsidRPr="00E84C88">
        <w:rPr>
          <w:rFonts w:ascii="Arial" w:hAnsi="Arial" w:cs="Arial"/>
          <w:sz w:val="20"/>
          <w:szCs w:val="20"/>
          <w:lang w:val="hy-AM"/>
        </w:rPr>
        <w:t>of them</w:t>
      </w:r>
      <w:r w:rsidRPr="00E84C88">
        <w:rPr>
          <w:rFonts w:ascii="GHEA Grapalat" w:hAnsi="GHEA Grapalat"/>
          <w:sz w:val="20"/>
          <w:szCs w:val="20"/>
          <w:lang w:val="hy-AM"/>
        </w:rPr>
        <w:t xml:space="preserve"> </w:t>
      </w:r>
      <w:r w:rsidRPr="00E84C88">
        <w:rPr>
          <w:rFonts w:ascii="Arial" w:hAnsi="Arial" w:cs="Arial"/>
          <w:sz w:val="20"/>
          <w:szCs w:val="20"/>
          <w:lang w:val="hy-AM"/>
        </w:rPr>
        <w:t>of one</w:t>
      </w:r>
      <w:r w:rsidRPr="00E84C88">
        <w:rPr>
          <w:rFonts w:ascii="GHEA Grapalat" w:hAnsi="GHEA Grapalat"/>
          <w:sz w:val="20"/>
          <w:szCs w:val="20"/>
          <w:lang w:val="hy-AM"/>
        </w:rPr>
        <w:t xml:space="preserve"> </w:t>
      </w:r>
      <w:r w:rsidRPr="00E84C88">
        <w:rPr>
          <w:rFonts w:ascii="Arial" w:hAnsi="Arial" w:cs="Arial"/>
          <w:sz w:val="20"/>
          <w:szCs w:val="20"/>
          <w:lang w:val="hy-AM"/>
        </w:rPr>
        <w:t>any</w:t>
      </w:r>
      <w:r w:rsidRPr="00E84C88">
        <w:rPr>
          <w:rFonts w:ascii="GHEA Grapalat" w:hAnsi="GHEA Grapalat"/>
          <w:sz w:val="20"/>
          <w:szCs w:val="20"/>
          <w:lang w:val="hy-AM"/>
        </w:rPr>
        <w:t xml:space="preserve"> </w:t>
      </w:r>
      <w:r w:rsidRPr="00E84C88">
        <w:rPr>
          <w:rFonts w:ascii="Arial" w:hAnsi="Arial" w:cs="Arial"/>
          <w:sz w:val="20"/>
          <w:szCs w:val="20"/>
          <w:lang w:val="hy-AM"/>
        </w:rPr>
        <w:t>management</w:t>
      </w:r>
      <w:r w:rsidRPr="00E84C88">
        <w:rPr>
          <w:rFonts w:ascii="GHEA Grapalat" w:hAnsi="GHEA Grapalat"/>
          <w:sz w:val="20"/>
          <w:szCs w:val="20"/>
          <w:lang w:val="hy-AM"/>
        </w:rPr>
        <w:t xml:space="preserve"> </w:t>
      </w:r>
      <w:r w:rsidRPr="00E84C88">
        <w:rPr>
          <w:rFonts w:ascii="Arial" w:hAnsi="Arial" w:cs="Arial"/>
          <w:sz w:val="20"/>
          <w:szCs w:val="20"/>
          <w:lang w:val="hy-AM"/>
        </w:rPr>
        <w:t>of the body</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like</w:t>
      </w:r>
      <w:r w:rsidRPr="00E84C88">
        <w:rPr>
          <w:rFonts w:ascii="GHEA Grapalat" w:hAnsi="GHEA Grapalat"/>
          <w:sz w:val="20"/>
          <w:szCs w:val="20"/>
          <w:lang w:val="hy-AM"/>
        </w:rPr>
        <w:t xml:space="preserve"> </w:t>
      </w:r>
      <w:r w:rsidRPr="00E84C88">
        <w:rPr>
          <w:rFonts w:ascii="Arial" w:hAnsi="Arial" w:cs="Arial"/>
          <w:sz w:val="20"/>
          <w:szCs w:val="20"/>
          <w:lang w:val="hy-AM"/>
        </w:rPr>
        <w:t>responsibilities</w:t>
      </w:r>
      <w:r w:rsidRPr="00E84C88">
        <w:rPr>
          <w:rFonts w:ascii="GHEA Grapalat" w:hAnsi="GHEA Grapalat"/>
          <w:sz w:val="20"/>
          <w:szCs w:val="20"/>
          <w:lang w:val="hy-AM"/>
        </w:rPr>
        <w:t xml:space="preserve"> </w:t>
      </w:r>
      <w:r w:rsidRPr="00E84C88">
        <w:rPr>
          <w:rFonts w:ascii="Arial" w:hAnsi="Arial" w:cs="Arial"/>
          <w:sz w:val="20"/>
          <w:szCs w:val="20"/>
          <w:lang w:val="hy-AM"/>
        </w:rPr>
        <w:t>performer</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persons </w:t>
      </w:r>
      <w:r w:rsidRPr="00E84C88">
        <w:rPr>
          <w:rFonts w:ascii="GHEA Grapalat" w:hAnsi="GHEA Grapalat"/>
          <w:sz w:val="20"/>
          <w:szCs w:val="20"/>
          <w:lang w:val="hy-AM"/>
        </w:rPr>
        <w:t xml:space="preserve">as </w:t>
      </w:r>
      <w:r w:rsidRPr="00E84C88">
        <w:rPr>
          <w:rFonts w:ascii="Arial" w:hAnsi="Arial" w:cs="Arial"/>
          <w:sz w:val="20"/>
          <w:szCs w:val="20"/>
          <w:lang w:val="hy-AM"/>
        </w:rPr>
        <w:t>_</w:t>
      </w:r>
      <w:r w:rsidRPr="00E84C88">
        <w:rPr>
          <w:rFonts w:ascii="GHEA Grapalat" w:hAnsi="GHEA Grapalat"/>
          <w:sz w:val="20"/>
          <w:szCs w:val="20"/>
          <w:lang w:val="hy-AM"/>
        </w:rPr>
        <w:t xml:space="preserve"> </w:t>
      </w:r>
      <w:r w:rsidRPr="00E84C88">
        <w:rPr>
          <w:rFonts w:ascii="Arial" w:hAnsi="Arial" w:cs="Arial"/>
          <w:sz w:val="20"/>
          <w:szCs w:val="20"/>
          <w:lang w:val="hy-AM"/>
        </w:rPr>
        <w:t>also</w:t>
      </w:r>
      <w:r w:rsidRPr="00E84C88">
        <w:rPr>
          <w:rFonts w:ascii="GHEA Grapalat" w:hAnsi="GHEA Grapalat"/>
          <w:sz w:val="20"/>
          <w:szCs w:val="20"/>
          <w:lang w:val="hy-AM"/>
        </w:rPr>
        <w:t xml:space="preserve"> </w:t>
      </w:r>
      <w:r w:rsidRPr="00E84C88">
        <w:rPr>
          <w:rFonts w:ascii="Arial" w:hAnsi="Arial" w:cs="Arial"/>
          <w:sz w:val="20"/>
          <w:szCs w:val="20"/>
          <w:lang w:val="hy-AM"/>
        </w:rPr>
        <w:t>them</w:t>
      </w:r>
      <w:r w:rsidRPr="00E84C88">
        <w:rPr>
          <w:rFonts w:ascii="GHEA Grapalat" w:hAnsi="GHEA Grapalat"/>
          <w:sz w:val="20"/>
          <w:szCs w:val="20"/>
          <w:lang w:val="hy-AM"/>
        </w:rPr>
        <w:t xml:space="preserve"> </w:t>
      </w:r>
      <w:r w:rsidRPr="00E84C88">
        <w:rPr>
          <w:rFonts w:ascii="Arial" w:hAnsi="Arial" w:cs="Arial"/>
          <w:sz w:val="20"/>
          <w:szCs w:val="20"/>
          <w:lang w:val="hy-AM"/>
        </w:rPr>
        <w:t>family</w:t>
      </w:r>
      <w:r w:rsidRPr="00E84C88">
        <w:rPr>
          <w:rFonts w:ascii="GHEA Grapalat" w:hAnsi="GHEA Grapalat"/>
          <w:sz w:val="20"/>
          <w:szCs w:val="20"/>
          <w:lang w:val="hy-AM"/>
        </w:rPr>
        <w:t xml:space="preserve"> </w:t>
      </w:r>
      <w:r w:rsidRPr="00E84C88">
        <w:rPr>
          <w:rFonts w:ascii="Arial" w:hAnsi="Arial" w:cs="Arial"/>
          <w:sz w:val="20"/>
          <w:szCs w:val="20"/>
          <w:lang w:val="hy-AM"/>
        </w:rPr>
        <w:t>of the members</w:t>
      </w:r>
      <w:r w:rsidRPr="00E84C88">
        <w:rPr>
          <w:rFonts w:ascii="GHEA Grapalat" w:hAnsi="GHEA Grapalat"/>
          <w:sz w:val="20"/>
          <w:szCs w:val="20"/>
          <w:lang w:val="hy-AM"/>
        </w:rPr>
        <w:t xml:space="preserve"> </w:t>
      </w:r>
      <w:r w:rsidRPr="00E84C88">
        <w:rPr>
          <w:rFonts w:ascii="Arial" w:hAnsi="Arial" w:cs="Arial"/>
          <w:sz w:val="20"/>
          <w:szCs w:val="20"/>
          <w:lang w:val="hy-AM"/>
        </w:rPr>
        <w:t>any</w:t>
      </w:r>
      <w:r w:rsidRPr="00E84C88">
        <w:rPr>
          <w:rFonts w:ascii="GHEA Grapalat" w:hAnsi="GHEA Grapalat"/>
          <w:sz w:val="20"/>
          <w:szCs w:val="20"/>
          <w:lang w:val="hy-AM"/>
        </w:rPr>
        <w:t xml:space="preserve"> </w:t>
      </w:r>
      <w:r w:rsidRPr="00E84C88">
        <w:rPr>
          <w:rFonts w:ascii="Arial" w:hAnsi="Arial" w:cs="Arial"/>
          <w:sz w:val="20"/>
          <w:szCs w:val="20"/>
          <w:lang w:val="hy-AM"/>
        </w:rPr>
        <w:t>one</w:t>
      </w:r>
      <w:r w:rsidRPr="00E84C88">
        <w:rPr>
          <w:rFonts w:ascii="GHEA Grapalat" w:hAnsi="GHEA Grapalat"/>
          <w:sz w:val="20"/>
          <w:szCs w:val="20"/>
          <w:lang w:val="hy-AM"/>
        </w:rPr>
        <w:t xml:space="preserve"> </w:t>
      </w:r>
      <w:r w:rsidRPr="00E84C88">
        <w:rPr>
          <w:rFonts w:ascii="Arial" w:hAnsi="Arial" w:cs="Arial"/>
          <w:sz w:val="20"/>
          <w:szCs w:val="20"/>
          <w:lang w:val="hy-AM"/>
        </w:rPr>
        <w:t>at the same time</w:t>
      </w:r>
      <w:r w:rsidRPr="00E84C88">
        <w:rPr>
          <w:rFonts w:ascii="GHEA Grapalat" w:hAnsi="GHEA Grapalat"/>
          <w:sz w:val="20"/>
          <w:szCs w:val="20"/>
          <w:lang w:val="hy-AM"/>
        </w:rPr>
        <w:t xml:space="preserve"> </w:t>
      </w:r>
      <w:r w:rsidRPr="00E84C88">
        <w:rPr>
          <w:rFonts w:ascii="Arial" w:hAnsi="Arial" w:cs="Arial"/>
          <w:sz w:val="20"/>
          <w:szCs w:val="20"/>
          <w:lang w:val="hy-AM"/>
        </w:rPr>
        <w:t>is</w:t>
      </w:r>
      <w:r w:rsidRPr="00E84C88">
        <w:rPr>
          <w:rFonts w:ascii="GHEA Grapalat" w:hAnsi="GHEA Grapalat"/>
          <w:sz w:val="20"/>
          <w:szCs w:val="20"/>
          <w:lang w:val="hy-AM"/>
        </w:rPr>
        <w:t xml:space="preserve"> </w:t>
      </w:r>
      <w:r w:rsidRPr="00E84C88">
        <w:rPr>
          <w:rFonts w:ascii="Arial" w:hAnsi="Arial" w:cs="Arial"/>
          <w:sz w:val="20"/>
          <w:szCs w:val="20"/>
          <w:lang w:val="hy-AM"/>
        </w:rPr>
        <w:t>is</w:t>
      </w:r>
      <w:r w:rsidRPr="00E84C88">
        <w:rPr>
          <w:rFonts w:ascii="GHEA Grapalat" w:hAnsi="GHEA Grapalat"/>
          <w:sz w:val="20"/>
          <w:szCs w:val="20"/>
          <w:lang w:val="hy-AM"/>
        </w:rPr>
        <w:t xml:space="preserve"> </w:t>
      </w:r>
      <w:r w:rsidRPr="00E84C88">
        <w:rPr>
          <w:rFonts w:ascii="Arial" w:hAnsi="Arial" w:cs="Arial"/>
          <w:sz w:val="20"/>
          <w:szCs w:val="20"/>
          <w:lang w:val="hy-AM"/>
        </w:rPr>
        <w:t>the other</w:t>
      </w:r>
      <w:r w:rsidRPr="00E84C88">
        <w:rPr>
          <w:rFonts w:ascii="GHEA Grapalat" w:hAnsi="GHEA Grapalat"/>
          <w:sz w:val="20"/>
          <w:szCs w:val="20"/>
          <w:lang w:val="hy-AM"/>
        </w:rPr>
        <w:t xml:space="preserve"> </w:t>
      </w:r>
      <w:r w:rsidRPr="00E84C88">
        <w:rPr>
          <w:rFonts w:ascii="Arial" w:hAnsi="Arial" w:cs="Arial"/>
          <w:sz w:val="20"/>
          <w:szCs w:val="20"/>
          <w:lang w:val="hy-AM"/>
        </w:rPr>
        <w:t>person</w:t>
      </w:r>
      <w:r w:rsidRPr="00E84C88">
        <w:rPr>
          <w:rFonts w:ascii="GHEA Grapalat" w:hAnsi="GHEA Grapalat"/>
          <w:sz w:val="20"/>
          <w:szCs w:val="20"/>
          <w:lang w:val="hy-AM"/>
        </w:rPr>
        <w:t xml:space="preserve"> </w:t>
      </w:r>
      <w:r w:rsidRPr="00E84C88">
        <w:rPr>
          <w:rFonts w:ascii="Arial" w:hAnsi="Arial" w:cs="Arial"/>
          <w:sz w:val="20"/>
          <w:szCs w:val="20"/>
          <w:lang w:val="hy-AM"/>
        </w:rPr>
        <w:t>any</w:t>
      </w:r>
      <w:r w:rsidRPr="00E84C88">
        <w:rPr>
          <w:rFonts w:ascii="GHEA Grapalat" w:hAnsi="GHEA Grapalat"/>
          <w:sz w:val="20"/>
          <w:szCs w:val="20"/>
          <w:lang w:val="hy-AM"/>
        </w:rPr>
        <w:t xml:space="preserve"> </w:t>
      </w:r>
      <w:r w:rsidRPr="00E84C88">
        <w:rPr>
          <w:rFonts w:ascii="Arial" w:hAnsi="Arial" w:cs="Arial"/>
          <w:sz w:val="20"/>
          <w:szCs w:val="20"/>
          <w:lang w:val="hy-AM"/>
        </w:rPr>
        <w:t>management</w:t>
      </w:r>
      <w:r w:rsidRPr="00E84C88">
        <w:rPr>
          <w:rFonts w:ascii="GHEA Grapalat" w:hAnsi="GHEA Grapalat"/>
          <w:sz w:val="20"/>
          <w:szCs w:val="20"/>
          <w:lang w:val="hy-AM"/>
        </w:rPr>
        <w:t xml:space="preserve"> </w:t>
      </w:r>
      <w:r w:rsidRPr="00E84C88">
        <w:rPr>
          <w:rFonts w:ascii="Arial" w:hAnsi="Arial" w:cs="Arial"/>
          <w:sz w:val="20"/>
          <w:szCs w:val="20"/>
          <w:lang w:val="hy-AM"/>
        </w:rPr>
        <w:t>of the body</w:t>
      </w:r>
      <w:r w:rsidRPr="00E84C88">
        <w:rPr>
          <w:rFonts w:ascii="GHEA Grapalat" w:hAnsi="GHEA Grapalat"/>
          <w:sz w:val="20"/>
          <w:szCs w:val="20"/>
          <w:lang w:val="hy-AM"/>
        </w:rPr>
        <w:t xml:space="preserve"> </w:t>
      </w:r>
      <w:r w:rsidRPr="00E84C88">
        <w:rPr>
          <w:rFonts w:ascii="Arial" w:hAnsi="Arial" w:cs="Arial"/>
          <w:sz w:val="20"/>
          <w:szCs w:val="20"/>
          <w:lang w:val="hy-AM"/>
        </w:rPr>
        <w:t>member</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like</w:t>
      </w:r>
      <w:r w:rsidRPr="00E84C88">
        <w:rPr>
          <w:rFonts w:ascii="GHEA Grapalat" w:hAnsi="GHEA Grapalat"/>
          <w:sz w:val="20"/>
          <w:szCs w:val="20"/>
          <w:lang w:val="hy-AM"/>
        </w:rPr>
        <w:t xml:space="preserve"> </w:t>
      </w:r>
      <w:r w:rsidRPr="00E84C88">
        <w:rPr>
          <w:rFonts w:ascii="Arial" w:hAnsi="Arial" w:cs="Arial"/>
          <w:sz w:val="20"/>
          <w:szCs w:val="20"/>
          <w:lang w:val="hy-AM"/>
        </w:rPr>
        <w:t>responsibilities</w:t>
      </w:r>
      <w:r w:rsidRPr="00E84C88">
        <w:rPr>
          <w:rFonts w:ascii="GHEA Grapalat" w:hAnsi="GHEA Grapalat"/>
          <w:sz w:val="20"/>
          <w:szCs w:val="20"/>
          <w:lang w:val="hy-AM"/>
        </w:rPr>
        <w:t xml:space="preserve"> </w:t>
      </w:r>
      <w:r w:rsidRPr="00E84C88">
        <w:rPr>
          <w:rFonts w:ascii="Arial" w:hAnsi="Arial" w:cs="Arial"/>
          <w:sz w:val="20"/>
          <w:szCs w:val="20"/>
          <w:lang w:val="hy-AM"/>
        </w:rPr>
        <w:t>performer</w:t>
      </w:r>
      <w:r w:rsidRPr="00E84C88">
        <w:rPr>
          <w:rFonts w:ascii="GHEA Grapalat" w:hAnsi="GHEA Grapalat"/>
          <w:sz w:val="20"/>
          <w:szCs w:val="20"/>
          <w:lang w:val="hy-AM"/>
        </w:rPr>
        <w:t xml:space="preserve"> </w:t>
      </w:r>
      <w:r w:rsidRPr="00E84C88">
        <w:rPr>
          <w:rFonts w:ascii="Arial" w:hAnsi="Arial" w:cs="Arial"/>
          <w:sz w:val="20"/>
          <w:szCs w:val="20"/>
          <w:lang w:val="hy-AM"/>
        </w:rPr>
        <w:t>other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person </w:t>
      </w:r>
      <w:r w:rsidRPr="00E84C88">
        <w:rPr>
          <w:rFonts w:ascii="GHEA Grapalat" w:hAnsi="GHEA Grapalat"/>
          <w:sz w:val="20"/>
          <w:szCs w:val="20"/>
          <w:lang w:val="hy-AM"/>
        </w:rPr>
        <w:t>_</w:t>
      </w:r>
    </w:p>
    <w:p w14:paraId="5F4DAE77" w14:textId="77777777" w:rsidR="00950D0E" w:rsidRPr="00E84C88" w:rsidRDefault="00950D0E" w:rsidP="00950D0E">
      <w:pPr>
        <w:pStyle w:val="NormalWeb"/>
        <w:spacing w:before="0" w:beforeAutospacing="0" w:after="0" w:afterAutospacing="0"/>
        <w:ind w:firstLine="708"/>
        <w:jc w:val="both"/>
        <w:rPr>
          <w:rFonts w:ascii="GHEA Grapalat" w:hAnsi="GHEA Grapalat"/>
          <w:sz w:val="20"/>
          <w:szCs w:val="20"/>
          <w:lang w:val="hy-AM"/>
        </w:rPr>
      </w:pPr>
      <w:r w:rsidRPr="00E84C88">
        <w:rPr>
          <w:rFonts w:ascii="Arial" w:hAnsi="Arial" w:cs="Arial"/>
          <w:sz w:val="20"/>
          <w:szCs w:val="20"/>
          <w:lang w:val="hy-AM"/>
        </w:rPr>
        <w:t xml:space="preserve">d </w:t>
      </w:r>
      <w:r w:rsidRPr="00E84C88">
        <w:rPr>
          <w:rFonts w:ascii="GHEA Grapalat" w:hAnsi="GHEA Grapalat"/>
          <w:sz w:val="20"/>
          <w:szCs w:val="20"/>
          <w:lang w:val="hy-AM"/>
        </w:rPr>
        <w:t xml:space="preserve">. </w:t>
      </w:r>
      <w:r w:rsidRPr="00E84C88">
        <w:rPr>
          <w:rFonts w:ascii="Arial" w:hAnsi="Arial" w:cs="Arial"/>
          <w:sz w:val="20"/>
          <w:szCs w:val="20"/>
          <w:lang w:val="hy-AM"/>
        </w:rPr>
        <w:t>they</w:t>
      </w:r>
      <w:r w:rsidRPr="00E84C88">
        <w:rPr>
          <w:rFonts w:ascii="GHEA Grapalat" w:hAnsi="GHEA Grapalat"/>
          <w:sz w:val="20"/>
          <w:szCs w:val="20"/>
          <w:lang w:val="hy-AM"/>
        </w:rPr>
        <w:t xml:space="preserve"> </w:t>
      </w:r>
      <w:r w:rsidRPr="00E84C88">
        <w:rPr>
          <w:rFonts w:ascii="Arial" w:hAnsi="Arial" w:cs="Arial"/>
          <w:sz w:val="20"/>
          <w:szCs w:val="20"/>
          <w:lang w:val="hy-AM"/>
        </w:rPr>
        <w:t>act</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in action</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agreed,</w:t>
      </w:r>
      <w:r w:rsidRPr="00E84C88">
        <w:rPr>
          <w:rFonts w:ascii="GHEA Grapalat" w:hAnsi="GHEA Grapalat"/>
          <w:sz w:val="20"/>
          <w:szCs w:val="20"/>
          <w:lang w:val="hy-AM"/>
        </w:rPr>
        <w:t xml:space="preserve"> </w:t>
      </w:r>
      <w:r w:rsidRPr="00E84C88">
        <w:rPr>
          <w:rFonts w:ascii="Arial" w:hAnsi="Arial" w:cs="Arial"/>
          <w:sz w:val="20"/>
          <w:szCs w:val="20"/>
          <w:lang w:val="hy-AM"/>
        </w:rPr>
        <w:t>based on</w:t>
      </w:r>
      <w:r w:rsidRPr="00E84C88">
        <w:rPr>
          <w:rFonts w:ascii="GHEA Grapalat" w:hAnsi="GHEA Grapalat"/>
          <w:sz w:val="20"/>
          <w:szCs w:val="20"/>
          <w:lang w:val="hy-AM"/>
        </w:rPr>
        <w:t xml:space="preserve"> </w:t>
      </w:r>
      <w:r w:rsidRPr="00E84C88">
        <w:rPr>
          <w:rFonts w:ascii="Arial" w:hAnsi="Arial" w:cs="Arial"/>
          <w:sz w:val="20"/>
          <w:szCs w:val="20"/>
          <w:lang w:val="hy-AM"/>
        </w:rPr>
        <w:t>general</w:t>
      </w:r>
      <w:r w:rsidRPr="00E84C88">
        <w:rPr>
          <w:rFonts w:ascii="GHEA Grapalat" w:hAnsi="GHEA Grapalat"/>
          <w:sz w:val="20"/>
          <w:szCs w:val="20"/>
          <w:lang w:val="hy-AM"/>
        </w:rPr>
        <w:t xml:space="preserve"> </w:t>
      </w:r>
      <w:r w:rsidRPr="00E84C88">
        <w:rPr>
          <w:rFonts w:ascii="Arial" w:hAnsi="Arial" w:cs="Arial"/>
          <w:sz w:val="20"/>
          <w:szCs w:val="20"/>
          <w:lang w:val="hy-AM"/>
        </w:rPr>
        <w:t>economic</w:t>
      </w:r>
      <w:r w:rsidRPr="00E84C88">
        <w:rPr>
          <w:rFonts w:ascii="GHEA Grapalat" w:hAnsi="GHEA Grapalat"/>
          <w:sz w:val="20"/>
          <w:szCs w:val="20"/>
          <w:lang w:val="hy-AM"/>
        </w:rPr>
        <w:t xml:space="preserve"> </w:t>
      </w:r>
      <w:r w:rsidRPr="00E84C88">
        <w:rPr>
          <w:rFonts w:ascii="Arial" w:hAnsi="Arial" w:cs="Arial"/>
          <w:sz w:val="20"/>
          <w:szCs w:val="20"/>
          <w:lang w:val="hy-AM"/>
        </w:rPr>
        <w:t xml:space="preserve">interests </w:t>
      </w:r>
      <w:r w:rsidRPr="00E84C88">
        <w:rPr>
          <w:rFonts w:ascii="GHEA Grapalat" w:hAnsi="GHEA Grapalat"/>
          <w:sz w:val="20"/>
          <w:szCs w:val="20"/>
          <w:lang w:val="hy-AM"/>
        </w:rPr>
        <w:t>.</w:t>
      </w:r>
    </w:p>
    <w:p w14:paraId="422AF6D4" w14:textId="77777777" w:rsidR="00950D0E" w:rsidRPr="00E84C88" w:rsidRDefault="00950D0E" w:rsidP="00950D0E">
      <w:pPr>
        <w:ind w:firstLine="284"/>
        <w:jc w:val="both"/>
        <w:rPr>
          <w:rFonts w:ascii="GHEA Grapalat" w:hAnsi="GHEA Grapalat"/>
          <w:sz w:val="20"/>
          <w:szCs w:val="20"/>
          <w:lang w:val="hy-AM"/>
        </w:rPr>
      </w:pPr>
      <w:r w:rsidRPr="00E84C88">
        <w:rPr>
          <w:rFonts w:ascii="GHEA Grapalat" w:hAnsi="GHEA Grapalat"/>
          <w:sz w:val="20"/>
          <w:szCs w:val="20"/>
          <w:lang w:val="hy-AM"/>
        </w:rPr>
        <w:t xml:space="preserve"> </w:t>
      </w:r>
      <w:r w:rsidRPr="00E84C88">
        <w:rPr>
          <w:rFonts w:ascii="Arial" w:hAnsi="Arial" w:cs="Arial"/>
          <w:sz w:val="20"/>
          <w:szCs w:val="20"/>
          <w:lang w:val="hy-AM"/>
        </w:rPr>
        <w:t>Present</w:t>
      </w:r>
      <w:r w:rsidRPr="00E84C88">
        <w:rPr>
          <w:rFonts w:ascii="GHEA Grapalat" w:hAnsi="GHEA Grapalat"/>
          <w:sz w:val="20"/>
          <w:szCs w:val="20"/>
          <w:lang w:val="hy-AM"/>
        </w:rPr>
        <w:t xml:space="preserve"> </w:t>
      </w:r>
      <w:r w:rsidRPr="00E84C88">
        <w:rPr>
          <w:rFonts w:ascii="Arial" w:hAnsi="Arial" w:cs="Arial"/>
          <w:sz w:val="20"/>
          <w:szCs w:val="20"/>
          <w:lang w:val="hy-AM"/>
        </w:rPr>
        <w:t>point</w:t>
      </w:r>
      <w:r w:rsidRPr="00E84C88">
        <w:rPr>
          <w:rFonts w:ascii="GHEA Grapalat" w:hAnsi="GHEA Grapalat"/>
          <w:sz w:val="20"/>
          <w:szCs w:val="20"/>
          <w:lang w:val="hy-AM"/>
        </w:rPr>
        <w:t xml:space="preserve"> </w:t>
      </w:r>
      <w:r w:rsidRPr="00E84C88">
        <w:rPr>
          <w:rFonts w:ascii="Arial" w:hAnsi="Arial" w:cs="Arial"/>
          <w:sz w:val="20"/>
          <w:szCs w:val="20"/>
          <w:lang w:val="hy-AM"/>
        </w:rPr>
        <w:t>in sense</w:t>
      </w:r>
      <w:r w:rsidRPr="00E84C88">
        <w:rPr>
          <w:rFonts w:ascii="GHEA Grapalat" w:hAnsi="GHEA Grapalat"/>
          <w:sz w:val="20"/>
          <w:szCs w:val="20"/>
          <w:lang w:val="hy-AM"/>
        </w:rPr>
        <w:t xml:space="preserve"> </w:t>
      </w:r>
      <w:r w:rsidRPr="00E84C88">
        <w:rPr>
          <w:rFonts w:ascii="Arial" w:hAnsi="Arial" w:cs="Arial"/>
          <w:sz w:val="20"/>
          <w:szCs w:val="20"/>
          <w:lang w:val="hy-AM"/>
        </w:rPr>
        <w:t>family</w:t>
      </w:r>
      <w:r w:rsidRPr="00E84C88">
        <w:rPr>
          <w:rFonts w:ascii="GHEA Grapalat" w:hAnsi="GHEA Grapalat"/>
          <w:sz w:val="20"/>
          <w:szCs w:val="20"/>
          <w:lang w:val="hy-AM"/>
        </w:rPr>
        <w:t xml:space="preserve"> </w:t>
      </w:r>
      <w:r w:rsidRPr="00E84C88">
        <w:rPr>
          <w:rFonts w:ascii="Arial" w:hAnsi="Arial" w:cs="Arial"/>
          <w:sz w:val="20"/>
          <w:szCs w:val="20"/>
          <w:lang w:val="hy-AM"/>
        </w:rPr>
        <w:t>member</w:t>
      </w:r>
      <w:r w:rsidRPr="00E84C88">
        <w:rPr>
          <w:rFonts w:ascii="GHEA Grapalat" w:hAnsi="GHEA Grapalat"/>
          <w:sz w:val="20"/>
          <w:szCs w:val="20"/>
          <w:lang w:val="hy-AM"/>
        </w:rPr>
        <w:t xml:space="preserve"> </w:t>
      </w:r>
      <w:r w:rsidRPr="00E84C88">
        <w:rPr>
          <w:rFonts w:ascii="Arial" w:hAnsi="Arial" w:cs="Arial"/>
          <w:sz w:val="20"/>
          <w:szCs w:val="20"/>
          <w:lang w:val="hy-AM"/>
        </w:rPr>
        <w:t>are</w:t>
      </w:r>
      <w:r w:rsidRPr="00E84C88">
        <w:rPr>
          <w:rFonts w:ascii="GHEA Grapalat" w:hAnsi="GHEA Grapalat"/>
          <w:sz w:val="20"/>
          <w:szCs w:val="20"/>
          <w:lang w:val="hy-AM"/>
        </w:rPr>
        <w:t xml:space="preserve"> </w:t>
      </w:r>
      <w:r w:rsidRPr="00E84C88">
        <w:rPr>
          <w:rFonts w:ascii="Arial" w:hAnsi="Arial" w:cs="Arial"/>
          <w:sz w:val="20"/>
          <w:szCs w:val="20"/>
          <w:lang w:val="hy-AM"/>
        </w:rPr>
        <w:t>considered</w:t>
      </w:r>
      <w:r w:rsidRPr="00E84C88">
        <w:rPr>
          <w:rFonts w:ascii="GHEA Grapalat" w:hAnsi="GHEA Grapalat"/>
          <w:sz w:val="20"/>
          <w:szCs w:val="20"/>
          <w:lang w:val="hy-AM"/>
        </w:rPr>
        <w:t xml:space="preserve"> </w:t>
      </w:r>
      <w:r w:rsidRPr="00E84C88">
        <w:rPr>
          <w:rFonts w:ascii="Arial" w:hAnsi="Arial" w:cs="Arial"/>
          <w:sz w:val="20"/>
          <w:szCs w:val="20"/>
          <w:lang w:val="hy-AM"/>
        </w:rPr>
        <w:t xml:space="preserve">father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mother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husband </w:t>
      </w:r>
      <w:r w:rsidRPr="00E84C88">
        <w:rPr>
          <w:rFonts w:ascii="GHEA Grapalat" w:hAnsi="GHEA Grapalat"/>
          <w:sz w:val="20"/>
          <w:szCs w:val="20"/>
          <w:lang w:val="hy-AM"/>
        </w:rPr>
        <w:t xml:space="preserve">, </w:t>
      </w:r>
      <w:r w:rsidRPr="00E84C88">
        <w:rPr>
          <w:rFonts w:ascii="Arial" w:hAnsi="Arial" w:cs="Arial"/>
          <w:sz w:val="20"/>
          <w:szCs w:val="20"/>
          <w:lang w:val="hy-AM"/>
        </w:rPr>
        <w:t>husband</w:t>
      </w:r>
      <w:r w:rsidRPr="00E84C88">
        <w:rPr>
          <w:rFonts w:ascii="GHEA Grapalat" w:hAnsi="GHEA Grapalat"/>
          <w:sz w:val="20"/>
          <w:szCs w:val="20"/>
          <w:lang w:val="hy-AM"/>
        </w:rPr>
        <w:t xml:space="preserve"> </w:t>
      </w:r>
      <w:r w:rsidRPr="00E84C88">
        <w:rPr>
          <w:rFonts w:ascii="Arial" w:hAnsi="Arial" w:cs="Arial"/>
          <w:sz w:val="20"/>
          <w:szCs w:val="20"/>
          <w:lang w:val="hy-AM"/>
        </w:rPr>
        <w:t xml:space="preserve">parents </w:t>
      </w:r>
      <w:r w:rsidRPr="00E84C88">
        <w:rPr>
          <w:rFonts w:ascii="GHEA Grapalat" w:hAnsi="GHEA Grapalat"/>
          <w:sz w:val="20"/>
          <w:szCs w:val="20"/>
          <w:lang w:val="hy-AM"/>
        </w:rPr>
        <w:t xml:space="preserve">, </w:t>
      </w:r>
      <w:r w:rsidRPr="00E84C88">
        <w:rPr>
          <w:rFonts w:ascii="Arial" w:hAnsi="Arial" w:cs="Arial"/>
          <w:sz w:val="20"/>
          <w:szCs w:val="20"/>
          <w:lang w:val="hy-AM"/>
        </w:rPr>
        <w:t xml:space="preserve">grandmother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grandfather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sister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brother </w:t>
      </w:r>
      <w:r w:rsidRPr="00E84C88">
        <w:rPr>
          <w:rFonts w:ascii="GHEA Grapalat" w:hAnsi="GHEA Grapalat"/>
          <w:sz w:val="20"/>
          <w:szCs w:val="20"/>
          <w:lang w:val="hy-AM"/>
        </w:rPr>
        <w:t xml:space="preserve">, </w:t>
      </w:r>
      <w:r w:rsidRPr="00E84C88">
        <w:rPr>
          <w:rFonts w:ascii="Arial" w:hAnsi="Arial" w:cs="Arial"/>
          <w:sz w:val="20"/>
          <w:szCs w:val="20"/>
          <w:lang w:val="hy-AM"/>
        </w:rPr>
        <w:t xml:space="preserve">children </w:t>
      </w:r>
      <w:r w:rsidRPr="00E84C88">
        <w:rPr>
          <w:rFonts w:ascii="GHEA Grapalat" w:hAnsi="GHEA Grapalat"/>
          <w:sz w:val="20"/>
          <w:szCs w:val="20"/>
          <w:lang w:val="hy-AM"/>
        </w:rPr>
        <w:t xml:space="preserve">, </w:t>
      </w:r>
      <w:r w:rsidRPr="00E84C88">
        <w:rPr>
          <w:rFonts w:ascii="Arial" w:hAnsi="Arial" w:cs="Arial"/>
          <w:sz w:val="20"/>
          <w:szCs w:val="20"/>
          <w:lang w:val="hy-AM"/>
        </w:rPr>
        <w:t>sister</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brother's</w:t>
      </w:r>
      <w:r w:rsidRPr="00E84C88">
        <w:rPr>
          <w:rFonts w:ascii="GHEA Grapalat" w:hAnsi="GHEA Grapalat"/>
          <w:sz w:val="20"/>
          <w:szCs w:val="20"/>
          <w:lang w:val="hy-AM"/>
        </w:rPr>
        <w:t xml:space="preserve"> </w:t>
      </w:r>
      <w:r w:rsidRPr="00E84C88">
        <w:rPr>
          <w:rFonts w:ascii="Arial" w:hAnsi="Arial" w:cs="Arial"/>
          <w:sz w:val="20"/>
          <w:szCs w:val="20"/>
          <w:lang w:val="hy-AM"/>
        </w:rPr>
        <w:t>the husband</w:t>
      </w:r>
      <w:r w:rsidRPr="00E84C88">
        <w:rPr>
          <w:rFonts w:ascii="GHEA Grapalat" w:hAnsi="GHEA Grapalat"/>
          <w:sz w:val="20"/>
          <w:szCs w:val="20"/>
          <w:lang w:val="hy-AM"/>
        </w:rPr>
        <w:t xml:space="preserve"> </w:t>
      </w:r>
      <w:r w:rsidRPr="00E84C88">
        <w:rPr>
          <w:rFonts w:ascii="Arial" w:hAnsi="Arial" w:cs="Arial"/>
          <w:sz w:val="20"/>
          <w:szCs w:val="20"/>
          <w:lang w:val="hy-AM"/>
        </w:rPr>
        <w:t>and</w:t>
      </w:r>
      <w:r w:rsidRPr="00E84C88">
        <w:rPr>
          <w:rFonts w:ascii="GHEA Grapalat" w:hAnsi="GHEA Grapalat"/>
          <w:sz w:val="20"/>
          <w:szCs w:val="20"/>
          <w:lang w:val="hy-AM"/>
        </w:rPr>
        <w:t xml:space="preserve"> </w:t>
      </w:r>
      <w:r w:rsidRPr="00E84C88">
        <w:rPr>
          <w:rFonts w:ascii="Arial" w:hAnsi="Arial" w:cs="Arial"/>
          <w:sz w:val="20"/>
          <w:szCs w:val="20"/>
          <w:lang w:val="hy-AM"/>
        </w:rPr>
        <w:t xml:space="preserve">children </w:t>
      </w:r>
      <w:r w:rsidRPr="00E84C88">
        <w:rPr>
          <w:rFonts w:ascii="GHEA Grapalat" w:hAnsi="GHEA Grapalat"/>
          <w:sz w:val="20"/>
          <w:szCs w:val="20"/>
          <w:lang w:val="hy-AM"/>
        </w:rPr>
        <w:t>:</w:t>
      </w:r>
    </w:p>
    <w:p w14:paraId="054BF691" w14:textId="77777777" w:rsidR="00950D0E" w:rsidRPr="00E84C88" w:rsidRDefault="00950D0E" w:rsidP="00950D0E">
      <w:pPr>
        <w:ind w:firstLine="567"/>
        <w:jc w:val="both"/>
        <w:rPr>
          <w:rFonts w:ascii="GHEA Grapalat" w:hAnsi="GHEA Grapalat" w:cs="Arial"/>
          <w:sz w:val="20"/>
          <w:lang w:val="hy-AM"/>
        </w:rPr>
      </w:pPr>
      <w:r w:rsidRPr="00E84C88">
        <w:rPr>
          <w:rFonts w:ascii="GHEA Grapalat" w:hAnsi="GHEA Grapalat" w:cs="Arial Armenian"/>
          <w:sz w:val="20"/>
          <w:lang w:val="hy-AM"/>
        </w:rPr>
        <w:t xml:space="preserve">2.4 </w:t>
      </w:r>
      <w:r w:rsidRPr="00E84C88">
        <w:rPr>
          <w:rFonts w:ascii="Arial" w:hAnsi="Arial" w:cs="Arial"/>
          <w:sz w:val="20"/>
          <w:lang w:val="hy-AM"/>
        </w:rPr>
        <w:t>Participant</w:t>
      </w:r>
      <w:r w:rsidRPr="00E84C88">
        <w:rPr>
          <w:rFonts w:ascii="GHEA Grapalat" w:hAnsi="GHEA Grapalat" w:cs="Arial"/>
          <w:sz w:val="20"/>
          <w:lang w:val="hy-AM"/>
        </w:rPr>
        <w:t xml:space="preserve"> </w:t>
      </w:r>
      <w:r w:rsidRPr="00E84C88">
        <w:rPr>
          <w:rFonts w:ascii="Arial" w:hAnsi="Arial" w:cs="Arial"/>
          <w:sz w:val="20"/>
          <w:lang w:val="hy-AM"/>
        </w:rPr>
        <w:t>selected</w:t>
      </w:r>
      <w:r w:rsidRPr="00E84C88">
        <w:rPr>
          <w:rFonts w:ascii="GHEA Grapalat" w:hAnsi="GHEA Grapalat" w:cs="Arial"/>
          <w:sz w:val="20"/>
          <w:lang w:val="hy-AM"/>
        </w:rPr>
        <w:t xml:space="preserve"> </w:t>
      </w:r>
      <w:r w:rsidRPr="00E84C88">
        <w:rPr>
          <w:rFonts w:ascii="Arial" w:hAnsi="Arial" w:cs="Arial"/>
          <w:sz w:val="20"/>
          <w:lang w:val="hy-AM"/>
        </w:rPr>
        <w:t>participant</w:t>
      </w:r>
      <w:r w:rsidRPr="00E84C88">
        <w:rPr>
          <w:rFonts w:ascii="GHEA Grapalat" w:hAnsi="GHEA Grapalat" w:cs="Arial"/>
          <w:sz w:val="20"/>
          <w:lang w:val="hy-AM"/>
        </w:rPr>
        <w:t xml:space="preserve"> </w:t>
      </w:r>
      <w:r w:rsidRPr="00E84C88">
        <w:rPr>
          <w:rFonts w:ascii="Arial" w:hAnsi="Arial" w:cs="Arial"/>
          <w:sz w:val="20"/>
          <w:lang w:val="hy-AM"/>
        </w:rPr>
        <w:t>to be recognized</w:t>
      </w:r>
      <w:r w:rsidRPr="00E84C88">
        <w:rPr>
          <w:rFonts w:ascii="GHEA Grapalat" w:hAnsi="GHEA Grapalat" w:cs="Arial"/>
          <w:sz w:val="20"/>
          <w:lang w:val="hy-AM"/>
        </w:rPr>
        <w:t xml:space="preserve"> </w:t>
      </w:r>
      <w:r w:rsidRPr="00E84C88">
        <w:rPr>
          <w:rFonts w:ascii="Arial" w:hAnsi="Arial" w:cs="Arial"/>
          <w:sz w:val="20"/>
          <w:lang w:val="hy-AM"/>
        </w:rPr>
        <w:t xml:space="preserve">in case </w:t>
      </w:r>
      <w:r w:rsidRPr="00E84C88">
        <w:rPr>
          <w:rFonts w:ascii="GHEA Grapalat" w:hAnsi="GHEA Grapalat" w:cs="Arial"/>
          <w:sz w:val="20"/>
          <w:lang w:val="hy-AM"/>
        </w:rPr>
        <w:t xml:space="preserve">, </w:t>
      </w:r>
      <w:r w:rsidRPr="00E84C88">
        <w:rPr>
          <w:rFonts w:ascii="Arial" w:hAnsi="Arial" w:cs="Arial"/>
          <w:sz w:val="20"/>
          <w:lang w:val="hy-AM"/>
        </w:rPr>
        <w:t xml:space="preserve">Article </w:t>
      </w:r>
      <w:r w:rsidRPr="00E84C88">
        <w:rPr>
          <w:rFonts w:ascii="GHEA Grapalat" w:hAnsi="GHEA Grapalat" w:cs="Arial"/>
          <w:sz w:val="20"/>
          <w:lang w:val="hy-AM"/>
        </w:rPr>
        <w:t xml:space="preserve">35 </w:t>
      </w:r>
      <w:r w:rsidRPr="00E84C88">
        <w:rPr>
          <w:rFonts w:ascii="Arial" w:hAnsi="Arial" w:cs="Arial"/>
          <w:sz w:val="20"/>
          <w:lang w:val="hy-AM"/>
        </w:rPr>
        <w:t>of the Law</w:t>
      </w:r>
      <w:r w:rsidRPr="00E84C88">
        <w:rPr>
          <w:rFonts w:ascii="GHEA Grapalat" w:hAnsi="GHEA Grapalat" w:cs="Arial"/>
          <w:sz w:val="20"/>
          <w:lang w:val="hy-AM"/>
        </w:rPr>
        <w:t xml:space="preserve"> </w:t>
      </w:r>
      <w:r w:rsidRPr="00E84C88">
        <w:rPr>
          <w:rFonts w:ascii="Arial" w:hAnsi="Arial" w:cs="Arial"/>
          <w:sz w:val="20"/>
          <w:lang w:val="hy-AM"/>
        </w:rPr>
        <w:t>by article</w:t>
      </w:r>
      <w:r w:rsidRPr="00E84C88">
        <w:rPr>
          <w:rFonts w:ascii="GHEA Grapalat" w:hAnsi="GHEA Grapalat" w:cs="Arial"/>
          <w:sz w:val="20"/>
          <w:lang w:val="hy-AM"/>
        </w:rPr>
        <w:t xml:space="preserve"> </w:t>
      </w:r>
      <w:r w:rsidRPr="00E84C88">
        <w:rPr>
          <w:rFonts w:ascii="Arial" w:hAnsi="Arial" w:cs="Arial"/>
          <w:sz w:val="20"/>
          <w:lang w:val="hy-AM"/>
        </w:rPr>
        <w:t>established</w:t>
      </w:r>
      <w:r w:rsidRPr="00E84C88">
        <w:rPr>
          <w:rFonts w:ascii="GHEA Grapalat" w:hAnsi="GHEA Grapalat" w:cs="Arial"/>
          <w:sz w:val="20"/>
          <w:lang w:val="hy-AM"/>
        </w:rPr>
        <w:t xml:space="preserve"> </w:t>
      </w:r>
      <w:r w:rsidRPr="00E84C88">
        <w:rPr>
          <w:rFonts w:ascii="Arial" w:hAnsi="Arial" w:cs="Arial"/>
          <w:sz w:val="20"/>
          <w:lang w:val="hy-AM"/>
        </w:rPr>
        <w:t>within the deadline</w:t>
      </w:r>
      <w:r w:rsidRPr="00E84C88">
        <w:rPr>
          <w:rFonts w:ascii="GHEA Grapalat" w:hAnsi="GHEA Grapalat" w:cs="Arial"/>
          <w:sz w:val="20"/>
          <w:lang w:val="hy-AM"/>
        </w:rPr>
        <w:t xml:space="preserve"> </w:t>
      </w:r>
      <w:r w:rsidRPr="00E84C88">
        <w:rPr>
          <w:rFonts w:ascii="Arial" w:hAnsi="Arial" w:cs="Arial"/>
          <w:sz w:val="20"/>
          <w:lang w:val="hy-AM"/>
        </w:rPr>
        <w:t>and:</w:t>
      </w:r>
      <w:r w:rsidRPr="00E84C88">
        <w:rPr>
          <w:rFonts w:ascii="GHEA Grapalat" w:hAnsi="GHEA Grapalat" w:cs="Arial"/>
          <w:sz w:val="20"/>
          <w:lang w:val="hy-AM"/>
        </w:rPr>
        <w:t xml:space="preserve"> </w:t>
      </w:r>
      <w:r w:rsidRPr="00E84C88">
        <w:rPr>
          <w:rFonts w:ascii="Arial" w:hAnsi="Arial" w:cs="Arial"/>
          <w:sz w:val="20"/>
          <w:lang w:val="hy-AM"/>
        </w:rPr>
        <w:t>in order</w:t>
      </w:r>
      <w:r w:rsidRPr="00E84C88">
        <w:rPr>
          <w:rFonts w:ascii="GHEA Grapalat" w:hAnsi="GHEA Grapalat" w:cs="Arial"/>
          <w:sz w:val="20"/>
          <w:lang w:val="hy-AM"/>
        </w:rPr>
        <w:t xml:space="preserve"> </w:t>
      </w:r>
      <w:r w:rsidRPr="00E84C88">
        <w:rPr>
          <w:rFonts w:ascii="Arial" w:hAnsi="Arial" w:cs="Arial"/>
          <w:sz w:val="20"/>
          <w:lang w:val="hy-AM"/>
        </w:rPr>
        <w:t>presents</w:t>
      </w:r>
      <w:r w:rsidRPr="00E84C88">
        <w:rPr>
          <w:rFonts w:ascii="GHEA Grapalat" w:hAnsi="GHEA Grapalat" w:cs="Arial"/>
          <w:sz w:val="20"/>
          <w:lang w:val="hy-AM"/>
        </w:rPr>
        <w:t xml:space="preserve"> </w:t>
      </w:r>
      <w:r w:rsidRPr="00E84C88">
        <w:rPr>
          <w:rFonts w:ascii="Arial" w:hAnsi="Arial" w:cs="Arial"/>
          <w:sz w:val="20"/>
          <w:lang w:val="hy-AM"/>
        </w:rPr>
        <w:t>is</w:t>
      </w:r>
      <w:r w:rsidRPr="00E84C88">
        <w:rPr>
          <w:rFonts w:ascii="GHEA Grapalat" w:hAnsi="GHEA Grapalat" w:cs="Arial"/>
          <w:sz w:val="20"/>
          <w:lang w:val="hy-AM"/>
        </w:rPr>
        <w:t xml:space="preserve"> </w:t>
      </w:r>
      <w:r w:rsidRPr="00E84C88">
        <w:rPr>
          <w:rFonts w:ascii="Arial" w:hAnsi="Arial" w:cs="Arial"/>
          <w:sz w:val="20"/>
          <w:lang w:val="hy-AM"/>
        </w:rPr>
        <w:t>qualification</w:t>
      </w:r>
      <w:r w:rsidRPr="00E84C88">
        <w:rPr>
          <w:rFonts w:ascii="GHEA Grapalat" w:hAnsi="GHEA Grapalat" w:cs="Arial"/>
          <w:sz w:val="20"/>
          <w:lang w:val="hy-AM"/>
        </w:rPr>
        <w:t xml:space="preserve"> </w:t>
      </w:r>
      <w:r w:rsidRPr="00E84C88">
        <w:rPr>
          <w:rFonts w:ascii="Arial" w:hAnsi="Arial" w:cs="Arial"/>
          <w:sz w:val="20"/>
          <w:lang w:val="hy-AM"/>
        </w:rPr>
        <w:t>provides:</w:t>
      </w:r>
      <w:r w:rsidRPr="00E84C88">
        <w:rPr>
          <w:rFonts w:ascii="GHEA Grapalat" w:hAnsi="GHEA Grapalat" w:cs="Arial"/>
          <w:sz w:val="20"/>
          <w:lang w:val="hy-AM"/>
        </w:rPr>
        <w:t xml:space="preserve"> </w:t>
      </w:r>
      <w:r w:rsidRPr="00E84C88">
        <w:rPr>
          <w:rFonts w:ascii="Arial" w:hAnsi="Arial" w:cs="Arial"/>
          <w:sz w:val="20"/>
          <w:lang w:val="hy-AM"/>
        </w:rPr>
        <w:t>her</w:t>
      </w:r>
      <w:r w:rsidRPr="00E84C88">
        <w:rPr>
          <w:rFonts w:ascii="GHEA Grapalat" w:hAnsi="GHEA Grapalat" w:cs="Arial"/>
          <w:sz w:val="20"/>
          <w:lang w:val="hy-AM"/>
        </w:rPr>
        <w:t xml:space="preserve"> </w:t>
      </w:r>
      <w:r w:rsidRPr="00E84C88">
        <w:rPr>
          <w:rFonts w:ascii="Arial" w:hAnsi="Arial" w:cs="Arial"/>
          <w:sz w:val="20"/>
          <w:lang w:val="hy-AM"/>
        </w:rPr>
        <w:t>presented by</w:t>
      </w:r>
      <w:r w:rsidRPr="00E84C88">
        <w:rPr>
          <w:rFonts w:ascii="GHEA Grapalat" w:hAnsi="GHEA Grapalat" w:cs="Arial"/>
          <w:sz w:val="20"/>
          <w:lang w:val="hy-AM"/>
        </w:rPr>
        <w:t xml:space="preserve"> </w:t>
      </w:r>
      <w:r w:rsidRPr="00E84C88">
        <w:rPr>
          <w:rFonts w:ascii="Arial" w:hAnsi="Arial" w:cs="Arial"/>
          <w:sz w:val="20"/>
          <w:lang w:val="hy-AM"/>
        </w:rPr>
        <w:t>price</w:t>
      </w:r>
      <w:r w:rsidRPr="00E84C88">
        <w:rPr>
          <w:rFonts w:ascii="GHEA Grapalat" w:hAnsi="GHEA Grapalat" w:cs="Arial"/>
          <w:sz w:val="20"/>
          <w:lang w:val="hy-AM"/>
        </w:rPr>
        <w:t xml:space="preserve"> </w:t>
      </w:r>
      <w:r w:rsidRPr="00E84C88">
        <w:rPr>
          <w:rFonts w:ascii="Arial" w:hAnsi="Arial" w:cs="Arial"/>
          <w:sz w:val="20"/>
          <w:lang w:val="hy-AM"/>
        </w:rPr>
        <w:t>offer</w:t>
      </w:r>
      <w:r w:rsidRPr="00E84C88">
        <w:rPr>
          <w:rFonts w:ascii="GHEA Grapalat" w:hAnsi="GHEA Grapalat" w:cs="Arial"/>
          <w:sz w:val="20"/>
          <w:lang w:val="hy-AM"/>
        </w:rPr>
        <w:t xml:space="preserve"> </w:t>
      </w:r>
      <w:r w:rsidRPr="00E84C88">
        <w:rPr>
          <w:rFonts w:ascii="GHEA Grapalat" w:hAnsi="GHEA Grapalat"/>
          <w:sz w:val="20"/>
          <w:szCs w:val="20"/>
          <w:lang w:val="hy-AM"/>
        </w:rPr>
        <w:t xml:space="preserve">15 </w:t>
      </w:r>
      <w:r w:rsidRPr="00E84C88">
        <w:rPr>
          <w:rFonts w:ascii="Arial" w:hAnsi="Arial" w:cs="Arial"/>
          <w:sz w:val="20"/>
          <w:szCs w:val="20"/>
          <w:lang w:val="hy-AM"/>
        </w:rPr>
        <w:t>percent</w:t>
      </w:r>
      <w:r w:rsidRPr="00E84C88">
        <w:rPr>
          <w:rFonts w:ascii="GHEA Grapalat" w:hAnsi="GHEA Grapalat"/>
          <w:sz w:val="20"/>
          <w:szCs w:val="20"/>
          <w:lang w:val="hy-AM"/>
        </w:rPr>
        <w:t xml:space="preserve"> in </w:t>
      </w:r>
      <w:r w:rsidRPr="00E84C88">
        <w:rPr>
          <w:rFonts w:ascii="Arial" w:hAnsi="Arial" w:cs="Arial"/>
          <w:sz w:val="20"/>
          <w:szCs w:val="20"/>
          <w:lang w:val="hy-AM"/>
        </w:rPr>
        <w:t>size Qualification:</w:t>
      </w:r>
      <w:r w:rsidRPr="00E84C88">
        <w:rPr>
          <w:rFonts w:ascii="GHEA Grapalat" w:hAnsi="GHEA Grapalat"/>
          <w:sz w:val="20"/>
          <w:szCs w:val="20"/>
          <w:lang w:val="hy-AM"/>
        </w:rPr>
        <w:t xml:space="preserve"> </w:t>
      </w:r>
      <w:r w:rsidRPr="00E84C88">
        <w:rPr>
          <w:rFonts w:ascii="Arial" w:hAnsi="Arial" w:cs="Arial"/>
          <w:sz w:val="20"/>
          <w:szCs w:val="20"/>
          <w:lang w:val="hy-AM"/>
        </w:rPr>
        <w:t>provide</w:t>
      </w:r>
      <w:r w:rsidRPr="00E84C88">
        <w:rPr>
          <w:rFonts w:ascii="GHEA Grapalat" w:hAnsi="GHEA Grapalat"/>
          <w:sz w:val="20"/>
          <w:szCs w:val="20"/>
          <w:lang w:val="hy-AM"/>
        </w:rPr>
        <w:t xml:space="preserve"> </w:t>
      </w:r>
      <w:r w:rsidRPr="00E84C88">
        <w:rPr>
          <w:rFonts w:ascii="Arial" w:hAnsi="Arial" w:cs="Arial"/>
          <w:sz w:val="20"/>
          <w:szCs w:val="20"/>
          <w:lang w:val="hy-AM"/>
        </w:rPr>
        <w:t>no</w:t>
      </w:r>
      <w:r w:rsidRPr="00E84C88">
        <w:rPr>
          <w:rFonts w:ascii="GHEA Grapalat" w:hAnsi="GHEA Grapalat"/>
          <w:sz w:val="20"/>
          <w:szCs w:val="20"/>
          <w:lang w:val="hy-AM"/>
        </w:rPr>
        <w:t xml:space="preserve"> </w:t>
      </w:r>
      <w:r w:rsidRPr="00E84C88">
        <w:rPr>
          <w:rFonts w:ascii="Arial" w:hAnsi="Arial" w:cs="Arial"/>
          <w:sz w:val="20"/>
          <w:szCs w:val="20"/>
          <w:lang w:val="hy-AM"/>
        </w:rPr>
        <w:t xml:space="preserve">presented </w:t>
      </w:r>
      <w:r w:rsidRPr="00E84C88">
        <w:rPr>
          <w:rFonts w:ascii="GHEA Grapalat" w:hAnsi="GHEA Grapalat"/>
          <w:sz w:val="20"/>
          <w:szCs w:val="20"/>
          <w:lang w:val="hy-AM"/>
        </w:rPr>
        <w:t xml:space="preserve">if </w:t>
      </w:r>
      <w:r w:rsidRPr="00E84C88">
        <w:rPr>
          <w:rFonts w:ascii="Arial" w:hAnsi="Arial" w:cs="Arial"/>
          <w:sz w:val="20"/>
          <w:szCs w:val="20"/>
          <w:lang w:val="hy-AM"/>
        </w:rPr>
        <w:t>_</w:t>
      </w:r>
      <w:r w:rsidRPr="00E84C88">
        <w:rPr>
          <w:rFonts w:ascii="GHEA Grapalat" w:hAnsi="GHEA Grapalat"/>
          <w:sz w:val="20"/>
          <w:szCs w:val="20"/>
          <w:lang w:val="hy-AM"/>
        </w:rPr>
        <w:t xml:space="preserve"> </w:t>
      </w:r>
      <w:r w:rsidRPr="00E84C88">
        <w:rPr>
          <w:rFonts w:ascii="Arial" w:hAnsi="Arial" w:cs="Arial"/>
          <w:sz w:val="20"/>
          <w:szCs w:val="20"/>
          <w:lang w:val="hy-AM"/>
        </w:rPr>
        <w:t>selected</w:t>
      </w:r>
      <w:r w:rsidRPr="00E84C88">
        <w:rPr>
          <w:rFonts w:ascii="GHEA Grapalat" w:hAnsi="GHEA Grapalat"/>
          <w:sz w:val="20"/>
          <w:szCs w:val="20"/>
          <w:lang w:val="hy-AM"/>
        </w:rPr>
        <w:t xml:space="preserve"> </w:t>
      </w:r>
      <w:r w:rsidRPr="00E84C88">
        <w:rPr>
          <w:rFonts w:ascii="Arial" w:hAnsi="Arial" w:cs="Arial"/>
          <w:sz w:val="20"/>
          <w:szCs w:val="20"/>
          <w:lang w:val="hy-AM"/>
        </w:rPr>
        <w:t>the participant</w:t>
      </w:r>
      <w:r w:rsidRPr="00E84C88">
        <w:rPr>
          <w:rFonts w:ascii="GHEA Grapalat" w:hAnsi="GHEA Grapalat"/>
          <w:sz w:val="20"/>
          <w:szCs w:val="20"/>
          <w:lang w:val="hy-AM"/>
        </w:rPr>
        <w:t xml:space="preserve"> </w:t>
      </w:r>
      <w:r w:rsidRPr="00E84C88">
        <w:rPr>
          <w:rFonts w:ascii="Arial" w:hAnsi="Arial" w:cs="Arial"/>
          <w:sz w:val="20"/>
          <w:szCs w:val="20"/>
          <w:lang w:val="hy-AM"/>
        </w:rPr>
        <w:t>or</w:t>
      </w:r>
      <w:r w:rsidRPr="00E84C88">
        <w:rPr>
          <w:rFonts w:ascii="GHEA Grapalat" w:hAnsi="GHEA Grapalat"/>
          <w:sz w:val="20"/>
          <w:szCs w:val="20"/>
          <w:lang w:val="hy-AM"/>
        </w:rPr>
        <w:t xml:space="preserve"> </w:t>
      </w:r>
      <w:r w:rsidRPr="00E84C88">
        <w:rPr>
          <w:rFonts w:ascii="Arial" w:hAnsi="Arial" w:cs="Arial"/>
          <w:sz w:val="20"/>
          <w:szCs w:val="20"/>
          <w:lang w:val="hy-AM"/>
        </w:rPr>
        <w:t>data</w:t>
      </w:r>
      <w:r w:rsidRPr="00E84C88">
        <w:rPr>
          <w:rFonts w:ascii="GHEA Grapalat" w:hAnsi="GHEA Grapalat"/>
          <w:sz w:val="20"/>
          <w:szCs w:val="20"/>
          <w:lang w:val="hy-AM"/>
        </w:rPr>
        <w:t xml:space="preserve"> </w:t>
      </w:r>
      <w:r w:rsidRPr="00E84C88">
        <w:rPr>
          <w:rFonts w:ascii="Arial" w:hAnsi="Arial" w:cs="Arial"/>
          <w:sz w:val="20"/>
          <w:szCs w:val="20"/>
          <w:lang w:val="hy-AM"/>
        </w:rPr>
        <w:t>of the procedure</w:t>
      </w:r>
      <w:r w:rsidRPr="00E84C88">
        <w:rPr>
          <w:rFonts w:ascii="GHEA Grapalat" w:hAnsi="GHEA Grapalat"/>
          <w:sz w:val="20"/>
          <w:szCs w:val="20"/>
          <w:lang w:val="hy-AM"/>
        </w:rPr>
        <w:t xml:space="preserve"> </w:t>
      </w:r>
      <w:r w:rsidRPr="00E84C88">
        <w:rPr>
          <w:rFonts w:ascii="Arial" w:hAnsi="Arial" w:cs="Arial"/>
          <w:sz w:val="20"/>
          <w:szCs w:val="20"/>
          <w:lang w:val="hy-AM"/>
        </w:rPr>
        <w:t>in the frame</w:t>
      </w:r>
      <w:r w:rsidRPr="00E84C88">
        <w:rPr>
          <w:rFonts w:ascii="GHEA Grapalat" w:hAnsi="GHEA Grapalat"/>
          <w:sz w:val="20"/>
          <w:szCs w:val="20"/>
          <w:lang w:val="hy-AM"/>
        </w:rPr>
        <w:t xml:space="preserve"> </w:t>
      </w:r>
      <w:r w:rsidRPr="00E84C88">
        <w:rPr>
          <w:rFonts w:ascii="Arial" w:hAnsi="Arial" w:cs="Arial"/>
          <w:sz w:val="20"/>
          <w:szCs w:val="20"/>
          <w:lang w:val="hy-AM"/>
        </w:rPr>
        <w:t>the latter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by </w:t>
      </w:r>
      <w:r w:rsidRPr="00E84C88">
        <w:rPr>
          <w:rFonts w:ascii="GHEA Grapalat" w:hAnsi="GHEA Grapalat"/>
          <w:sz w:val="20"/>
          <w:szCs w:val="20"/>
          <w:lang w:val="hy-AM"/>
        </w:rPr>
        <w:t xml:space="preserve">as </w:t>
      </w:r>
      <w:r w:rsidRPr="00E84C88">
        <w:rPr>
          <w:rFonts w:ascii="Arial" w:hAnsi="Arial" w:cs="Arial"/>
          <w:sz w:val="20"/>
          <w:szCs w:val="20"/>
          <w:lang w:val="hy-AM"/>
        </w:rPr>
        <w:t>_</w:t>
      </w:r>
      <w:r w:rsidRPr="00E84C88">
        <w:rPr>
          <w:rFonts w:ascii="GHEA Grapalat" w:hAnsi="GHEA Grapalat"/>
          <w:sz w:val="20"/>
          <w:szCs w:val="20"/>
          <w:lang w:val="hy-AM"/>
        </w:rPr>
        <w:t xml:space="preserve"> </w:t>
      </w:r>
      <w:r w:rsidRPr="00E84C88">
        <w:rPr>
          <w:rFonts w:ascii="Arial" w:hAnsi="Arial" w:cs="Arial"/>
          <w:sz w:val="20"/>
          <w:szCs w:val="20"/>
          <w:lang w:val="hy-AM"/>
        </w:rPr>
        <w:t>official</w:t>
      </w:r>
      <w:r w:rsidRPr="00E84C88">
        <w:rPr>
          <w:rFonts w:ascii="GHEA Grapalat" w:hAnsi="GHEA Grapalat"/>
          <w:sz w:val="20"/>
          <w:szCs w:val="20"/>
          <w:lang w:val="hy-AM"/>
        </w:rPr>
        <w:t xml:space="preserve"> </w:t>
      </w:r>
      <w:r w:rsidRPr="00E84C88">
        <w:rPr>
          <w:rFonts w:ascii="Arial" w:hAnsi="Arial" w:cs="Arial"/>
          <w:sz w:val="20"/>
          <w:szCs w:val="20"/>
          <w:lang w:val="hy-AM"/>
        </w:rPr>
        <w:t xml:space="preserve">representative </w:t>
      </w:r>
      <w:r w:rsidRPr="00E84C88">
        <w:rPr>
          <w:rFonts w:ascii="GHEA Grapalat" w:hAnsi="GHEA Grapalat"/>
          <w:sz w:val="20"/>
          <w:szCs w:val="20"/>
          <w:lang w:val="hy-AM"/>
        </w:rPr>
        <w:t xml:space="preserve">, </w:t>
      </w:r>
      <w:r w:rsidRPr="00E84C88">
        <w:rPr>
          <w:rFonts w:ascii="Arial" w:hAnsi="Arial" w:cs="Arial"/>
          <w:sz w:val="20"/>
          <w:szCs w:val="20"/>
          <w:lang w:val="hy-AM"/>
        </w:rPr>
        <w:t>supplier</w:t>
      </w:r>
      <w:r w:rsidRPr="00E84C88">
        <w:rPr>
          <w:rFonts w:ascii="GHEA Grapalat" w:hAnsi="GHEA Grapalat"/>
          <w:sz w:val="20"/>
          <w:szCs w:val="20"/>
          <w:lang w:val="hy-AM"/>
        </w:rPr>
        <w:t xml:space="preserve"> </w:t>
      </w:r>
      <w:r w:rsidRPr="00E84C88">
        <w:rPr>
          <w:rFonts w:ascii="Arial" w:hAnsi="Arial" w:cs="Arial"/>
          <w:sz w:val="20"/>
          <w:szCs w:val="20"/>
          <w:lang w:val="hy-AM"/>
        </w:rPr>
        <w:t>the products</w:t>
      </w:r>
      <w:r w:rsidRPr="00E84C88">
        <w:rPr>
          <w:rFonts w:ascii="GHEA Grapalat" w:hAnsi="GHEA Grapalat"/>
          <w:sz w:val="20"/>
          <w:szCs w:val="20"/>
          <w:lang w:val="hy-AM"/>
        </w:rPr>
        <w:t xml:space="preserve"> </w:t>
      </w:r>
      <w:r w:rsidRPr="00E84C88">
        <w:rPr>
          <w:rFonts w:ascii="Arial" w:hAnsi="Arial" w:cs="Arial"/>
          <w:sz w:val="20"/>
          <w:szCs w:val="20"/>
          <w:lang w:val="hy-AM"/>
        </w:rPr>
        <w:t>producer</w:t>
      </w:r>
      <w:r w:rsidRPr="00E84C88">
        <w:rPr>
          <w:rFonts w:ascii="GHEA Grapalat" w:hAnsi="GHEA Grapalat"/>
          <w:sz w:val="20"/>
          <w:szCs w:val="20"/>
          <w:lang w:val="hy-AM"/>
        </w:rPr>
        <w:t xml:space="preserve"> </w:t>
      </w:r>
      <w:r w:rsidRPr="00E84C88">
        <w:rPr>
          <w:rFonts w:ascii="Arial" w:hAnsi="Arial" w:cs="Arial"/>
          <w:sz w:val="20"/>
          <w:szCs w:val="20"/>
          <w:lang w:val="hy-AM"/>
        </w:rPr>
        <w:t xml:space="preserve">organization </w:t>
      </w:r>
      <w:r w:rsidRPr="00E84C88">
        <w:rPr>
          <w:rFonts w:ascii="GHEA Grapalat" w:hAnsi="GHEA Grapalat"/>
          <w:sz w:val="20"/>
          <w:szCs w:val="20"/>
          <w:lang w:val="hy-AM"/>
        </w:rPr>
        <w:t xml:space="preserve">, </w:t>
      </w:r>
      <w:r w:rsidRPr="00E84C88">
        <w:rPr>
          <w:rFonts w:ascii="Arial" w:hAnsi="Arial" w:cs="Arial"/>
          <w:sz w:val="20"/>
          <w:szCs w:val="20"/>
          <w:lang w:val="hy-AM"/>
        </w:rPr>
        <w:t>applications</w:t>
      </w:r>
      <w:r w:rsidRPr="00E84C88">
        <w:rPr>
          <w:rFonts w:ascii="GHEA Grapalat" w:hAnsi="GHEA Grapalat"/>
          <w:sz w:val="20"/>
          <w:szCs w:val="20"/>
          <w:lang w:val="hy-AM"/>
        </w:rPr>
        <w:t xml:space="preserve"> </w:t>
      </w:r>
      <w:r w:rsidRPr="00E84C88">
        <w:rPr>
          <w:rFonts w:ascii="Arial" w:hAnsi="Arial" w:cs="Arial"/>
          <w:sz w:val="20"/>
          <w:szCs w:val="20"/>
          <w:lang w:val="hy-AM"/>
        </w:rPr>
        <w:t>to open</w:t>
      </w:r>
      <w:r w:rsidRPr="00E84C88">
        <w:rPr>
          <w:rFonts w:ascii="GHEA Grapalat" w:hAnsi="GHEA Grapalat"/>
          <w:sz w:val="20"/>
          <w:szCs w:val="20"/>
          <w:lang w:val="hy-AM"/>
        </w:rPr>
        <w:t xml:space="preserve"> </w:t>
      </w:r>
      <w:r w:rsidRPr="00E84C88">
        <w:rPr>
          <w:rFonts w:ascii="Arial" w:hAnsi="Arial" w:cs="Arial"/>
          <w:sz w:val="20"/>
          <w:szCs w:val="20"/>
          <w:lang w:val="hy-AM"/>
        </w:rPr>
        <w:t>of the day</w:t>
      </w:r>
      <w:r w:rsidRPr="00E84C88">
        <w:rPr>
          <w:rFonts w:ascii="GHEA Grapalat" w:hAnsi="GHEA Grapalat"/>
          <w:sz w:val="20"/>
          <w:szCs w:val="20"/>
          <w:lang w:val="hy-AM"/>
        </w:rPr>
        <w:t xml:space="preserve"> </w:t>
      </w:r>
      <w:r w:rsidRPr="00E84C88">
        <w:rPr>
          <w:rFonts w:ascii="Arial" w:hAnsi="Arial" w:cs="Arial"/>
          <w:sz w:val="20"/>
          <w:szCs w:val="20"/>
          <w:lang w:val="hy-AM"/>
        </w:rPr>
        <w:t>as of</w:t>
      </w:r>
      <w:r w:rsidRPr="00E84C88">
        <w:rPr>
          <w:rFonts w:ascii="GHEA Grapalat" w:hAnsi="GHEA Grapalat"/>
          <w:sz w:val="20"/>
          <w:szCs w:val="20"/>
          <w:lang w:val="hy-AM"/>
        </w:rPr>
        <w:t xml:space="preserve"> </w:t>
      </w:r>
      <w:r w:rsidRPr="00E84C88">
        <w:rPr>
          <w:rFonts w:ascii="Arial" w:hAnsi="Arial" w:cs="Arial"/>
          <w:sz w:val="20"/>
          <w:szCs w:val="20"/>
          <w:lang w:val="hy-AM"/>
        </w:rPr>
        <w:t>has</w:t>
      </w:r>
      <w:r w:rsidRPr="00E84C88">
        <w:rPr>
          <w:rFonts w:ascii="GHEA Grapalat" w:hAnsi="GHEA Grapalat"/>
          <w:sz w:val="20"/>
          <w:szCs w:val="20"/>
          <w:lang w:val="hy-AM"/>
        </w:rPr>
        <w:t xml:space="preserve"> </w:t>
      </w:r>
      <w:r w:rsidRPr="00E84C88">
        <w:rPr>
          <w:rFonts w:ascii="Arial" w:hAnsi="Arial" w:cs="Arial"/>
          <w:sz w:val="20"/>
          <w:szCs w:val="20"/>
          <w:lang w:val="hy-AM"/>
        </w:rPr>
        <w:t>international</w:t>
      </w:r>
      <w:r w:rsidRPr="00E84C88">
        <w:rPr>
          <w:rFonts w:ascii="GHEA Grapalat" w:hAnsi="GHEA Grapalat"/>
          <w:sz w:val="20"/>
          <w:szCs w:val="20"/>
          <w:lang w:val="hy-AM"/>
        </w:rPr>
        <w:t xml:space="preserve"> </w:t>
      </w:r>
      <w:r w:rsidRPr="00E84C88">
        <w:rPr>
          <w:rFonts w:ascii="Arial" w:hAnsi="Arial" w:cs="Arial"/>
          <w:sz w:val="20"/>
          <w:szCs w:val="20"/>
          <w:lang w:val="hy-AM"/>
        </w:rPr>
        <w:t>authoritative</w:t>
      </w:r>
      <w:r w:rsidRPr="00E84C88">
        <w:rPr>
          <w:rFonts w:ascii="GHEA Grapalat" w:hAnsi="GHEA Grapalat"/>
          <w:sz w:val="20"/>
          <w:szCs w:val="20"/>
          <w:lang w:val="hy-AM"/>
        </w:rPr>
        <w:t xml:space="preserve"> </w:t>
      </w:r>
      <w:r w:rsidRPr="00E84C88">
        <w:rPr>
          <w:rFonts w:ascii="Arial" w:hAnsi="Arial" w:cs="Arial"/>
          <w:sz w:val="20"/>
          <w:szCs w:val="20"/>
          <w:lang w:val="hy-AM"/>
        </w:rPr>
        <w:t xml:space="preserve">organizations </w:t>
      </w:r>
      <w:r w:rsidRPr="00E84C88">
        <w:rPr>
          <w:rFonts w:ascii="GHEA Grapalat" w:hAnsi="GHEA Grapalat"/>
          <w:sz w:val="20"/>
          <w:szCs w:val="20"/>
          <w:lang w:val="hy-AM"/>
        </w:rPr>
        <w:t xml:space="preserve">(Fitch, Moody's, </w:t>
      </w:r>
      <w:r w:rsidR="00000000">
        <w:fldChar w:fldCharType="begin"/>
      </w:r>
      <w:r w:rsidR="00000000">
        <w:instrText>HYPERLINK "https://ru.wikipedia.org/wiki/Standard_%26_Poor%E2%80%99s" \t "_blank"</w:instrText>
      </w:r>
      <w:r w:rsidR="00000000">
        <w:fldChar w:fldCharType="separate"/>
      </w:r>
      <w:r w:rsidRPr="00E84C88">
        <w:rPr>
          <w:rFonts w:ascii="GHEA Grapalat" w:hAnsi="GHEA Grapalat"/>
          <w:sz w:val="20"/>
          <w:szCs w:val="20"/>
          <w:lang w:val="hy-AM"/>
        </w:rPr>
        <w:t>Standard &amp; Poor's</w:t>
      </w:r>
      <w:r w:rsidR="00000000">
        <w:rPr>
          <w:rFonts w:ascii="GHEA Grapalat" w:hAnsi="GHEA Grapalat"/>
          <w:sz w:val="20"/>
          <w:szCs w:val="20"/>
          <w:lang w:val="hy-AM"/>
        </w:rPr>
        <w:fldChar w:fldCharType="end"/>
      </w:r>
      <w:r w:rsidRPr="00E84C88">
        <w:rPr>
          <w:rFonts w:ascii="GHEA Grapalat" w:hAnsi="GHEA Grapalat" w:cs="Courier New"/>
          <w:sz w:val="20"/>
          <w:szCs w:val="20"/>
          <w:lang w:val="hy-AM"/>
        </w:rPr>
        <w:t> </w:t>
      </w:r>
      <w:r w:rsidRPr="00E84C88">
        <w:rPr>
          <w:rFonts w:ascii="GHEA Grapalat" w:hAnsi="GHEA Grapalat"/>
          <w:sz w:val="20"/>
          <w:szCs w:val="20"/>
          <w:lang w:val="hy-AM"/>
        </w:rPr>
        <w:t xml:space="preserve">) </w:t>
      </w:r>
      <w:r w:rsidRPr="00E84C88">
        <w:rPr>
          <w:rFonts w:ascii="Arial" w:hAnsi="Arial" w:cs="Arial"/>
          <w:sz w:val="20"/>
          <w:szCs w:val="20"/>
          <w:lang w:val="hy-AM"/>
        </w:rPr>
        <w:t>from</w:t>
      </w:r>
      <w:r w:rsidRPr="00E84C88">
        <w:rPr>
          <w:rFonts w:ascii="GHEA Grapalat" w:hAnsi="GHEA Grapalat"/>
          <w:sz w:val="20"/>
          <w:szCs w:val="20"/>
          <w:lang w:val="hy-AM"/>
        </w:rPr>
        <w:t xml:space="preserve"> </w:t>
      </w:r>
      <w:r w:rsidRPr="00E84C88">
        <w:rPr>
          <w:rFonts w:ascii="Arial" w:hAnsi="Arial" w:cs="Arial"/>
          <w:sz w:val="20"/>
          <w:szCs w:val="20"/>
          <w:lang w:val="hy-AM"/>
        </w:rPr>
        <w:t>awarded</w:t>
      </w:r>
      <w:r w:rsidRPr="00E84C88">
        <w:rPr>
          <w:rFonts w:ascii="GHEA Grapalat" w:hAnsi="GHEA Grapalat"/>
          <w:sz w:val="20"/>
          <w:szCs w:val="20"/>
          <w:lang w:val="hy-AM"/>
        </w:rPr>
        <w:t xml:space="preserve"> </w:t>
      </w:r>
      <w:r w:rsidRPr="00E84C88">
        <w:rPr>
          <w:rFonts w:ascii="Arial" w:hAnsi="Arial" w:cs="Arial"/>
          <w:sz w:val="20"/>
          <w:szCs w:val="20"/>
          <w:lang w:val="hy-AM"/>
        </w:rPr>
        <w:t>creditworthiness</w:t>
      </w:r>
      <w:r w:rsidRPr="00E84C88">
        <w:rPr>
          <w:rFonts w:ascii="GHEA Grapalat" w:hAnsi="GHEA Grapalat"/>
          <w:sz w:val="20"/>
          <w:szCs w:val="20"/>
          <w:lang w:val="hy-AM"/>
        </w:rPr>
        <w:t xml:space="preserve"> </w:t>
      </w:r>
      <w:r w:rsidRPr="00E84C88">
        <w:rPr>
          <w:rFonts w:ascii="Arial" w:hAnsi="Arial" w:cs="Arial"/>
          <w:sz w:val="20"/>
          <w:szCs w:val="20"/>
          <w:lang w:val="hy-AM"/>
        </w:rPr>
        <w:t>rating</w:t>
      </w:r>
      <w:r w:rsidRPr="00E84C88">
        <w:rPr>
          <w:rFonts w:ascii="GHEA Grapalat" w:hAnsi="GHEA Grapalat"/>
          <w:sz w:val="20"/>
          <w:szCs w:val="20"/>
          <w:lang w:val="hy-AM"/>
        </w:rPr>
        <w:t xml:space="preserve"> </w:t>
      </w:r>
      <w:r w:rsidRPr="00E84C88">
        <w:rPr>
          <w:rFonts w:ascii="Arial" w:hAnsi="Arial" w:cs="Arial"/>
          <w:sz w:val="20"/>
          <w:szCs w:val="20"/>
          <w:lang w:val="hy-AM"/>
        </w:rPr>
        <w:t>at least</w:t>
      </w:r>
      <w:r w:rsidRPr="00E84C88">
        <w:rPr>
          <w:rFonts w:ascii="GHEA Grapalat" w:hAnsi="GHEA Grapalat"/>
          <w:sz w:val="20"/>
          <w:szCs w:val="20"/>
          <w:lang w:val="hy-AM"/>
        </w:rPr>
        <w:t xml:space="preserve"> </w:t>
      </w:r>
      <w:r w:rsidRPr="00E84C88">
        <w:rPr>
          <w:rFonts w:ascii="Arial" w:hAnsi="Arial" w:cs="Arial"/>
          <w:sz w:val="20"/>
          <w:szCs w:val="20"/>
          <w:lang w:val="hy-AM"/>
        </w:rPr>
        <w:t>Armenia</w:t>
      </w:r>
      <w:r w:rsidRPr="00E84C88">
        <w:rPr>
          <w:rFonts w:ascii="GHEA Grapalat" w:hAnsi="GHEA Grapalat"/>
          <w:sz w:val="20"/>
          <w:szCs w:val="20"/>
          <w:lang w:val="hy-AM"/>
        </w:rPr>
        <w:t xml:space="preserve"> </w:t>
      </w:r>
      <w:r w:rsidRPr="00E84C88">
        <w:rPr>
          <w:rFonts w:ascii="Arial" w:hAnsi="Arial" w:cs="Arial"/>
          <w:sz w:val="20"/>
          <w:szCs w:val="20"/>
          <w:lang w:val="hy-AM"/>
        </w:rPr>
        <w:t>Republic</w:t>
      </w:r>
      <w:r w:rsidRPr="00E84C88">
        <w:rPr>
          <w:rFonts w:ascii="GHEA Grapalat" w:hAnsi="GHEA Grapalat"/>
          <w:sz w:val="20"/>
          <w:szCs w:val="20"/>
          <w:lang w:val="hy-AM"/>
        </w:rPr>
        <w:t xml:space="preserve"> </w:t>
      </w:r>
      <w:r w:rsidRPr="00E84C88">
        <w:rPr>
          <w:rFonts w:ascii="Arial" w:hAnsi="Arial" w:cs="Arial"/>
          <w:sz w:val="20"/>
          <w:szCs w:val="20"/>
          <w:lang w:val="hy-AM"/>
        </w:rPr>
        <w:t>awarded</w:t>
      </w:r>
      <w:r w:rsidRPr="00E84C88">
        <w:rPr>
          <w:rFonts w:ascii="GHEA Grapalat" w:hAnsi="GHEA Grapalat"/>
          <w:sz w:val="20"/>
          <w:szCs w:val="20"/>
          <w:lang w:val="hy-AM"/>
        </w:rPr>
        <w:t xml:space="preserve"> </w:t>
      </w:r>
      <w:r w:rsidRPr="00E84C88">
        <w:rPr>
          <w:rFonts w:ascii="Arial" w:hAnsi="Arial" w:cs="Arial"/>
          <w:sz w:val="20"/>
          <w:szCs w:val="20"/>
          <w:lang w:val="hy-AM"/>
        </w:rPr>
        <w:t>sovereign</w:t>
      </w:r>
      <w:r w:rsidRPr="00E84C88">
        <w:rPr>
          <w:rFonts w:ascii="GHEA Grapalat" w:hAnsi="GHEA Grapalat"/>
          <w:sz w:val="20"/>
          <w:szCs w:val="20"/>
          <w:lang w:val="hy-AM"/>
        </w:rPr>
        <w:t xml:space="preserve"> </w:t>
      </w:r>
      <w:r w:rsidRPr="00E84C88">
        <w:rPr>
          <w:rFonts w:ascii="Arial" w:hAnsi="Arial" w:cs="Arial"/>
          <w:sz w:val="20"/>
          <w:szCs w:val="20"/>
          <w:lang w:val="hy-AM"/>
        </w:rPr>
        <w:t>rating</w:t>
      </w:r>
      <w:r w:rsidRPr="00E84C88">
        <w:rPr>
          <w:rFonts w:ascii="GHEA Grapalat" w:hAnsi="GHEA Grapalat"/>
          <w:sz w:val="20"/>
          <w:szCs w:val="20"/>
          <w:lang w:val="hy-AM"/>
        </w:rPr>
        <w:t xml:space="preserve"> </w:t>
      </w:r>
      <w:r w:rsidRPr="00E84C88">
        <w:rPr>
          <w:rFonts w:ascii="Arial" w:hAnsi="Arial" w:cs="Arial"/>
          <w:sz w:val="20"/>
          <w:szCs w:val="20"/>
          <w:lang w:val="hy-AM"/>
        </w:rPr>
        <w:t>in size</w:t>
      </w:r>
      <w:r w:rsidRPr="00E84C88" w:rsidDel="00EA4B24">
        <w:rPr>
          <w:rFonts w:ascii="GHEA Grapalat" w:hAnsi="GHEA Grapalat" w:cs="Arial"/>
          <w:sz w:val="20"/>
          <w:lang w:val="hy-AM"/>
        </w:rPr>
        <w:t xml:space="preserve"> </w:t>
      </w:r>
      <w:r w:rsidRPr="00E84C88">
        <w:rPr>
          <w:rFonts w:ascii="GHEA Grapalat" w:hAnsi="GHEA Grapalat" w:cs="Arial"/>
          <w:sz w:val="20"/>
          <w:lang w:val="hy-AM"/>
        </w:rPr>
        <w:t>:</w:t>
      </w:r>
    </w:p>
    <w:p w14:paraId="4E3EBA18" w14:textId="77777777" w:rsidR="00950D0E" w:rsidRPr="00E84C88" w:rsidRDefault="00950D0E" w:rsidP="00950D0E">
      <w:pPr>
        <w:pStyle w:val="norm"/>
        <w:spacing w:line="240" w:lineRule="auto"/>
        <w:ind w:firstLine="540"/>
        <w:rPr>
          <w:rFonts w:ascii="GHEA Grapalat" w:hAnsi="GHEA Grapalat" w:cs="Sylfaen"/>
          <w:sz w:val="20"/>
          <w:szCs w:val="24"/>
          <w:lang w:val="af-ZA" w:eastAsia="en-US"/>
        </w:rPr>
      </w:pPr>
      <w:r w:rsidRPr="00E84C88">
        <w:rPr>
          <w:rFonts w:ascii="GHEA Grapalat" w:hAnsi="GHEA Grapalat" w:cs="Sylfaen"/>
          <w:sz w:val="20"/>
          <w:szCs w:val="24"/>
          <w:lang w:val="hy-AM" w:eastAsia="en-US"/>
        </w:rPr>
        <w:t xml:space="preserve">2.5 </w:t>
      </w:r>
      <w:r w:rsidRPr="00E84C88">
        <w:rPr>
          <w:rFonts w:ascii="Arial" w:hAnsi="Arial" w:cs="Arial"/>
          <w:sz w:val="20"/>
          <w:szCs w:val="24"/>
          <w:lang w:val="hy-AM" w:eastAsia="en-US"/>
        </w:rPr>
        <w:t>Herein</w:t>
      </w:r>
      <w:r w:rsidRPr="00E84C88">
        <w:rPr>
          <w:rFonts w:ascii="GHEA Grapalat" w:hAnsi="GHEA Grapalat" w:cs="Sylfaen"/>
          <w:sz w:val="20"/>
          <w:szCs w:val="24"/>
          <w:lang w:val="hy-AM" w:eastAsia="en-US"/>
        </w:rPr>
        <w:t xml:space="preserve"> </w:t>
      </w:r>
      <w:r w:rsidRPr="00E84C88">
        <w:rPr>
          <w:rFonts w:ascii="Arial" w:hAnsi="Arial" w:cs="Arial"/>
          <w:sz w:val="20"/>
          <w:szCs w:val="24"/>
          <w:lang w:val="hy-AM" w:eastAsia="en-US"/>
        </w:rPr>
        <w:t>of the procedure</w:t>
      </w:r>
      <w:r w:rsidRPr="00E84C88">
        <w:rPr>
          <w:rFonts w:ascii="GHEA Grapalat" w:hAnsi="GHEA Grapalat" w:cs="Sylfaen"/>
          <w:sz w:val="20"/>
          <w:szCs w:val="24"/>
          <w:lang w:val="hy-AM" w:eastAsia="en-US"/>
        </w:rPr>
        <w:t xml:space="preserve"> </w:t>
      </w:r>
      <w:r w:rsidRPr="00E84C88">
        <w:rPr>
          <w:rFonts w:ascii="Arial" w:hAnsi="Arial" w:cs="Arial"/>
          <w:sz w:val="20"/>
          <w:szCs w:val="24"/>
          <w:lang w:val="hy-AM" w:eastAsia="en-US"/>
        </w:rPr>
        <w:t>in the frame</w:t>
      </w:r>
      <w:r w:rsidRPr="00E84C88">
        <w:rPr>
          <w:rFonts w:ascii="GHEA Grapalat" w:hAnsi="GHEA Grapalat" w:cs="Sylfaen"/>
          <w:sz w:val="20"/>
          <w:szCs w:val="24"/>
          <w:lang w:val="hy-AM" w:eastAsia="en-US"/>
        </w:rPr>
        <w:t xml:space="preserve"> </w:t>
      </w:r>
      <w:r w:rsidRPr="00E84C88">
        <w:rPr>
          <w:rFonts w:ascii="Arial" w:hAnsi="Arial" w:cs="Arial"/>
          <w:sz w:val="20"/>
          <w:szCs w:val="24"/>
          <w:lang w:val="hy-AM" w:eastAsia="en-US"/>
        </w:rPr>
        <w:t>to be sealed</w:t>
      </w:r>
      <w:r w:rsidRPr="00E84C88">
        <w:rPr>
          <w:rFonts w:ascii="GHEA Grapalat" w:hAnsi="GHEA Grapalat" w:cs="Sylfaen"/>
          <w:sz w:val="20"/>
          <w:szCs w:val="24"/>
          <w:lang w:val="hy-AM" w:eastAsia="en-US"/>
        </w:rPr>
        <w:t xml:space="preserve"> </w:t>
      </w:r>
      <w:r w:rsidRPr="00E84C88">
        <w:rPr>
          <w:rFonts w:ascii="Arial" w:hAnsi="Arial" w:cs="Arial"/>
          <w:sz w:val="20"/>
          <w:szCs w:val="24"/>
          <w:lang w:val="hy-AM" w:eastAsia="en-US"/>
        </w:rPr>
        <w:t>the contract</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can</w:t>
      </w:r>
      <w:r w:rsidRPr="00E84C88">
        <w:rPr>
          <w:rFonts w:ascii="GHEA Grapalat" w:hAnsi="GHEA Grapalat" w:cs="Sylfaen"/>
          <w:sz w:val="20"/>
          <w:szCs w:val="24"/>
          <w:lang w:val="af-ZA" w:eastAsia="en-US"/>
        </w:rPr>
        <w:t xml:space="preserve"> </w:t>
      </w:r>
      <w:r w:rsidRPr="00E84C88">
        <w:rPr>
          <w:rFonts w:ascii="Arial" w:hAnsi="Arial" w:cs="Arial"/>
          <w:sz w:val="20"/>
          <w:szCs w:val="24"/>
          <w:lang w:val="af-ZA" w:eastAsia="en-US"/>
        </w:rPr>
        <w:t>is</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implemented</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agency</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contract</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to seal</w:t>
      </w:r>
      <w:r w:rsidRPr="00E84C88">
        <w:rPr>
          <w:rFonts w:ascii="GHEA Grapalat" w:hAnsi="GHEA Grapalat" w:cs="Sylfaen"/>
          <w:sz w:val="20"/>
          <w:szCs w:val="24"/>
          <w:lang w:val="af-ZA" w:eastAsia="en-US"/>
        </w:rPr>
        <w:t xml:space="preserve"> </w:t>
      </w:r>
      <w:r w:rsidRPr="00E84C88">
        <w:rPr>
          <w:rFonts w:ascii="Arial" w:hAnsi="Arial" w:cs="Arial"/>
          <w:sz w:val="20"/>
          <w:szCs w:val="24"/>
          <w:lang w:val="hy-AM" w:eastAsia="en-US"/>
        </w:rPr>
        <w:t>through</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Agency</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of the contract</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side</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no</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can</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to be</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hereby</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to the procedure</w:t>
      </w:r>
      <w:r w:rsidRPr="00E84C88">
        <w:rPr>
          <w:rFonts w:ascii="GHEA Grapalat" w:hAnsi="GHEA Grapalat" w:cs="Sylfaen"/>
          <w:sz w:val="20"/>
          <w:szCs w:val="24"/>
          <w:lang w:val="af-ZA" w:eastAsia="en-US"/>
        </w:rPr>
        <w:t xml:space="preserve"> </w:t>
      </w:r>
      <w:r w:rsidRPr="00E84C88">
        <w:rPr>
          <w:rFonts w:ascii="GHEA Grapalat" w:hAnsi="GHEA Grapalat" w:cs="Sylfaen"/>
          <w:sz w:val="20"/>
          <w:lang w:val="af-ZA"/>
        </w:rPr>
        <w:t xml:space="preserve">( </w:t>
      </w:r>
      <w:r w:rsidRPr="00E84C88">
        <w:rPr>
          <w:rFonts w:ascii="Arial" w:hAnsi="Arial" w:cs="Arial"/>
          <w:sz w:val="20"/>
        </w:rPr>
        <w:t>at the same time</w:t>
      </w:r>
      <w:r w:rsidRPr="00E84C88">
        <w:rPr>
          <w:rFonts w:ascii="GHEA Grapalat" w:hAnsi="GHEA Grapalat" w:cs="Sylfaen"/>
          <w:sz w:val="20"/>
          <w:lang w:val="af-ZA"/>
        </w:rPr>
        <w:t xml:space="preserve"> </w:t>
      </w:r>
      <w:r w:rsidRPr="00E84C88">
        <w:rPr>
          <w:rFonts w:ascii="Arial" w:hAnsi="Arial" w:cs="Arial"/>
          <w:sz w:val="20"/>
        </w:rPr>
        <w:t xml:space="preserve">portion </w:t>
      </w:r>
      <w:r w:rsidRPr="00E84C88">
        <w:rPr>
          <w:rFonts w:ascii="GHEA Grapalat" w:hAnsi="GHEA Grapalat" w:cs="Sylfaen"/>
          <w:sz w:val="20"/>
          <w:lang w:val="af-ZA"/>
        </w:rPr>
        <w:t xml:space="preserve">) </w:t>
      </w:r>
      <w:r w:rsidRPr="00E84C88">
        <w:rPr>
          <w:rFonts w:ascii="Arial" w:hAnsi="Arial" w:cs="Arial"/>
          <w:sz w:val="20"/>
          <w:szCs w:val="24"/>
          <w:lang w:eastAsia="en-US"/>
        </w:rPr>
        <w:t>to participate</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purpose</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application</w:t>
      </w:r>
      <w:r w:rsidRPr="00E84C88">
        <w:rPr>
          <w:rFonts w:ascii="GHEA Grapalat" w:hAnsi="GHEA Grapalat" w:cs="Sylfaen"/>
          <w:sz w:val="20"/>
          <w:szCs w:val="24"/>
          <w:lang w:val="af-ZA" w:eastAsia="en-US"/>
        </w:rPr>
        <w:t xml:space="preserve"> </w:t>
      </w:r>
      <w:r w:rsidRPr="00E84C88">
        <w:rPr>
          <w:rFonts w:ascii="Arial" w:hAnsi="Arial" w:cs="Arial"/>
          <w:sz w:val="20"/>
          <w:szCs w:val="24"/>
          <w:lang w:eastAsia="en-US"/>
        </w:rPr>
        <w:t>presented by</w:t>
      </w:r>
      <w:r w:rsidRPr="00E84C88">
        <w:rPr>
          <w:rFonts w:ascii="GHEA Grapalat" w:hAnsi="GHEA Grapalat" w:cs="Sylfaen"/>
          <w:sz w:val="20"/>
          <w:szCs w:val="24"/>
          <w:lang w:val="af-ZA" w:eastAsia="en-US"/>
        </w:rPr>
        <w:t xml:space="preserve"> the </w:t>
      </w:r>
      <w:r w:rsidRPr="00E84C88">
        <w:rPr>
          <w:rFonts w:ascii="Arial" w:hAnsi="Arial" w:cs="Arial"/>
          <w:sz w:val="20"/>
          <w:szCs w:val="24"/>
          <w:lang w:eastAsia="en-US"/>
        </w:rPr>
        <w:t>participant</w:t>
      </w:r>
    </w:p>
    <w:p w14:paraId="57760502" w14:textId="77777777" w:rsidR="00950D0E" w:rsidRPr="00E84C88" w:rsidRDefault="00950D0E" w:rsidP="00950D0E">
      <w:pPr>
        <w:pStyle w:val="BodyTextIndent2"/>
        <w:spacing w:line="240" w:lineRule="auto"/>
        <w:rPr>
          <w:rFonts w:ascii="GHEA Grapalat" w:hAnsi="GHEA Grapalat" w:cs="Sylfaen"/>
          <w:szCs w:val="24"/>
        </w:rPr>
      </w:pPr>
      <w:proofErr w:type="gramStart"/>
      <w:r w:rsidRPr="00E84C88">
        <w:rPr>
          <w:rFonts w:ascii="GHEA Grapalat" w:hAnsi="GHEA Grapalat" w:cs="Sylfaen"/>
          <w:szCs w:val="24"/>
        </w:rPr>
        <w:t xml:space="preserve">2 </w:t>
      </w:r>
      <w:r w:rsidRPr="00E84C88">
        <w:rPr>
          <w:rFonts w:ascii="GHEA Grapalat" w:hAnsi="GHEA Grapalat" w:cs="Sylfaen"/>
          <w:szCs w:val="24"/>
          <w:lang w:val="hy-AM"/>
        </w:rPr>
        <w:t>.</w:t>
      </w:r>
      <w:proofErr w:type="gramEnd"/>
      <w:r w:rsidRPr="00E84C88">
        <w:rPr>
          <w:rFonts w:ascii="GHEA Grapalat" w:hAnsi="GHEA Grapalat" w:cs="Sylfaen"/>
          <w:szCs w:val="24"/>
          <w:lang w:val="hy-AM"/>
        </w:rPr>
        <w:t xml:space="preserve"> </w:t>
      </w:r>
      <w:r w:rsidRPr="00E84C88">
        <w:rPr>
          <w:rFonts w:ascii="GHEA Grapalat" w:hAnsi="GHEA Grapalat" w:cs="Sylfaen"/>
          <w:szCs w:val="24"/>
        </w:rPr>
        <w:t xml:space="preserve">6 </w:t>
      </w:r>
      <w:r w:rsidRPr="00BA2E5B">
        <w:rPr>
          <w:rFonts w:ascii="Arial" w:hAnsi="Arial" w:cs="Arial"/>
          <w:szCs w:val="24"/>
          <w:lang w:val="en-US"/>
        </w:rPr>
        <w:t>Participants</w:t>
      </w:r>
      <w:r w:rsidRPr="00E84C88">
        <w:rPr>
          <w:rFonts w:ascii="GHEA Grapalat" w:hAnsi="GHEA Grapalat" w:cs="Sylfaen"/>
          <w:szCs w:val="24"/>
        </w:rPr>
        <w:t xml:space="preserve"> </w:t>
      </w:r>
      <w:r w:rsidRPr="00BA2E5B">
        <w:rPr>
          <w:rFonts w:ascii="Arial" w:hAnsi="Arial" w:cs="Arial"/>
          <w:szCs w:val="24"/>
          <w:lang w:val="en-US"/>
        </w:rPr>
        <w:t>can</w:t>
      </w:r>
      <w:r w:rsidRPr="00E84C88">
        <w:rPr>
          <w:rFonts w:ascii="GHEA Grapalat" w:hAnsi="GHEA Grapalat" w:cs="Sylfaen"/>
          <w:szCs w:val="24"/>
        </w:rPr>
        <w:t xml:space="preserve"> </w:t>
      </w:r>
      <w:r w:rsidRPr="00BA2E5B">
        <w:rPr>
          <w:rFonts w:ascii="Arial" w:hAnsi="Arial" w:cs="Arial"/>
          <w:szCs w:val="24"/>
          <w:lang w:val="en-US"/>
        </w:rPr>
        <w:t>are</w:t>
      </w:r>
      <w:r w:rsidRPr="00E84C88">
        <w:rPr>
          <w:rFonts w:ascii="GHEA Grapalat" w:hAnsi="GHEA Grapalat" w:cs="Sylfaen"/>
          <w:szCs w:val="24"/>
        </w:rPr>
        <w:t xml:space="preserve"> </w:t>
      </w:r>
      <w:r w:rsidRPr="00BA2E5B">
        <w:rPr>
          <w:rFonts w:ascii="Arial" w:hAnsi="Arial" w:cs="Arial"/>
          <w:szCs w:val="24"/>
          <w:lang w:val="en-US"/>
        </w:rPr>
        <w:t>hereby</w:t>
      </w:r>
      <w:r w:rsidRPr="00E84C88">
        <w:rPr>
          <w:rFonts w:ascii="GHEA Grapalat" w:hAnsi="GHEA Grapalat" w:cs="Sylfaen"/>
          <w:szCs w:val="24"/>
        </w:rPr>
        <w:t xml:space="preserve"> </w:t>
      </w:r>
      <w:r w:rsidRPr="00BA2E5B">
        <w:rPr>
          <w:rFonts w:ascii="Arial" w:hAnsi="Arial" w:cs="Arial"/>
          <w:szCs w:val="24"/>
          <w:lang w:val="en-US"/>
        </w:rPr>
        <w:t>to the procedure</w:t>
      </w:r>
      <w:r w:rsidRPr="00E84C88">
        <w:rPr>
          <w:rFonts w:ascii="GHEA Grapalat" w:hAnsi="GHEA Grapalat" w:cs="Sylfaen"/>
          <w:szCs w:val="24"/>
        </w:rPr>
        <w:t xml:space="preserve"> </w:t>
      </w:r>
      <w:r w:rsidRPr="00BA2E5B">
        <w:rPr>
          <w:rFonts w:ascii="Arial" w:hAnsi="Arial" w:cs="Arial"/>
          <w:szCs w:val="24"/>
          <w:lang w:val="en-US"/>
        </w:rPr>
        <w:t>to participate</w:t>
      </w:r>
      <w:r w:rsidRPr="00E84C88">
        <w:rPr>
          <w:rFonts w:ascii="GHEA Grapalat" w:hAnsi="GHEA Grapalat" w:cs="Sylfaen"/>
          <w:szCs w:val="24"/>
        </w:rPr>
        <w:t xml:space="preserve"> </w:t>
      </w:r>
      <w:r w:rsidRPr="00BA2E5B">
        <w:rPr>
          <w:rFonts w:ascii="Arial" w:hAnsi="Arial" w:cs="Arial"/>
          <w:szCs w:val="24"/>
          <w:lang w:val="en-US"/>
        </w:rPr>
        <w:t>together</w:t>
      </w:r>
      <w:r w:rsidRPr="00E84C88">
        <w:rPr>
          <w:rFonts w:ascii="GHEA Grapalat" w:hAnsi="GHEA Grapalat" w:cs="Sylfaen"/>
          <w:szCs w:val="24"/>
        </w:rPr>
        <w:t xml:space="preserve"> </w:t>
      </w:r>
      <w:r w:rsidRPr="00BA2E5B">
        <w:rPr>
          <w:rFonts w:ascii="Arial" w:hAnsi="Arial" w:cs="Arial"/>
          <w:szCs w:val="24"/>
          <w:lang w:val="en-US"/>
        </w:rPr>
        <w:t>activity</w:t>
      </w:r>
      <w:r w:rsidRPr="00E84C88">
        <w:rPr>
          <w:rFonts w:ascii="GHEA Grapalat" w:hAnsi="GHEA Grapalat" w:cs="Sylfaen"/>
          <w:szCs w:val="24"/>
        </w:rPr>
        <w:t xml:space="preserve"> </w:t>
      </w:r>
      <w:r w:rsidRPr="00BA2E5B">
        <w:rPr>
          <w:rFonts w:ascii="Arial" w:hAnsi="Arial" w:cs="Arial"/>
          <w:szCs w:val="24"/>
          <w:lang w:val="en-US"/>
        </w:rPr>
        <w:t xml:space="preserve">in order </w:t>
      </w:r>
      <w:proofErr w:type="gramStart"/>
      <w:r w:rsidRPr="00E84C88">
        <w:rPr>
          <w:rFonts w:ascii="GHEA Grapalat" w:hAnsi="GHEA Grapalat" w:cs="Sylfaen"/>
          <w:szCs w:val="24"/>
        </w:rPr>
        <w:t xml:space="preserve">( </w:t>
      </w:r>
      <w:r w:rsidRPr="00BA2E5B">
        <w:rPr>
          <w:rFonts w:ascii="Arial" w:hAnsi="Arial" w:cs="Arial"/>
          <w:szCs w:val="24"/>
          <w:lang w:val="en-US"/>
        </w:rPr>
        <w:t>consortium</w:t>
      </w:r>
      <w:proofErr w:type="gramEnd"/>
      <w:r w:rsidRPr="00BA2E5B">
        <w:rPr>
          <w:rFonts w:ascii="Arial" w:hAnsi="Arial" w:cs="Arial"/>
          <w:szCs w:val="24"/>
          <w:lang w:val="en-US"/>
        </w:rPr>
        <w:t xml:space="preserve"> </w:t>
      </w:r>
      <w:r w:rsidRPr="00E84C88">
        <w:rPr>
          <w:rFonts w:ascii="GHEA Grapalat" w:hAnsi="GHEA Grapalat" w:cs="Sylfaen"/>
          <w:szCs w:val="24"/>
        </w:rPr>
        <w:t xml:space="preserve">) </w:t>
      </w:r>
      <w:r w:rsidRPr="00BA2E5B">
        <w:rPr>
          <w:rFonts w:ascii="Arial" w:hAnsi="Arial" w:cs="Arial"/>
          <w:szCs w:val="24"/>
          <w:lang w:val="en-US"/>
        </w:rPr>
        <w:t>.</w:t>
      </w:r>
      <w:r w:rsidRPr="00E84C88">
        <w:rPr>
          <w:rFonts w:ascii="GHEA Grapalat" w:hAnsi="GHEA Grapalat" w:cs="Sylfaen"/>
          <w:szCs w:val="24"/>
        </w:rPr>
        <w:t xml:space="preserve"> </w:t>
      </w:r>
      <w:r w:rsidRPr="00BA2E5B">
        <w:rPr>
          <w:rFonts w:ascii="Arial" w:hAnsi="Arial" w:cs="Arial"/>
          <w:szCs w:val="24"/>
          <w:lang w:val="en-US"/>
        </w:rPr>
        <w:t>Similar</w:t>
      </w:r>
      <w:r w:rsidRPr="00E84C88">
        <w:rPr>
          <w:rFonts w:ascii="GHEA Grapalat" w:hAnsi="GHEA Grapalat" w:cs="Sylfaen"/>
          <w:szCs w:val="24"/>
        </w:rPr>
        <w:t xml:space="preserve"> </w:t>
      </w:r>
      <w:r w:rsidRPr="00BA2E5B">
        <w:rPr>
          <w:rFonts w:ascii="Arial" w:hAnsi="Arial" w:cs="Arial"/>
          <w:szCs w:val="24"/>
          <w:lang w:val="en-US"/>
        </w:rPr>
        <w:t xml:space="preserve">in </w:t>
      </w:r>
      <w:proofErr w:type="gramStart"/>
      <w:r w:rsidRPr="00BA2E5B">
        <w:rPr>
          <w:rFonts w:ascii="Arial" w:hAnsi="Arial" w:cs="Arial"/>
          <w:szCs w:val="24"/>
          <w:lang w:val="en-US"/>
        </w:rPr>
        <w:t xml:space="preserve">case </w:t>
      </w:r>
      <w:r w:rsidRPr="00E84C88">
        <w:rPr>
          <w:rFonts w:ascii="GHEA Grapalat" w:hAnsi="GHEA Grapalat" w:cs="Sylfaen"/>
          <w:szCs w:val="24"/>
        </w:rPr>
        <w:t>:</w:t>
      </w:r>
      <w:proofErr w:type="gramEnd"/>
    </w:p>
    <w:p w14:paraId="65AAF2D8" w14:textId="77777777" w:rsidR="00950D0E" w:rsidRPr="00E84C88" w:rsidRDefault="00950D0E" w:rsidP="00950D0E">
      <w:pPr>
        <w:pStyle w:val="BodyTextIndent2"/>
        <w:spacing w:line="240" w:lineRule="auto"/>
        <w:rPr>
          <w:rFonts w:ascii="GHEA Grapalat" w:hAnsi="GHEA Grapalat" w:cs="Sylfaen"/>
          <w:szCs w:val="24"/>
        </w:rPr>
      </w:pPr>
      <w:r w:rsidRPr="00E84C88">
        <w:rPr>
          <w:rFonts w:ascii="GHEA Grapalat" w:hAnsi="GHEA Grapalat" w:cs="Sylfaen"/>
          <w:szCs w:val="24"/>
        </w:rPr>
        <w:t xml:space="preserve">1) </w:t>
      </w:r>
      <w:r w:rsidRPr="00BA2E5B">
        <w:rPr>
          <w:rFonts w:ascii="Arial" w:hAnsi="Arial" w:cs="Arial"/>
          <w:szCs w:val="24"/>
          <w:lang w:val="en-US"/>
        </w:rPr>
        <w:t>jointly</w:t>
      </w:r>
      <w:r w:rsidRPr="00E84C88">
        <w:rPr>
          <w:rFonts w:ascii="GHEA Grapalat" w:hAnsi="GHEA Grapalat" w:cs="Sylfaen"/>
          <w:szCs w:val="24"/>
        </w:rPr>
        <w:t xml:space="preserve"> </w:t>
      </w:r>
      <w:r w:rsidRPr="00BA2E5B">
        <w:rPr>
          <w:rFonts w:ascii="Arial" w:hAnsi="Arial" w:cs="Arial"/>
          <w:szCs w:val="24"/>
          <w:lang w:val="en-US"/>
        </w:rPr>
        <w:t>activity</w:t>
      </w:r>
      <w:r w:rsidRPr="00E84C88">
        <w:rPr>
          <w:rFonts w:ascii="GHEA Grapalat" w:hAnsi="GHEA Grapalat" w:cs="Sylfaen"/>
          <w:szCs w:val="24"/>
        </w:rPr>
        <w:t xml:space="preserve"> </w:t>
      </w:r>
      <w:r w:rsidRPr="00BA2E5B">
        <w:rPr>
          <w:rFonts w:ascii="Arial" w:hAnsi="Arial" w:cs="Arial"/>
          <w:szCs w:val="24"/>
          <w:lang w:val="en-US"/>
        </w:rPr>
        <w:t>of the contract</w:t>
      </w:r>
      <w:r w:rsidRPr="00E84C88">
        <w:rPr>
          <w:rFonts w:ascii="GHEA Grapalat" w:hAnsi="GHEA Grapalat" w:cs="Sylfaen"/>
          <w:szCs w:val="24"/>
        </w:rPr>
        <w:t xml:space="preserve"> </w:t>
      </w:r>
      <w:r w:rsidRPr="00BA2E5B">
        <w:rPr>
          <w:rFonts w:ascii="Arial" w:hAnsi="Arial" w:cs="Arial"/>
          <w:szCs w:val="24"/>
          <w:lang w:val="en-US"/>
        </w:rPr>
        <w:t>from the sides</w:t>
      </w:r>
      <w:r w:rsidRPr="00E84C88">
        <w:rPr>
          <w:rFonts w:ascii="GHEA Grapalat" w:hAnsi="GHEA Grapalat" w:cs="Sylfaen"/>
          <w:szCs w:val="24"/>
        </w:rPr>
        <w:t xml:space="preserve"> </w:t>
      </w:r>
      <w:r w:rsidRPr="00BA2E5B">
        <w:rPr>
          <w:rFonts w:ascii="Arial" w:hAnsi="Arial" w:cs="Arial"/>
          <w:szCs w:val="24"/>
          <w:lang w:val="en-US"/>
        </w:rPr>
        <w:t>any</w:t>
      </w:r>
      <w:r w:rsidRPr="00E84C88">
        <w:rPr>
          <w:rFonts w:ascii="GHEA Grapalat" w:hAnsi="GHEA Grapalat" w:cs="Sylfaen"/>
          <w:szCs w:val="24"/>
        </w:rPr>
        <w:t xml:space="preserve"> </w:t>
      </w:r>
      <w:r w:rsidRPr="00BA2E5B">
        <w:rPr>
          <w:rFonts w:ascii="Arial" w:hAnsi="Arial" w:cs="Arial"/>
          <w:szCs w:val="24"/>
          <w:lang w:val="en-US"/>
        </w:rPr>
        <w:t>one</w:t>
      </w:r>
      <w:r w:rsidRPr="00E84C88">
        <w:rPr>
          <w:rFonts w:ascii="GHEA Grapalat" w:hAnsi="GHEA Grapalat" w:cs="Sylfaen"/>
          <w:szCs w:val="24"/>
        </w:rPr>
        <w:t xml:space="preserve"> </w:t>
      </w:r>
      <w:r w:rsidRPr="00BA2E5B">
        <w:rPr>
          <w:rFonts w:ascii="Arial" w:hAnsi="Arial" w:cs="Arial"/>
          <w:szCs w:val="24"/>
          <w:lang w:val="en-US"/>
        </w:rPr>
        <w:t>no</w:t>
      </w:r>
      <w:r w:rsidRPr="00E84C88">
        <w:rPr>
          <w:rFonts w:ascii="GHEA Grapalat" w:hAnsi="GHEA Grapalat" w:cs="Sylfaen"/>
          <w:szCs w:val="24"/>
        </w:rPr>
        <w:t xml:space="preserve"> </w:t>
      </w:r>
      <w:r w:rsidRPr="00BA2E5B">
        <w:rPr>
          <w:rFonts w:ascii="Arial" w:hAnsi="Arial" w:cs="Arial"/>
          <w:szCs w:val="24"/>
          <w:lang w:val="en-US"/>
        </w:rPr>
        <w:t>can</w:t>
      </w:r>
      <w:r w:rsidRPr="00E84C88">
        <w:rPr>
          <w:rFonts w:ascii="GHEA Grapalat" w:hAnsi="GHEA Grapalat" w:cs="Sylfaen"/>
          <w:szCs w:val="24"/>
        </w:rPr>
        <w:t xml:space="preserve"> </w:t>
      </w:r>
      <w:r w:rsidRPr="00BA2E5B">
        <w:rPr>
          <w:rFonts w:ascii="Arial" w:hAnsi="Arial" w:cs="Arial"/>
          <w:szCs w:val="24"/>
          <w:lang w:val="en-US"/>
        </w:rPr>
        <w:t>the same</w:t>
      </w:r>
      <w:r w:rsidRPr="00E84C88">
        <w:rPr>
          <w:rFonts w:ascii="GHEA Grapalat" w:hAnsi="GHEA Grapalat" w:cs="Sylfaen"/>
          <w:szCs w:val="24"/>
        </w:rPr>
        <w:t xml:space="preserve"> </w:t>
      </w:r>
      <w:r w:rsidRPr="00BA2E5B">
        <w:rPr>
          <w:rFonts w:ascii="Arial" w:hAnsi="Arial" w:cs="Arial"/>
          <w:szCs w:val="24"/>
          <w:lang w:val="en-US"/>
        </w:rPr>
        <w:t>to the procedure</w:t>
      </w:r>
      <w:r w:rsidRPr="00E84C88">
        <w:rPr>
          <w:rFonts w:ascii="GHEA Grapalat" w:hAnsi="GHEA Grapalat" w:cs="Sylfaen"/>
          <w:szCs w:val="24"/>
        </w:rPr>
        <w:t xml:space="preserve"> </w:t>
      </w:r>
      <w:proofErr w:type="gramStart"/>
      <w:r w:rsidRPr="00E84C88">
        <w:rPr>
          <w:rFonts w:ascii="GHEA Grapalat" w:hAnsi="GHEA Grapalat" w:cs="Sylfaen"/>
        </w:rPr>
        <w:t xml:space="preserve">( </w:t>
      </w:r>
      <w:r w:rsidRPr="00E84C88">
        <w:rPr>
          <w:rFonts w:ascii="Arial" w:hAnsi="Arial" w:cs="Arial"/>
          <w:lang w:val="en-US"/>
        </w:rPr>
        <w:t>at</w:t>
      </w:r>
      <w:proofErr w:type="gramEnd"/>
      <w:r w:rsidRPr="00E84C88">
        <w:rPr>
          <w:rFonts w:ascii="Arial" w:hAnsi="Arial" w:cs="Arial"/>
          <w:lang w:val="en-US"/>
        </w:rPr>
        <w:t xml:space="preserve"> the same time</w:t>
      </w:r>
      <w:r w:rsidRPr="00E84C88">
        <w:rPr>
          <w:rFonts w:ascii="GHEA Grapalat" w:hAnsi="GHEA Grapalat" w:cs="Sylfaen"/>
        </w:rPr>
        <w:t xml:space="preserve"> </w:t>
      </w:r>
      <w:r w:rsidRPr="00E84C88">
        <w:rPr>
          <w:rFonts w:ascii="Arial" w:hAnsi="Arial" w:cs="Arial"/>
          <w:lang w:val="en-US"/>
        </w:rPr>
        <w:t xml:space="preserve">portion </w:t>
      </w:r>
      <w:r w:rsidRPr="00E84C88">
        <w:rPr>
          <w:rFonts w:ascii="GHEA Grapalat" w:hAnsi="GHEA Grapalat" w:cs="Sylfaen"/>
        </w:rPr>
        <w:t xml:space="preserve">) </w:t>
      </w:r>
      <w:r w:rsidRPr="00BA2E5B">
        <w:rPr>
          <w:rFonts w:ascii="Arial" w:hAnsi="Arial" w:cs="Arial"/>
          <w:szCs w:val="24"/>
          <w:lang w:val="en-US"/>
        </w:rPr>
        <w:t>to submit</w:t>
      </w:r>
      <w:r w:rsidRPr="00E84C88">
        <w:rPr>
          <w:rFonts w:ascii="GHEA Grapalat" w:hAnsi="GHEA Grapalat" w:cs="Sylfaen"/>
          <w:szCs w:val="24"/>
        </w:rPr>
        <w:t xml:space="preserve"> </w:t>
      </w:r>
      <w:r w:rsidRPr="00BA2E5B">
        <w:rPr>
          <w:rFonts w:ascii="Arial" w:hAnsi="Arial" w:cs="Arial"/>
          <w:szCs w:val="24"/>
          <w:lang w:val="en-US"/>
        </w:rPr>
        <w:t>separately</w:t>
      </w:r>
      <w:r w:rsidRPr="00E84C88">
        <w:rPr>
          <w:rFonts w:ascii="GHEA Grapalat" w:hAnsi="GHEA Grapalat" w:cs="Sylfaen"/>
          <w:szCs w:val="24"/>
        </w:rPr>
        <w:t xml:space="preserve"> </w:t>
      </w:r>
      <w:r w:rsidRPr="00BA2E5B">
        <w:rPr>
          <w:rFonts w:ascii="Arial" w:hAnsi="Arial" w:cs="Arial"/>
          <w:szCs w:val="24"/>
          <w:lang w:val="en-US"/>
        </w:rPr>
        <w:t xml:space="preserve">application </w:t>
      </w:r>
      <w:r w:rsidRPr="00E84C88">
        <w:rPr>
          <w:rFonts w:ascii="GHEA Grapalat" w:hAnsi="GHEA Grapalat" w:cs="Sylfaen"/>
          <w:szCs w:val="24"/>
        </w:rPr>
        <w:t xml:space="preserve">_ </w:t>
      </w:r>
      <w:r w:rsidRPr="00BA2E5B">
        <w:rPr>
          <w:rFonts w:ascii="Arial" w:hAnsi="Arial" w:cs="Arial"/>
          <w:szCs w:val="24"/>
          <w:lang w:val="en-US"/>
        </w:rPr>
        <w:t>Present</w:t>
      </w:r>
      <w:r w:rsidRPr="00E84C88">
        <w:rPr>
          <w:rFonts w:ascii="GHEA Grapalat" w:hAnsi="GHEA Grapalat" w:cs="Sylfaen"/>
          <w:szCs w:val="24"/>
        </w:rPr>
        <w:t xml:space="preserve"> </w:t>
      </w:r>
      <w:r w:rsidRPr="00BA2E5B">
        <w:rPr>
          <w:rFonts w:ascii="Arial" w:hAnsi="Arial" w:cs="Arial"/>
          <w:szCs w:val="24"/>
          <w:lang w:val="en-US"/>
        </w:rPr>
        <w:t>paragraph</w:t>
      </w:r>
      <w:r w:rsidRPr="00E84C88">
        <w:rPr>
          <w:rFonts w:ascii="GHEA Grapalat" w:hAnsi="GHEA Grapalat" w:cs="Sylfaen"/>
          <w:szCs w:val="24"/>
        </w:rPr>
        <w:t xml:space="preserve"> </w:t>
      </w:r>
      <w:r w:rsidRPr="00BA2E5B">
        <w:rPr>
          <w:rFonts w:ascii="Arial" w:hAnsi="Arial" w:cs="Arial"/>
          <w:szCs w:val="24"/>
          <w:lang w:val="en-US"/>
        </w:rPr>
        <w:t>demand</w:t>
      </w:r>
      <w:r w:rsidRPr="00E84C88">
        <w:rPr>
          <w:rFonts w:ascii="GHEA Grapalat" w:hAnsi="GHEA Grapalat" w:cs="Sylfaen"/>
          <w:szCs w:val="24"/>
        </w:rPr>
        <w:t xml:space="preserve"> </w:t>
      </w:r>
      <w:r w:rsidRPr="00BA2E5B">
        <w:rPr>
          <w:rFonts w:ascii="Arial" w:hAnsi="Arial" w:cs="Arial"/>
          <w:szCs w:val="24"/>
          <w:lang w:val="en-US"/>
        </w:rPr>
        <w:t>non-compliance</w:t>
      </w:r>
      <w:r w:rsidRPr="00E84C88">
        <w:rPr>
          <w:rFonts w:ascii="GHEA Grapalat" w:hAnsi="GHEA Grapalat" w:cs="Sylfaen"/>
          <w:szCs w:val="24"/>
        </w:rPr>
        <w:t xml:space="preserve"> </w:t>
      </w:r>
      <w:r w:rsidRPr="00BA2E5B">
        <w:rPr>
          <w:rFonts w:ascii="Arial" w:hAnsi="Arial" w:cs="Arial"/>
          <w:szCs w:val="24"/>
          <w:lang w:val="en-US"/>
        </w:rPr>
        <w:t xml:space="preserve">in case of </w:t>
      </w:r>
      <w:r w:rsidRPr="00E84C88">
        <w:rPr>
          <w:rFonts w:ascii="GHEA Grapalat" w:hAnsi="GHEA Grapalat" w:cs="Sylfaen"/>
          <w:szCs w:val="24"/>
        </w:rPr>
        <w:t xml:space="preserve">applications </w:t>
      </w:r>
      <w:r w:rsidRPr="00BA2E5B">
        <w:rPr>
          <w:rFonts w:ascii="Arial" w:hAnsi="Arial" w:cs="Arial"/>
          <w:szCs w:val="24"/>
          <w:lang w:val="en-US"/>
        </w:rPr>
        <w:t>opening</w:t>
      </w:r>
      <w:r w:rsidRPr="00E84C88">
        <w:rPr>
          <w:rFonts w:ascii="GHEA Grapalat" w:hAnsi="GHEA Grapalat" w:cs="Sylfaen"/>
          <w:szCs w:val="24"/>
        </w:rPr>
        <w:t xml:space="preserve"> </w:t>
      </w:r>
      <w:r w:rsidRPr="00BA2E5B">
        <w:rPr>
          <w:rFonts w:ascii="Arial" w:hAnsi="Arial" w:cs="Arial"/>
          <w:szCs w:val="24"/>
          <w:lang w:val="en-US"/>
        </w:rPr>
        <w:t>in the session</w:t>
      </w:r>
      <w:r w:rsidRPr="00E84C88">
        <w:rPr>
          <w:rFonts w:ascii="GHEA Grapalat" w:hAnsi="GHEA Grapalat" w:cs="Sylfaen"/>
          <w:szCs w:val="24"/>
        </w:rPr>
        <w:t xml:space="preserve"> </w:t>
      </w:r>
      <w:r w:rsidRPr="00BA2E5B">
        <w:rPr>
          <w:rFonts w:ascii="Arial" w:hAnsi="Arial" w:cs="Arial"/>
          <w:szCs w:val="24"/>
          <w:lang w:val="en-US"/>
        </w:rPr>
        <w:t>rejected</w:t>
      </w:r>
      <w:r w:rsidRPr="00E84C88">
        <w:rPr>
          <w:rFonts w:ascii="GHEA Grapalat" w:hAnsi="GHEA Grapalat" w:cs="Sylfaen"/>
          <w:szCs w:val="24"/>
        </w:rPr>
        <w:t xml:space="preserve"> </w:t>
      </w:r>
      <w:r w:rsidRPr="00BA2E5B">
        <w:rPr>
          <w:rFonts w:ascii="Arial" w:hAnsi="Arial" w:cs="Arial"/>
          <w:szCs w:val="24"/>
          <w:lang w:val="en-US"/>
        </w:rPr>
        <w:t>are</w:t>
      </w:r>
      <w:r w:rsidRPr="00E84C88">
        <w:rPr>
          <w:rFonts w:ascii="GHEA Grapalat" w:hAnsi="GHEA Grapalat" w:cs="Sylfaen"/>
          <w:szCs w:val="24"/>
        </w:rPr>
        <w:t xml:space="preserve"> </w:t>
      </w:r>
      <w:r w:rsidRPr="00BA2E5B">
        <w:rPr>
          <w:rFonts w:ascii="Arial" w:hAnsi="Arial" w:cs="Arial"/>
          <w:szCs w:val="24"/>
          <w:lang w:val="en-US"/>
        </w:rPr>
        <w:t>how</w:t>
      </w:r>
      <w:r w:rsidRPr="00E84C88">
        <w:rPr>
          <w:rFonts w:ascii="GHEA Grapalat" w:hAnsi="GHEA Grapalat" w:cs="Sylfaen"/>
          <w:szCs w:val="24"/>
        </w:rPr>
        <w:t xml:space="preserve"> </w:t>
      </w:r>
      <w:r w:rsidRPr="00BA2E5B">
        <w:rPr>
          <w:rFonts w:ascii="Arial" w:hAnsi="Arial" w:cs="Arial"/>
          <w:szCs w:val="24"/>
          <w:lang w:val="en-US"/>
        </w:rPr>
        <w:t>together</w:t>
      </w:r>
      <w:r w:rsidRPr="00E84C88">
        <w:rPr>
          <w:rFonts w:ascii="GHEA Grapalat" w:hAnsi="GHEA Grapalat" w:cs="Sylfaen"/>
          <w:szCs w:val="24"/>
        </w:rPr>
        <w:t xml:space="preserve"> </w:t>
      </w:r>
      <w:r w:rsidRPr="00BA2E5B">
        <w:rPr>
          <w:rFonts w:ascii="Arial" w:hAnsi="Arial" w:cs="Arial"/>
          <w:szCs w:val="24"/>
          <w:lang w:val="en-US"/>
        </w:rPr>
        <w:t>activity</w:t>
      </w:r>
      <w:r w:rsidRPr="00E84C88">
        <w:rPr>
          <w:rFonts w:ascii="GHEA Grapalat" w:hAnsi="GHEA Grapalat" w:cs="Sylfaen"/>
          <w:szCs w:val="24"/>
        </w:rPr>
        <w:t xml:space="preserve"> </w:t>
      </w:r>
      <w:r w:rsidRPr="00BA2E5B">
        <w:rPr>
          <w:rFonts w:ascii="Arial" w:hAnsi="Arial" w:cs="Arial"/>
          <w:szCs w:val="24"/>
          <w:lang w:val="en-US"/>
        </w:rPr>
        <w:t xml:space="preserve">in order </w:t>
      </w:r>
      <w:r w:rsidRPr="00E84C88">
        <w:rPr>
          <w:rFonts w:ascii="GHEA Grapalat" w:hAnsi="GHEA Grapalat" w:cs="Sylfaen"/>
          <w:szCs w:val="24"/>
        </w:rPr>
        <w:t xml:space="preserve">, </w:t>
      </w:r>
      <w:r w:rsidRPr="00BA2E5B">
        <w:rPr>
          <w:rFonts w:ascii="Arial" w:hAnsi="Arial" w:cs="Arial"/>
          <w:szCs w:val="24"/>
          <w:lang w:val="en-US"/>
        </w:rPr>
        <w:t>so</w:t>
      </w:r>
      <w:r w:rsidRPr="00E84C88">
        <w:rPr>
          <w:rFonts w:ascii="GHEA Grapalat" w:hAnsi="GHEA Grapalat" w:cs="Sylfaen"/>
          <w:szCs w:val="24"/>
        </w:rPr>
        <w:t xml:space="preserve"> </w:t>
      </w:r>
      <w:r w:rsidRPr="00BA2E5B">
        <w:rPr>
          <w:rFonts w:ascii="Arial" w:hAnsi="Arial" w:cs="Arial"/>
          <w:szCs w:val="24"/>
          <w:lang w:val="en-US"/>
        </w:rPr>
        <w:t>email</w:t>
      </w:r>
      <w:r w:rsidRPr="00E84C88">
        <w:rPr>
          <w:rFonts w:ascii="GHEA Grapalat" w:hAnsi="GHEA Grapalat" w:cs="Sylfaen"/>
          <w:szCs w:val="24"/>
        </w:rPr>
        <w:t xml:space="preserve"> </w:t>
      </w:r>
      <w:r w:rsidRPr="00BA2E5B">
        <w:rPr>
          <w:rFonts w:ascii="Arial" w:hAnsi="Arial" w:cs="Arial"/>
          <w:szCs w:val="24"/>
          <w:lang w:val="en-US"/>
        </w:rPr>
        <w:t>separately</w:t>
      </w:r>
      <w:r w:rsidRPr="00E84C88">
        <w:rPr>
          <w:rFonts w:ascii="GHEA Grapalat" w:hAnsi="GHEA Grapalat" w:cs="Sylfaen"/>
          <w:szCs w:val="24"/>
        </w:rPr>
        <w:t xml:space="preserve"> </w:t>
      </w:r>
      <w:r w:rsidRPr="00BA2E5B">
        <w:rPr>
          <w:rFonts w:ascii="Arial" w:hAnsi="Arial" w:cs="Arial"/>
          <w:szCs w:val="24"/>
          <w:lang w:val="en-US"/>
        </w:rPr>
        <w:t>presented</w:t>
      </w:r>
      <w:r w:rsidRPr="00E84C88">
        <w:rPr>
          <w:rFonts w:ascii="GHEA Grapalat" w:hAnsi="GHEA Grapalat" w:cs="Sylfaen"/>
          <w:szCs w:val="24"/>
        </w:rPr>
        <w:t xml:space="preserve"> </w:t>
      </w:r>
      <w:r w:rsidRPr="00BA2E5B">
        <w:rPr>
          <w:rFonts w:ascii="Arial" w:hAnsi="Arial" w:cs="Arial"/>
          <w:szCs w:val="24"/>
          <w:lang w:val="en-US"/>
        </w:rPr>
        <w:t xml:space="preserve">applications </w:t>
      </w:r>
      <w:r w:rsidRPr="00E84C88">
        <w:rPr>
          <w:rFonts w:ascii="GHEA Grapalat" w:hAnsi="GHEA Grapalat" w:cs="Sylfaen"/>
          <w:szCs w:val="24"/>
        </w:rPr>
        <w:t>.</w:t>
      </w:r>
    </w:p>
    <w:p w14:paraId="6A332F7E" w14:textId="77777777" w:rsidR="00950D0E" w:rsidRPr="00E84C88" w:rsidRDefault="00950D0E" w:rsidP="00950D0E">
      <w:pPr>
        <w:pStyle w:val="BodyTextIndent2"/>
        <w:spacing w:line="240" w:lineRule="auto"/>
        <w:ind w:firstLine="567"/>
        <w:rPr>
          <w:rFonts w:ascii="GHEA Grapalat" w:hAnsi="GHEA Grapalat" w:cs="Sylfaen"/>
          <w:szCs w:val="24"/>
          <w:lang w:val="hy-AM"/>
        </w:rPr>
      </w:pPr>
      <w:proofErr w:type="gramStart"/>
      <w:r w:rsidRPr="00E84C88">
        <w:rPr>
          <w:rFonts w:ascii="GHEA Grapalat" w:hAnsi="GHEA Grapalat" w:cs="Sylfaen"/>
          <w:szCs w:val="24"/>
        </w:rPr>
        <w:t xml:space="preserve">2 </w:t>
      </w:r>
      <w:r w:rsidRPr="00BA2E5B">
        <w:rPr>
          <w:rFonts w:ascii="Arial" w:hAnsi="Arial" w:cs="Arial"/>
          <w:szCs w:val="24"/>
          <w:lang w:val="en-US"/>
        </w:rPr>
        <w:t>)</w:t>
      </w:r>
      <w:proofErr w:type="gramEnd"/>
      <w:r w:rsidRPr="00BA2E5B">
        <w:rPr>
          <w:rFonts w:ascii="Arial" w:hAnsi="Arial" w:cs="Arial"/>
          <w:szCs w:val="24"/>
          <w:lang w:val="en-US"/>
        </w:rPr>
        <w:t xml:space="preserve"> </w:t>
      </w:r>
      <w:r w:rsidRPr="00E84C88">
        <w:rPr>
          <w:rFonts w:ascii="Arial" w:hAnsi="Arial" w:cs="Arial"/>
          <w:szCs w:val="24"/>
        </w:rPr>
        <w:t>Participants</w:t>
      </w:r>
      <w:r w:rsidRPr="00E84C88">
        <w:rPr>
          <w:rFonts w:ascii="GHEA Grapalat" w:hAnsi="GHEA Grapalat" w:cs="Sylfaen"/>
          <w:szCs w:val="24"/>
        </w:rPr>
        <w:t xml:space="preserve"> </w:t>
      </w:r>
      <w:r w:rsidRPr="00BA2E5B">
        <w:rPr>
          <w:rFonts w:ascii="Arial" w:hAnsi="Arial" w:cs="Arial"/>
          <w:szCs w:val="24"/>
          <w:lang w:val="en-US"/>
        </w:rPr>
        <w:t>wearing</w:t>
      </w:r>
      <w:r w:rsidRPr="00E84C88">
        <w:rPr>
          <w:rFonts w:ascii="GHEA Grapalat" w:hAnsi="GHEA Grapalat" w:cs="Sylfaen"/>
          <w:szCs w:val="24"/>
        </w:rPr>
        <w:t xml:space="preserve"> </w:t>
      </w:r>
      <w:r w:rsidRPr="00BA2E5B">
        <w:rPr>
          <w:rFonts w:ascii="Arial" w:hAnsi="Arial" w:cs="Arial"/>
          <w:szCs w:val="24"/>
          <w:lang w:val="en-US"/>
        </w:rPr>
        <w:t>are</w:t>
      </w:r>
      <w:r w:rsidRPr="00E84C88">
        <w:rPr>
          <w:rFonts w:ascii="GHEA Grapalat" w:hAnsi="GHEA Grapalat" w:cs="Sylfaen"/>
          <w:szCs w:val="24"/>
        </w:rPr>
        <w:t xml:space="preserve"> </w:t>
      </w:r>
      <w:r w:rsidRPr="00BA2E5B">
        <w:rPr>
          <w:rFonts w:ascii="Arial" w:hAnsi="Arial" w:cs="Arial"/>
          <w:szCs w:val="24"/>
          <w:lang w:val="en-US"/>
        </w:rPr>
        <w:t>together</w:t>
      </w:r>
      <w:r w:rsidRPr="00E84C88">
        <w:rPr>
          <w:rFonts w:ascii="GHEA Grapalat" w:hAnsi="GHEA Grapalat" w:cs="Sylfaen"/>
          <w:szCs w:val="24"/>
        </w:rPr>
        <w:t xml:space="preserve"> </w:t>
      </w:r>
      <w:r w:rsidRPr="00BA2E5B">
        <w:rPr>
          <w:rFonts w:ascii="Arial" w:hAnsi="Arial" w:cs="Arial"/>
          <w:szCs w:val="24"/>
          <w:lang w:val="en-US"/>
        </w:rPr>
        <w:t>and:</w:t>
      </w:r>
      <w:r w:rsidRPr="00E84C88">
        <w:rPr>
          <w:rFonts w:ascii="GHEA Grapalat" w:hAnsi="GHEA Grapalat" w:cs="Sylfaen"/>
          <w:szCs w:val="24"/>
        </w:rPr>
        <w:t xml:space="preserve"> </w:t>
      </w:r>
      <w:r w:rsidRPr="00BA2E5B">
        <w:rPr>
          <w:rFonts w:ascii="Arial" w:hAnsi="Arial" w:cs="Arial"/>
          <w:szCs w:val="24"/>
          <w:lang w:val="en-US"/>
        </w:rPr>
        <w:t>jointly</w:t>
      </w:r>
      <w:r w:rsidRPr="00E84C88">
        <w:rPr>
          <w:rFonts w:ascii="GHEA Grapalat" w:hAnsi="GHEA Grapalat" w:cs="Sylfaen"/>
          <w:szCs w:val="24"/>
        </w:rPr>
        <w:t xml:space="preserve"> </w:t>
      </w:r>
      <w:r w:rsidRPr="00BA2E5B">
        <w:rPr>
          <w:rFonts w:ascii="Arial" w:hAnsi="Arial" w:cs="Arial"/>
          <w:szCs w:val="24"/>
          <w:lang w:val="en-US"/>
        </w:rPr>
        <w:t xml:space="preserve">responsibility </w:t>
      </w:r>
      <w:r w:rsidRPr="00E84C88">
        <w:rPr>
          <w:rFonts w:ascii="GHEA Grapalat" w:hAnsi="GHEA Grapalat" w:cs="Sylfaen"/>
          <w:szCs w:val="24"/>
        </w:rPr>
        <w:t>_</w:t>
      </w:r>
      <w:r w:rsidRPr="00E84C88">
        <w:rPr>
          <w:rFonts w:ascii="GHEA Grapalat" w:hAnsi="GHEA Grapalat" w:cs="Sylfaen"/>
          <w:szCs w:val="24"/>
          <w:lang w:val="hy-AM"/>
        </w:rPr>
        <w:t xml:space="preserve"> </w:t>
      </w:r>
      <w:r w:rsidRPr="00E84C88">
        <w:rPr>
          <w:rFonts w:ascii="Arial" w:hAnsi="Arial" w:cs="Arial"/>
          <w:szCs w:val="24"/>
        </w:rPr>
        <w:t>With</w:t>
      </w:r>
      <w:r w:rsidRPr="00E84C88">
        <w:rPr>
          <w:rFonts w:ascii="GHEA Grapalat" w:hAnsi="GHEA Grapalat" w:cs="Sylfaen"/>
          <w:szCs w:val="24"/>
        </w:rPr>
        <w:t xml:space="preserve"> in </w:t>
      </w:r>
      <w:r w:rsidRPr="00E84C88">
        <w:rPr>
          <w:rFonts w:ascii="Arial" w:hAnsi="Arial" w:cs="Arial"/>
          <w:szCs w:val="24"/>
        </w:rPr>
        <w:t>which</w:t>
      </w:r>
      <w:r w:rsidRPr="00E84C88">
        <w:rPr>
          <w:rFonts w:ascii="GHEA Grapalat" w:hAnsi="GHEA Grapalat" w:cs="Sylfaen"/>
          <w:szCs w:val="24"/>
          <w:lang w:val="hy-AM"/>
        </w:rPr>
        <w:t xml:space="preserve"> </w:t>
      </w:r>
      <w:r w:rsidRPr="00BA2E5B">
        <w:rPr>
          <w:rFonts w:ascii="Arial" w:hAnsi="Arial" w:cs="Arial"/>
          <w:szCs w:val="24"/>
          <w:lang w:val="en-US"/>
        </w:rPr>
        <w:t>of the consortium</w:t>
      </w:r>
      <w:r w:rsidRPr="00E84C88">
        <w:rPr>
          <w:rFonts w:ascii="GHEA Grapalat" w:hAnsi="GHEA Grapalat" w:cs="Sylfaen"/>
          <w:szCs w:val="24"/>
        </w:rPr>
        <w:t xml:space="preserve"> </w:t>
      </w:r>
      <w:r w:rsidRPr="00BA2E5B">
        <w:rPr>
          <w:rFonts w:ascii="Arial" w:hAnsi="Arial" w:cs="Arial"/>
          <w:szCs w:val="24"/>
          <w:lang w:val="en-US"/>
        </w:rPr>
        <w:t>member</w:t>
      </w:r>
      <w:r w:rsidRPr="00E84C88">
        <w:rPr>
          <w:rFonts w:ascii="GHEA Grapalat" w:hAnsi="GHEA Grapalat" w:cs="Sylfaen"/>
          <w:szCs w:val="24"/>
        </w:rPr>
        <w:t xml:space="preserve"> </w:t>
      </w:r>
      <w:r w:rsidRPr="00BA2E5B">
        <w:rPr>
          <w:rFonts w:ascii="Arial" w:hAnsi="Arial" w:cs="Arial"/>
          <w:szCs w:val="24"/>
          <w:lang w:val="en-US"/>
        </w:rPr>
        <w:t>from the consortium</w:t>
      </w:r>
      <w:r w:rsidRPr="00E84C88">
        <w:rPr>
          <w:rFonts w:ascii="GHEA Grapalat" w:hAnsi="GHEA Grapalat" w:cs="Sylfaen"/>
          <w:szCs w:val="24"/>
        </w:rPr>
        <w:t xml:space="preserve"> </w:t>
      </w:r>
      <w:r w:rsidRPr="00BA2E5B">
        <w:rPr>
          <w:rFonts w:ascii="Arial" w:hAnsi="Arial" w:cs="Arial"/>
          <w:szCs w:val="24"/>
          <w:lang w:val="en-US"/>
        </w:rPr>
        <w:t>out</w:t>
      </w:r>
      <w:r w:rsidRPr="00E84C88">
        <w:rPr>
          <w:rFonts w:ascii="GHEA Grapalat" w:hAnsi="GHEA Grapalat" w:cs="Sylfaen"/>
          <w:szCs w:val="24"/>
        </w:rPr>
        <w:t xml:space="preserve"> </w:t>
      </w:r>
      <w:r w:rsidRPr="00BA2E5B">
        <w:rPr>
          <w:rFonts w:ascii="Arial" w:hAnsi="Arial" w:cs="Arial"/>
          <w:szCs w:val="24"/>
          <w:lang w:val="en-US"/>
        </w:rPr>
        <w:t>to come</w:t>
      </w:r>
      <w:r w:rsidRPr="00E84C88">
        <w:rPr>
          <w:rFonts w:ascii="GHEA Grapalat" w:hAnsi="GHEA Grapalat" w:cs="Sylfaen"/>
          <w:szCs w:val="24"/>
        </w:rPr>
        <w:t xml:space="preserve"> </w:t>
      </w:r>
      <w:r w:rsidRPr="00BA2E5B">
        <w:rPr>
          <w:rFonts w:ascii="Arial" w:hAnsi="Arial" w:cs="Arial"/>
          <w:szCs w:val="24"/>
          <w:lang w:val="en-US"/>
        </w:rPr>
        <w:t>case</w:t>
      </w:r>
      <w:r w:rsidRPr="00E84C88">
        <w:rPr>
          <w:rFonts w:ascii="GHEA Grapalat" w:hAnsi="GHEA Grapalat" w:cs="Sylfaen"/>
          <w:szCs w:val="24"/>
        </w:rPr>
        <w:t xml:space="preserve"> </w:t>
      </w:r>
      <w:r w:rsidRPr="00BA2E5B">
        <w:rPr>
          <w:rFonts w:ascii="Arial" w:hAnsi="Arial" w:cs="Arial"/>
          <w:szCs w:val="24"/>
          <w:lang w:val="en-US"/>
        </w:rPr>
        <w:t>of the consortium</w:t>
      </w:r>
      <w:r w:rsidRPr="00E84C88">
        <w:rPr>
          <w:rFonts w:ascii="GHEA Grapalat" w:hAnsi="GHEA Grapalat" w:cs="Sylfaen"/>
          <w:szCs w:val="24"/>
        </w:rPr>
        <w:t xml:space="preserve"> </w:t>
      </w:r>
      <w:r w:rsidRPr="00BA2E5B">
        <w:rPr>
          <w:rFonts w:ascii="Arial" w:hAnsi="Arial" w:cs="Arial"/>
          <w:szCs w:val="24"/>
          <w:lang w:val="en-US"/>
        </w:rPr>
        <w:t>with</w:t>
      </w:r>
      <w:r w:rsidRPr="00E84C88">
        <w:rPr>
          <w:rFonts w:ascii="GHEA Grapalat" w:hAnsi="GHEA Grapalat" w:cs="Sylfaen"/>
          <w:szCs w:val="24"/>
        </w:rPr>
        <w:t xml:space="preserve"> </w:t>
      </w:r>
      <w:r w:rsidRPr="00E84C88">
        <w:rPr>
          <w:rFonts w:ascii="Arial" w:hAnsi="Arial" w:cs="Arial"/>
          <w:szCs w:val="24"/>
          <w:lang w:val="en-US"/>
        </w:rPr>
        <w:t xml:space="preserve">to </w:t>
      </w:r>
      <w:r w:rsidRPr="00BA2E5B">
        <w:rPr>
          <w:rFonts w:ascii="Arial" w:hAnsi="Arial" w:cs="Arial"/>
          <w:szCs w:val="24"/>
          <w:lang w:val="en-US"/>
        </w:rPr>
        <w:t>the donor</w:t>
      </w:r>
      <w:r w:rsidRPr="00E84C88">
        <w:rPr>
          <w:rFonts w:ascii="GHEA Grapalat" w:hAnsi="GHEA Grapalat" w:cs="Sylfaen"/>
          <w:szCs w:val="24"/>
        </w:rPr>
        <w:t xml:space="preserve"> </w:t>
      </w:r>
      <w:r w:rsidRPr="00BA2E5B">
        <w:rPr>
          <w:rFonts w:ascii="Arial" w:hAnsi="Arial" w:cs="Arial"/>
          <w:szCs w:val="24"/>
          <w:lang w:val="en-US"/>
        </w:rPr>
        <w:t>sealed</w:t>
      </w:r>
      <w:r w:rsidRPr="00E84C88">
        <w:rPr>
          <w:rFonts w:ascii="GHEA Grapalat" w:hAnsi="GHEA Grapalat" w:cs="Sylfaen"/>
          <w:szCs w:val="24"/>
        </w:rPr>
        <w:t xml:space="preserve"> </w:t>
      </w:r>
      <w:r w:rsidRPr="00BA2E5B">
        <w:rPr>
          <w:rFonts w:ascii="Arial" w:hAnsi="Arial" w:cs="Arial"/>
          <w:szCs w:val="24"/>
          <w:lang w:val="en-US"/>
        </w:rPr>
        <w:t>the contract</w:t>
      </w:r>
      <w:r w:rsidRPr="00E84C88">
        <w:rPr>
          <w:rFonts w:ascii="GHEA Grapalat" w:hAnsi="GHEA Grapalat" w:cs="Sylfaen"/>
          <w:szCs w:val="24"/>
        </w:rPr>
        <w:t xml:space="preserve"> </w:t>
      </w:r>
      <w:r w:rsidRPr="00BA2E5B">
        <w:rPr>
          <w:rFonts w:ascii="Arial" w:hAnsi="Arial" w:cs="Arial"/>
          <w:szCs w:val="24"/>
          <w:lang w:val="en-US"/>
        </w:rPr>
        <w:t>unilaterally</w:t>
      </w:r>
      <w:r w:rsidRPr="00E84C88">
        <w:rPr>
          <w:rFonts w:ascii="GHEA Grapalat" w:hAnsi="GHEA Grapalat" w:cs="Sylfaen"/>
          <w:szCs w:val="24"/>
        </w:rPr>
        <w:t xml:space="preserve"> </w:t>
      </w:r>
      <w:r w:rsidRPr="00BA2E5B">
        <w:rPr>
          <w:rFonts w:ascii="Arial" w:hAnsi="Arial" w:cs="Arial"/>
          <w:szCs w:val="24"/>
          <w:lang w:val="en-US"/>
        </w:rPr>
        <w:t>being resolved</w:t>
      </w:r>
      <w:r w:rsidRPr="00E84C88">
        <w:rPr>
          <w:rFonts w:ascii="GHEA Grapalat" w:hAnsi="GHEA Grapalat" w:cs="Sylfaen"/>
          <w:szCs w:val="24"/>
        </w:rPr>
        <w:t xml:space="preserve"> </w:t>
      </w:r>
      <w:r w:rsidRPr="00BA2E5B">
        <w:rPr>
          <w:rFonts w:ascii="Arial" w:hAnsi="Arial" w:cs="Arial"/>
          <w:szCs w:val="24"/>
          <w:lang w:val="en-US"/>
        </w:rPr>
        <w:t>is</w:t>
      </w:r>
      <w:r w:rsidRPr="00E84C88">
        <w:rPr>
          <w:rFonts w:ascii="GHEA Grapalat" w:hAnsi="GHEA Grapalat" w:cs="Sylfaen"/>
          <w:szCs w:val="24"/>
        </w:rPr>
        <w:t xml:space="preserve"> </w:t>
      </w:r>
      <w:r w:rsidRPr="00BA2E5B">
        <w:rPr>
          <w:rFonts w:ascii="Arial" w:hAnsi="Arial" w:cs="Arial"/>
          <w:szCs w:val="24"/>
          <w:lang w:val="en-US"/>
        </w:rPr>
        <w:t>and:</w:t>
      </w:r>
      <w:r w:rsidRPr="00E84C88">
        <w:rPr>
          <w:rFonts w:ascii="GHEA Grapalat" w:hAnsi="GHEA Grapalat" w:cs="Sylfaen"/>
          <w:szCs w:val="24"/>
        </w:rPr>
        <w:t xml:space="preserve"> </w:t>
      </w:r>
      <w:r w:rsidRPr="00BA2E5B">
        <w:rPr>
          <w:rFonts w:ascii="Arial" w:hAnsi="Arial" w:cs="Arial"/>
          <w:szCs w:val="24"/>
          <w:lang w:val="en-US"/>
        </w:rPr>
        <w:t>of the consortium</w:t>
      </w:r>
      <w:r w:rsidRPr="00E84C88">
        <w:rPr>
          <w:rFonts w:ascii="GHEA Grapalat" w:hAnsi="GHEA Grapalat" w:cs="Sylfaen"/>
          <w:szCs w:val="24"/>
        </w:rPr>
        <w:t xml:space="preserve"> </w:t>
      </w:r>
      <w:r w:rsidRPr="00BA2E5B">
        <w:rPr>
          <w:rFonts w:ascii="Arial" w:hAnsi="Arial" w:cs="Arial"/>
          <w:szCs w:val="24"/>
          <w:lang w:val="en-US"/>
        </w:rPr>
        <w:t>members</w:t>
      </w:r>
      <w:r w:rsidRPr="00E84C88">
        <w:rPr>
          <w:rFonts w:ascii="GHEA Grapalat" w:hAnsi="GHEA Grapalat" w:cs="Sylfaen"/>
          <w:szCs w:val="24"/>
        </w:rPr>
        <w:t xml:space="preserve"> </w:t>
      </w:r>
      <w:r w:rsidRPr="00BA2E5B">
        <w:rPr>
          <w:rFonts w:ascii="Arial" w:hAnsi="Arial" w:cs="Arial"/>
          <w:szCs w:val="24"/>
          <w:lang w:val="en-US"/>
        </w:rPr>
        <w:t>towards</w:t>
      </w:r>
      <w:r w:rsidRPr="00E84C88">
        <w:rPr>
          <w:rFonts w:ascii="GHEA Grapalat" w:hAnsi="GHEA Grapalat" w:cs="Sylfaen"/>
          <w:szCs w:val="24"/>
        </w:rPr>
        <w:t xml:space="preserve"> </w:t>
      </w:r>
      <w:r w:rsidRPr="00BA2E5B">
        <w:rPr>
          <w:rFonts w:ascii="Arial" w:hAnsi="Arial" w:cs="Arial"/>
          <w:szCs w:val="24"/>
          <w:lang w:val="en-US"/>
        </w:rPr>
        <w:t>applies</w:t>
      </w:r>
      <w:r w:rsidRPr="00E84C88">
        <w:rPr>
          <w:rFonts w:ascii="GHEA Grapalat" w:hAnsi="GHEA Grapalat" w:cs="Sylfaen"/>
          <w:szCs w:val="24"/>
        </w:rPr>
        <w:t xml:space="preserve"> </w:t>
      </w:r>
      <w:r w:rsidRPr="00BA2E5B">
        <w:rPr>
          <w:rFonts w:ascii="Arial" w:hAnsi="Arial" w:cs="Arial"/>
          <w:szCs w:val="24"/>
          <w:lang w:val="en-US"/>
        </w:rPr>
        <w:t>are</w:t>
      </w:r>
      <w:r w:rsidRPr="00E84C88">
        <w:rPr>
          <w:rFonts w:ascii="GHEA Grapalat" w:hAnsi="GHEA Grapalat" w:cs="Sylfaen"/>
          <w:szCs w:val="24"/>
        </w:rPr>
        <w:t xml:space="preserve"> </w:t>
      </w:r>
      <w:r w:rsidRPr="00BA2E5B">
        <w:rPr>
          <w:rFonts w:ascii="Arial" w:hAnsi="Arial" w:cs="Arial"/>
          <w:szCs w:val="24"/>
          <w:lang w:val="en-US"/>
        </w:rPr>
        <w:t>by contract</w:t>
      </w:r>
      <w:r w:rsidRPr="00E84C88">
        <w:rPr>
          <w:rFonts w:ascii="GHEA Grapalat" w:hAnsi="GHEA Grapalat" w:cs="Sylfaen"/>
          <w:szCs w:val="24"/>
        </w:rPr>
        <w:t xml:space="preserve"> </w:t>
      </w:r>
      <w:r w:rsidRPr="00BA2E5B">
        <w:rPr>
          <w:rFonts w:ascii="Arial" w:hAnsi="Arial" w:cs="Arial"/>
          <w:szCs w:val="24"/>
          <w:lang w:val="en-US"/>
        </w:rPr>
        <w:t>planned</w:t>
      </w:r>
      <w:r w:rsidRPr="00E84C88">
        <w:rPr>
          <w:rFonts w:ascii="GHEA Grapalat" w:hAnsi="GHEA Grapalat" w:cs="Sylfaen"/>
          <w:szCs w:val="24"/>
        </w:rPr>
        <w:t xml:space="preserve"> </w:t>
      </w:r>
      <w:r w:rsidRPr="00BA2E5B">
        <w:rPr>
          <w:rFonts w:ascii="Arial" w:hAnsi="Arial" w:cs="Arial"/>
          <w:szCs w:val="24"/>
          <w:lang w:val="en-US"/>
        </w:rPr>
        <w:t>responsibility</w:t>
      </w:r>
      <w:r w:rsidRPr="00E84C88">
        <w:rPr>
          <w:rFonts w:ascii="GHEA Grapalat" w:hAnsi="GHEA Grapalat" w:cs="Sylfaen"/>
          <w:szCs w:val="24"/>
        </w:rPr>
        <w:t xml:space="preserve"> </w:t>
      </w:r>
      <w:r w:rsidRPr="00BA2E5B">
        <w:rPr>
          <w:rFonts w:ascii="Arial" w:hAnsi="Arial" w:cs="Arial"/>
          <w:szCs w:val="24"/>
          <w:lang w:val="en-US"/>
        </w:rPr>
        <w:t xml:space="preserve">the funds </w:t>
      </w:r>
      <w:r w:rsidRPr="00E84C88">
        <w:rPr>
          <w:rFonts w:ascii="GHEA Grapalat" w:hAnsi="GHEA Grapalat" w:cs="Sylfaen"/>
          <w:szCs w:val="24"/>
          <w:lang w:val="hy-AM"/>
        </w:rPr>
        <w:t>.</w:t>
      </w:r>
    </w:p>
    <w:p w14:paraId="48B1EB9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p>
    <w:p w14:paraId="6CA89CA8" w14:textId="77777777" w:rsidR="00532D6C" w:rsidRPr="00E84C88" w:rsidRDefault="00532D6C" w:rsidP="00532D6C">
      <w:pPr>
        <w:spacing w:after="0" w:line="240" w:lineRule="auto"/>
        <w:jc w:val="center"/>
        <w:rPr>
          <w:rFonts w:ascii="GHEA Grapalat" w:eastAsia="Times New Roman" w:hAnsi="GHEA Grapalat" w:cs="Arial"/>
          <w:b/>
          <w:sz w:val="20"/>
          <w:szCs w:val="24"/>
          <w:lang w:val="af-ZA"/>
        </w:rPr>
      </w:pPr>
      <w:r w:rsidRPr="00E84C88">
        <w:rPr>
          <w:rFonts w:ascii="GHEA Grapalat" w:eastAsia="Times New Roman" w:hAnsi="GHEA Grapalat" w:cs="Times New Roman"/>
          <w:b/>
          <w:sz w:val="20"/>
          <w:szCs w:val="24"/>
          <w:lang w:val="af-ZA"/>
        </w:rPr>
        <w:t xml:space="preserve">3. </w:t>
      </w:r>
      <w:r w:rsidRPr="00E84C88">
        <w:rPr>
          <w:rFonts w:ascii="Arial" w:eastAsia="Times New Roman" w:hAnsi="Arial" w:cs="Arial"/>
          <w:b/>
          <w:sz w:val="20"/>
          <w:szCs w:val="24"/>
          <w:lang w:val="hy-AM"/>
        </w:rPr>
        <w:t>INVITATION</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THE EXPLANATION</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INVITATION</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A CHANGE</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TO PERFORM</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hy-AM"/>
        </w:rPr>
        <w:t>THE PROCEDURE</w:t>
      </w:r>
      <w:r w:rsidRPr="00E84C88">
        <w:rPr>
          <w:rFonts w:ascii="GHEA Grapalat" w:eastAsia="Times New Roman" w:hAnsi="GHEA Grapalat" w:cs="Arial"/>
          <w:b/>
          <w:sz w:val="20"/>
          <w:szCs w:val="24"/>
          <w:lang w:val="af-ZA"/>
        </w:rPr>
        <w:t xml:space="preserve"> </w:t>
      </w:r>
    </w:p>
    <w:p w14:paraId="1B8EC2D5"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p>
    <w:p w14:paraId="4ED52B23"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r w:rsidRPr="00E84C88">
        <w:rPr>
          <w:rFonts w:ascii="GHEA Grapalat" w:eastAsia="Times New Roman" w:hAnsi="GHEA Grapalat" w:cs="Times New Roman"/>
          <w:sz w:val="20"/>
          <w:szCs w:val="24"/>
          <w:lang w:val="af-ZA"/>
        </w:rPr>
        <w:t xml:space="preserve">3.1 </w:t>
      </w:r>
      <w:r w:rsidRPr="00E84C88">
        <w:rPr>
          <w:rFonts w:ascii="Arial" w:eastAsia="Times New Roman" w:hAnsi="Arial" w:cs="Arial"/>
          <w:sz w:val="20"/>
          <w:szCs w:val="24"/>
          <w:lang w:val="en-US"/>
        </w:rPr>
        <w:t xml:space="preserve">Article </w:t>
      </w:r>
      <w:r w:rsidRPr="00E84C88">
        <w:rPr>
          <w:rFonts w:ascii="GHEA Grapalat" w:eastAsia="Times New Roman" w:hAnsi="GHEA Grapalat" w:cs="Arial"/>
          <w:sz w:val="20"/>
          <w:szCs w:val="24"/>
          <w:lang w:val="af-ZA"/>
        </w:rPr>
        <w:t xml:space="preserve">29 </w:t>
      </w:r>
      <w:r w:rsidRPr="00E84C88">
        <w:rPr>
          <w:rFonts w:ascii="Arial" w:eastAsia="Times New Roman" w:hAnsi="Arial" w:cs="Arial"/>
          <w:sz w:val="20"/>
          <w:szCs w:val="24"/>
          <w:lang w:val="en-US"/>
        </w:rPr>
        <w:t>of the Law</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of the article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 xml:space="preserve">according to </w:t>
      </w:r>
      <w:r w:rsidRPr="00E84C88">
        <w:rPr>
          <w:rFonts w:ascii="GHEA Grapalat" w:eastAsia="Times New Roman" w:hAnsi="GHEA Grapalat" w:cs="Arial"/>
          <w:sz w:val="20"/>
          <w:szCs w:val="24"/>
          <w:lang w:val="af-ZA"/>
        </w:rPr>
        <w:t xml:space="preserve">the </w:t>
      </w:r>
      <w:r w:rsidRPr="00E84C88">
        <w:rPr>
          <w:rFonts w:ascii="Arial" w:eastAsia="Times New Roman" w:hAnsi="Arial" w:cs="Arial"/>
          <w:sz w:val="20"/>
          <w:szCs w:val="24"/>
          <w:lang w:val="en-US"/>
        </w:rPr>
        <w:t>participant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right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has</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from the customer</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to demand</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of invitation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clarification.</w:t>
      </w:r>
    </w:p>
    <w:p w14:paraId="62E4BBAC" w14:textId="77777777" w:rsidR="00532D6C" w:rsidRPr="00E84C88" w:rsidRDefault="00532D6C" w:rsidP="00532D6C">
      <w:pPr>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w:rsidRPr="00E84C88">
        <w:rPr>
          <w:rFonts w:ascii="Arial" w:eastAsia="Times New Roman" w:hAnsi="Arial" w:cs="Arial"/>
          <w:sz w:val="20"/>
          <w:szCs w:val="24"/>
          <w:lang w:val="en-US"/>
        </w:rPr>
        <w:t>Participant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right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has</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applications</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presentation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deadline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upon expiry</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at least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five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calendar</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ahead</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af-ZA"/>
        </w:rPr>
        <w:t>in writing</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from the committee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demand</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of invitation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clarification.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The commission</w:t>
      </w:r>
      <w:r w:rsidRPr="00E84C88">
        <w:rPr>
          <w:rFonts w:ascii="GHEA Grapalat" w:eastAsia="Times New Roman" w:hAnsi="GHEA Grapalat" w:cs="Times New Roman"/>
          <w:sz w:val="20"/>
          <w:szCs w:val="24"/>
          <w:lang w:val="af-ZA"/>
        </w:rPr>
        <w:t xml:space="preserve"> </w:t>
      </w:r>
      <w:r w:rsidRPr="00E84C88">
        <w:rPr>
          <w:rFonts w:ascii="Arial" w:eastAsia="Times New Roman" w:hAnsi="Arial" w:cs="Arial"/>
          <w:sz w:val="20"/>
          <w:szCs w:val="24"/>
          <w:lang w:val="en-US"/>
        </w:rPr>
        <w:t>the request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done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 xml:space="preserve">to the </w:t>
      </w:r>
      <w:r w:rsidRPr="00E84C88">
        <w:rPr>
          <w:rFonts w:ascii="Arial" w:eastAsia="Times New Roman" w:hAnsi="Arial" w:cs="Arial"/>
          <w:sz w:val="20"/>
          <w:szCs w:val="24"/>
          <w:lang w:val="en-US"/>
        </w:rPr>
        <w:lastRenderedPageBreak/>
        <w:t>participant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clarification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providing</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writing</w:t>
      </w:r>
      <w:r w:rsidRPr="00E84C88" w:rsidDel="00197D76">
        <w:rPr>
          <w:rFonts w:ascii="GHEA Grapalat" w:eastAsia="Times New Roman" w:hAnsi="GHEA Grapalat" w:cs="Sylfaen"/>
          <w:sz w:val="20"/>
          <w:szCs w:val="24"/>
          <w:lang w:val="af-ZA"/>
        </w:rPr>
        <w:t xml:space="preserve">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lang w:val="en-US"/>
        </w:rPr>
        <w:t>request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to receive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on the day</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next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two</w:t>
      </w:r>
      <w:r w:rsidRPr="00E84C88">
        <w:rPr>
          <w:rFonts w:ascii="GHEA Grapalat" w:eastAsia="Times New Roman" w:hAnsi="GHEA Grapalat" w:cs="Arial"/>
          <w:sz w:val="20"/>
          <w:szCs w:val="24"/>
          <w:lang w:val="af-ZA"/>
        </w:rPr>
        <w:t xml:space="preserve"> </w:t>
      </w:r>
      <w:proofErr w:type="gramStart"/>
      <w:r w:rsidRPr="00E84C88">
        <w:rPr>
          <w:rFonts w:ascii="Arial" w:eastAsia="Times New Roman" w:hAnsi="Arial" w:cs="Arial"/>
          <w:sz w:val="20"/>
          <w:szCs w:val="24"/>
          <w:lang w:val="en-US"/>
        </w:rPr>
        <w:t>calendar</w:t>
      </w:r>
      <w:proofErr w:type="gramEnd"/>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of the day</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 xml:space="preserve">during. </w:t>
      </w:r>
      <w:r w:rsidRPr="00E84C88">
        <w:rPr>
          <w:rFonts w:ascii="GHEA Grapalat" w:eastAsia="Times New Roman" w:hAnsi="GHEA Grapalat" w:cs="Tahoma"/>
          <w:sz w:val="20"/>
          <w:szCs w:val="24"/>
          <w:vertAlign w:val="superscript"/>
          <w:lang w:val="en-US"/>
        </w:rPr>
        <w:t>5:00</w:t>
      </w:r>
      <w:r w:rsidRPr="00E84C88">
        <w:rPr>
          <w:rFonts w:ascii="GHEA Grapalat" w:eastAsia="Times New Roman" w:hAnsi="GHEA Grapalat" w:cs="Tahoma"/>
          <w:sz w:val="20"/>
          <w:szCs w:val="24"/>
          <w:lang w:val="af-ZA"/>
        </w:rPr>
        <w:t xml:space="preserve"> </w:t>
      </w:r>
      <w:r w:rsidRPr="00E84C88">
        <w:rPr>
          <w:rFonts w:ascii="GHEA Grapalat" w:eastAsia="Times New Roman" w:hAnsi="GHEA Grapalat" w:cs="Times New Roman"/>
          <w:sz w:val="20"/>
          <w:szCs w:val="24"/>
          <w:lang w:val="af-ZA"/>
        </w:rPr>
        <w:t xml:space="preserve"> </w:t>
      </w:r>
    </w:p>
    <w:p w14:paraId="7C00AD24"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4"/>
          <w:lang w:val="af-ZA"/>
        </w:rPr>
        <w:t xml:space="preserve">3.2 </w:t>
      </w:r>
      <w:r w:rsidRPr="00E84C88">
        <w:rPr>
          <w:rFonts w:ascii="Arial" w:eastAsia="Times New Roman" w:hAnsi="Arial" w:cs="Arial"/>
          <w:sz w:val="20"/>
          <w:szCs w:val="24"/>
          <w:lang w:val="en-US"/>
        </w:rPr>
        <w:t>Survey</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clarifications</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content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about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the statement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clarification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to provide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the day</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published</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rPr>
        <w:t xml:space="preserve">at </w:t>
      </w:r>
      <w:r w:rsidRPr="00E84C88">
        <w:rPr>
          <w:rFonts w:ascii="GHEA Grapalat" w:eastAsia="Times New Roman" w:hAnsi="GHEA Grapalat" w:cs="Sylfaen"/>
          <w:sz w:val="20"/>
          <w:szCs w:val="24"/>
          <w:lang w:val="af-ZA"/>
        </w:rPr>
        <w:t xml:space="preserve">www.procurement.am </w:t>
      </w:r>
      <w:r w:rsidRPr="00E84C88">
        <w:rPr>
          <w:rFonts w:ascii="Arial" w:eastAsia="Times New Roman" w:hAnsi="Arial" w:cs="Arial"/>
          <w:sz w:val="20"/>
          <w:szCs w:val="24"/>
          <w:lang w:val="en-US"/>
        </w:rPr>
        <w:t>active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newsletter </w:t>
      </w:r>
      <w:r w:rsidRPr="00E84C88">
        <w:rPr>
          <w:rFonts w:ascii="Arial" w:eastAsia="Times New Roman" w:hAnsi="Arial" w:cs="Arial"/>
          <w:sz w:val="20"/>
          <w:szCs w:val="24"/>
          <w:lang w:val="en-US"/>
        </w:rPr>
        <w:t xml:space="preserve">( </w:t>
      </w:r>
      <w:r w:rsidRPr="00E84C88">
        <w:rPr>
          <w:rFonts w:ascii="Arial" w:eastAsia="Times New Roman" w:hAnsi="Arial" w:cs="Arial"/>
          <w:sz w:val="20"/>
          <w:szCs w:val="24"/>
        </w:rPr>
        <w:t xml:space="preserve">hereinafter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newsletter </w:t>
      </w:r>
      <w:r w:rsidRPr="00E84C88">
        <w:rPr>
          <w:rFonts w:ascii="GHEA Grapalat" w:eastAsia="Times New Roman" w:hAnsi="GHEA Grapalat" w:cs="Sylfaen"/>
          <w:sz w:val="20"/>
          <w:szCs w:val="24"/>
          <w:lang w:val="af-ZA"/>
        </w:rPr>
        <w:t xml:space="preserve">) of </w:t>
      </w:r>
      <w:r w:rsidRPr="00E84C88">
        <w:rPr>
          <w:rFonts w:ascii="Arial" w:eastAsia="Times New Roman" w:hAnsi="Arial" w:cs="Arial"/>
          <w:sz w:val="20"/>
          <w:szCs w:val="24"/>
          <w:lang w:val="en-US"/>
        </w:rPr>
        <w:t>Purchases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announcements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department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Invitations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clarifications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regarding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announcements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in subsection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without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to mention</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the request</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done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to participate</w:t>
      </w:r>
      <w:r w:rsidRPr="00E84C88">
        <w:rPr>
          <w:rFonts w:ascii="GHEA Grapalat" w:eastAsia="Times New Roman" w:hAnsi="GHEA Grapalat" w:cs="Arial"/>
          <w:sz w:val="20"/>
          <w:szCs w:val="24"/>
          <w:lang w:val="af-ZA"/>
        </w:rPr>
        <w:t xml:space="preserve"> </w:t>
      </w:r>
      <w:r w:rsidRPr="00E84C88">
        <w:rPr>
          <w:rFonts w:ascii="Arial" w:eastAsia="Times New Roman" w:hAnsi="Arial" w:cs="Arial"/>
          <w:sz w:val="20"/>
          <w:szCs w:val="24"/>
          <w:lang w:val="en-US"/>
        </w:rPr>
        <w:t>the data.</w:t>
      </w:r>
      <w:r w:rsidRPr="00E84C88">
        <w:rPr>
          <w:rFonts w:ascii="GHEA Grapalat" w:eastAsia="Times New Roman" w:hAnsi="GHEA Grapalat" w:cs="Tahoma"/>
          <w:sz w:val="20"/>
          <w:szCs w:val="24"/>
          <w:lang w:val="af-ZA"/>
        </w:rPr>
        <w:t xml:space="preserve"> </w:t>
      </w:r>
    </w:p>
    <w:p w14:paraId="40FF415A" w14:textId="77777777" w:rsidR="00532D6C" w:rsidRPr="00E84C88" w:rsidRDefault="00532D6C" w:rsidP="00532D6C">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E84C88">
        <w:rPr>
          <w:rFonts w:ascii="GHEA Grapalat" w:eastAsia="Times New Roman" w:hAnsi="GHEA Grapalat" w:cs="Arial Unicode"/>
          <w:sz w:val="20"/>
          <w:szCs w:val="24"/>
          <w:lang w:val="af-ZA"/>
        </w:rPr>
        <w:t xml:space="preserve">3.3 </w:t>
      </w:r>
      <w:r w:rsidRPr="00E84C88">
        <w:rPr>
          <w:rFonts w:ascii="Arial" w:eastAsia="Times New Roman" w:hAnsi="Arial" w:cs="Arial"/>
          <w:sz w:val="20"/>
          <w:szCs w:val="24"/>
        </w:rPr>
        <w:t>Clarification</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 xml:space="preserve">provided if </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the request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performed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lang w:val="en-US"/>
        </w:rPr>
        <w:t xml:space="preserve">department </w:t>
      </w:r>
      <w:r w:rsidRPr="00E84C88">
        <w:rPr>
          <w:rFonts w:ascii="Arial" w:eastAsia="Times New Roman" w:hAnsi="Arial" w:cs="Arial"/>
          <w:sz w:val="20"/>
          <w:szCs w:val="24"/>
        </w:rPr>
        <w:t>who</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period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 xml:space="preserve">in violation </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 xml:space="preserve">also </w:t>
      </w:r>
      <w:r w:rsidRPr="00E84C88">
        <w:rPr>
          <w:rFonts w:ascii="GHEA Grapalat" w:eastAsia="Times New Roman" w:hAnsi="GHEA Grapalat" w:cs="Arial Unicode"/>
          <w:sz w:val="20"/>
          <w:szCs w:val="24"/>
          <w:lang w:val="af-ZA"/>
        </w:rPr>
        <w:t xml:space="preserve">if </w:t>
      </w:r>
      <w:r w:rsidRPr="00E84C88">
        <w:rPr>
          <w:rFonts w:ascii="Arial" w:eastAsia="Times New Roman" w:hAnsi="Arial" w:cs="Arial"/>
          <w:sz w:val="20"/>
          <w:szCs w:val="24"/>
        </w:rPr>
        <w:t>_</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the request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out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lang w:val="en-US"/>
        </w:rPr>
        <w:t>hereby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content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from the frame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request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refers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recommended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goods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technical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specifications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technical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characteristics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equivalence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according </w:t>
      </w:r>
      <w:r w:rsidRPr="00E84C88">
        <w:rPr>
          <w:rFonts w:ascii="GHEA Grapalat" w:eastAsia="Times New Roman" w:hAnsi="GHEA Grapalat" w:cs="Sylfaen"/>
          <w:sz w:val="20"/>
          <w:szCs w:val="24"/>
          <w:lang w:val="af-ZA"/>
        </w:rPr>
        <w:softHyphen/>
      </w:r>
      <w:r w:rsidRPr="00E84C88">
        <w:rPr>
          <w:rFonts w:ascii="Arial" w:eastAsia="Times New Roman" w:hAnsi="Arial" w:cs="Arial"/>
          <w:sz w:val="20"/>
          <w:szCs w:val="24"/>
        </w:rPr>
        <w:t xml:space="preserve">to the answer </w:t>
      </w:r>
      <w:r w:rsidRPr="00E84C88">
        <w:rPr>
          <w:rFonts w:ascii="Arial" w:eastAsia="Times New Roman" w:hAnsi="Arial" w:cs="Arial"/>
          <w:sz w:val="20"/>
          <w:szCs w:val="24"/>
          <w:lang w:val="en-US"/>
        </w:rPr>
        <w: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in </w:t>
      </w:r>
      <w:proofErr w:type="gramStart"/>
      <w:r w:rsidRPr="00E84C88">
        <w:rPr>
          <w:rFonts w:ascii="Arial" w:eastAsia="Times New Roman" w:hAnsi="Arial" w:cs="Arial"/>
          <w:sz w:val="20"/>
          <w:szCs w:val="20"/>
          <w:lang w:val="en-US"/>
        </w:rPr>
        <w:t xml:space="preserve">which </w:t>
      </w:r>
      <w:r w:rsidRPr="00E84C88">
        <w:rPr>
          <w:rFonts w:ascii="GHEA Grapalat" w:eastAsia="Times New Roman" w:hAnsi="GHEA Grapalat" w:cs="Times New Roman"/>
          <w:sz w:val="20"/>
          <w:szCs w:val="20"/>
          <w:lang w:val="af-ZA"/>
        </w:rPr>
        <w:t>,</w:t>
      </w:r>
      <w:proofErr w:type="gramEnd"/>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in writing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be notified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clarification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not to provide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foundations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about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survey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to receive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on the day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two</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calendar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of the day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during </w:t>
      </w:r>
      <w:r w:rsidRPr="00E84C88">
        <w:rPr>
          <w:rFonts w:ascii="GHEA Grapalat" w:eastAsia="Times New Roman" w:hAnsi="GHEA Grapalat" w:cs="Times New Roman"/>
          <w:sz w:val="20"/>
          <w:szCs w:val="20"/>
          <w:lang w:val="af-ZA"/>
        </w:rPr>
        <w:t>_</w:t>
      </w:r>
    </w:p>
    <w:p w14:paraId="1B7AFC87" w14:textId="77777777" w:rsidR="00532D6C" w:rsidRPr="00E84C88" w:rsidRDefault="00532D6C" w:rsidP="00532D6C">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E84C88">
        <w:rPr>
          <w:rFonts w:ascii="GHEA Grapalat" w:eastAsia="Times New Roman" w:hAnsi="GHEA Grapalat" w:cs="Arial Unicode"/>
          <w:sz w:val="20"/>
          <w:szCs w:val="24"/>
          <w:lang w:val="af-ZA"/>
        </w:rPr>
        <w:t xml:space="preserve">3.4 </w:t>
      </w:r>
      <w:r w:rsidRPr="00E84C88">
        <w:rPr>
          <w:rFonts w:ascii="Arial" w:eastAsia="Times New Roman" w:hAnsi="Arial" w:cs="Arial"/>
          <w:sz w:val="20"/>
          <w:szCs w:val="24"/>
        </w:rPr>
        <w:t>Applications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presentation</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upon expiry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at least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five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calendar</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day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ahead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in the invitation</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performed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 xml:space="preserve">changes </w:t>
      </w:r>
      <w:r w:rsidRPr="00E84C88">
        <w:rPr>
          <w:rFonts w:ascii="Arial" w:eastAsia="Times New Roman" w:hAnsi="Arial" w:cs="Arial"/>
          <w:sz w:val="20"/>
          <w:szCs w:val="24"/>
          <w:lang w:val="en-US"/>
        </w:rPr>
        <w: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lang w:val="en-US"/>
        </w:rPr>
        <w:t xml:space="preserve">A </w:t>
      </w:r>
      <w:r w:rsidRPr="00E84C88">
        <w:rPr>
          <w:rFonts w:ascii="Arial" w:eastAsia="Times New Roman" w:hAnsi="Arial" w:cs="Arial"/>
          <w:sz w:val="20"/>
          <w:szCs w:val="24"/>
        </w:rPr>
        <w:t>change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to perform</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on the day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three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calendar</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change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to perform</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them</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to provide</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conditions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about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statement</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published</w:t>
      </w:r>
      <w:r w:rsidRPr="00E84C88">
        <w:rPr>
          <w:rFonts w:ascii="GHEA Grapalat" w:eastAsia="Times New Roman" w:hAnsi="GHEA Grapalat" w:cs="Arial Unicode"/>
          <w:sz w:val="20"/>
          <w:szCs w:val="24"/>
          <w:lang w:val="af-ZA"/>
        </w:rPr>
        <w:t xml:space="preserve"> </w:t>
      </w:r>
      <w:r w:rsidRPr="00E84C88">
        <w:rPr>
          <w:rFonts w:ascii="Arial" w:eastAsia="Times New Roman" w:hAnsi="Arial" w:cs="Arial"/>
          <w:sz w:val="20"/>
          <w:szCs w:val="24"/>
        </w:rPr>
        <w:t xml:space="preserve">in the </w:t>
      </w:r>
      <w:proofErr w:type="gramStart"/>
      <w:r w:rsidRPr="00E84C88">
        <w:rPr>
          <w:rFonts w:ascii="Arial" w:eastAsia="Times New Roman" w:hAnsi="Arial" w:cs="Arial"/>
          <w:sz w:val="20"/>
          <w:szCs w:val="24"/>
        </w:rPr>
        <w:t xml:space="preserve">newsletter </w:t>
      </w:r>
      <w:r w:rsidRPr="00E84C88">
        <w:rPr>
          <w:rFonts w:ascii="Arial" w:eastAsia="Times New Roman" w:hAnsi="Arial" w:cs="Arial"/>
          <w:sz w:val="20"/>
          <w:szCs w:val="24"/>
          <w:lang w:val="en-US"/>
        </w:rPr>
        <w:t>.</w:t>
      </w:r>
      <w:proofErr w:type="gramEnd"/>
      <w:r w:rsidRPr="00E84C88">
        <w:rPr>
          <w:rFonts w:ascii="GHEA Grapalat" w:eastAsia="Times New Roman" w:hAnsi="GHEA Grapalat" w:cs="Arial Unicode"/>
          <w:sz w:val="20"/>
          <w:szCs w:val="24"/>
          <w:lang w:val="af-ZA"/>
        </w:rPr>
        <w:t xml:space="preserve"> </w:t>
      </w:r>
    </w:p>
    <w:p w14:paraId="583690EC" w14:textId="77777777" w:rsidR="00532D6C" w:rsidRPr="00E84C88" w:rsidRDefault="00532D6C" w:rsidP="00532D6C">
      <w:pPr>
        <w:autoSpaceDE w:val="0"/>
        <w:autoSpaceDN w:val="0"/>
        <w:adjustRightInd w:val="0"/>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3.5 </w:t>
      </w:r>
      <w:r w:rsidRPr="00E84C88">
        <w:rPr>
          <w:rFonts w:ascii="Arial" w:eastAsia="Times New Roman" w:hAnsi="Arial" w:cs="Arial"/>
          <w:sz w:val="20"/>
          <w:szCs w:val="24"/>
          <w:lang w:val="hy-AM"/>
        </w:rPr>
        <w:t>Unique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right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has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changes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expiration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electronic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mail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through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appraiser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secretary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justifications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subject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characteristics: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law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competition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discrimination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exclusion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requirements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point of view of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mention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name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last name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justifications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considered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appraiser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them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conditioned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changes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the invitation </w:t>
      </w:r>
      <w:r w:rsidRPr="00E84C88">
        <w:rPr>
          <w:rFonts w:ascii="GHEA Grapalat" w:eastAsia="Times New Roman" w:hAnsi="GHEA Grapalat" w:cs="Sylfaen"/>
          <w:sz w:val="20"/>
          <w:szCs w:val="24"/>
          <w:lang w:val="hy-AM"/>
        </w:rPr>
        <w:t>.</w:t>
      </w:r>
    </w:p>
    <w:p w14:paraId="40628B52" w14:textId="77777777" w:rsidR="009347A4" w:rsidRPr="00E84C88" w:rsidRDefault="009347A4" w:rsidP="009347A4">
      <w:pPr>
        <w:autoSpaceDE w:val="0"/>
        <w:autoSpaceDN w:val="0"/>
        <w:adjustRightInd w:val="0"/>
        <w:ind w:firstLine="567"/>
        <w:jc w:val="both"/>
        <w:rPr>
          <w:rFonts w:ascii="GHEA Grapalat" w:hAnsi="GHEA Grapalat" w:cs="Arial Unicode"/>
          <w:sz w:val="20"/>
          <w:lang w:val="hy-AM"/>
        </w:rPr>
      </w:pPr>
      <w:r w:rsidRPr="00E84C88">
        <w:rPr>
          <w:rFonts w:ascii="GHEA Grapalat" w:hAnsi="GHEA Grapalat" w:cs="Arial Unicode"/>
          <w:sz w:val="20"/>
          <w:lang w:val="hy-AM"/>
        </w:rPr>
        <w:t xml:space="preserve">3.6 </w:t>
      </w:r>
      <w:r w:rsidRPr="00E84C88">
        <w:rPr>
          <w:rFonts w:ascii="Arial" w:hAnsi="Arial" w:cs="Arial"/>
          <w:sz w:val="20"/>
          <w:lang w:val="hy-AM"/>
        </w:rPr>
        <w:t>Invitation</w:t>
      </w:r>
      <w:r w:rsidRPr="00E84C88">
        <w:rPr>
          <w:rFonts w:ascii="GHEA Grapalat" w:hAnsi="GHEA Grapalat" w:cs="Arial Unicode"/>
          <w:sz w:val="20"/>
          <w:lang w:val="hy-AM"/>
        </w:rPr>
        <w:t xml:space="preserve"> </w:t>
      </w:r>
      <w:r w:rsidRPr="00E84C88">
        <w:rPr>
          <w:rFonts w:ascii="Arial" w:hAnsi="Arial" w:cs="Arial"/>
          <w:sz w:val="20"/>
          <w:lang w:val="hy-AM"/>
        </w:rPr>
        <w:t>changes</w:t>
      </w:r>
      <w:r w:rsidRPr="00E84C88">
        <w:rPr>
          <w:rFonts w:ascii="GHEA Grapalat" w:hAnsi="GHEA Grapalat" w:cs="Arial Unicode"/>
          <w:sz w:val="20"/>
          <w:lang w:val="hy-AM"/>
        </w:rPr>
        <w:t xml:space="preserve"> </w:t>
      </w:r>
      <w:r w:rsidRPr="00E84C88">
        <w:rPr>
          <w:rFonts w:ascii="Arial" w:hAnsi="Arial" w:cs="Arial"/>
          <w:sz w:val="20"/>
          <w:lang w:val="hy-AM"/>
        </w:rPr>
        <w:t>to be done</w:t>
      </w:r>
      <w:r w:rsidRPr="00E84C88">
        <w:rPr>
          <w:rFonts w:ascii="GHEA Grapalat" w:hAnsi="GHEA Grapalat" w:cs="Arial Unicode"/>
          <w:sz w:val="20"/>
          <w:lang w:val="hy-AM"/>
        </w:rPr>
        <w:t xml:space="preserve"> </w:t>
      </w:r>
      <w:r w:rsidRPr="00E84C88">
        <w:rPr>
          <w:rFonts w:ascii="Arial" w:hAnsi="Arial" w:cs="Arial"/>
          <w:sz w:val="20"/>
          <w:lang w:val="hy-AM"/>
        </w:rPr>
        <w:t>case</w:t>
      </w:r>
      <w:r w:rsidRPr="00E84C88">
        <w:rPr>
          <w:rFonts w:ascii="GHEA Grapalat" w:hAnsi="GHEA Grapalat" w:cs="Arial Unicode"/>
          <w:sz w:val="20"/>
          <w:lang w:val="hy-AM"/>
        </w:rPr>
        <w:t xml:space="preserve"> </w:t>
      </w:r>
      <w:r w:rsidRPr="00E84C88">
        <w:rPr>
          <w:rFonts w:ascii="Arial" w:hAnsi="Arial" w:cs="Arial"/>
          <w:sz w:val="20"/>
          <w:lang w:val="hy-AM"/>
        </w:rPr>
        <w:t>applications</w:t>
      </w:r>
      <w:r w:rsidRPr="00E84C88">
        <w:rPr>
          <w:rFonts w:ascii="GHEA Grapalat" w:hAnsi="GHEA Grapalat" w:cs="Arial Unicode"/>
          <w:sz w:val="20"/>
          <w:lang w:val="hy-AM"/>
        </w:rPr>
        <w:t xml:space="preserve"> </w:t>
      </w:r>
      <w:r w:rsidRPr="00E84C88">
        <w:rPr>
          <w:rFonts w:ascii="Arial" w:hAnsi="Arial" w:cs="Arial"/>
          <w:sz w:val="20"/>
          <w:lang w:val="hy-AM"/>
        </w:rPr>
        <w:t>to present</w:t>
      </w:r>
      <w:r w:rsidRPr="00E84C88">
        <w:rPr>
          <w:rFonts w:ascii="GHEA Grapalat" w:hAnsi="GHEA Grapalat" w:cs="Arial Unicode"/>
          <w:sz w:val="20"/>
          <w:lang w:val="hy-AM"/>
        </w:rPr>
        <w:t xml:space="preserve"> </w:t>
      </w:r>
      <w:r w:rsidRPr="00E84C88">
        <w:rPr>
          <w:rFonts w:ascii="Arial" w:hAnsi="Arial" w:cs="Arial"/>
          <w:sz w:val="20"/>
          <w:lang w:val="hy-AM"/>
        </w:rPr>
        <w:t>deadline</w:t>
      </w:r>
      <w:r w:rsidRPr="00E84C88">
        <w:rPr>
          <w:rFonts w:ascii="GHEA Grapalat" w:hAnsi="GHEA Grapalat" w:cs="Arial Unicode"/>
          <w:sz w:val="20"/>
          <w:lang w:val="hy-AM"/>
        </w:rPr>
        <w:t xml:space="preserve"> </w:t>
      </w:r>
      <w:r w:rsidRPr="00E84C88">
        <w:rPr>
          <w:rFonts w:ascii="Arial" w:hAnsi="Arial" w:cs="Arial"/>
          <w:sz w:val="20"/>
          <w:lang w:val="hy-AM"/>
        </w:rPr>
        <w:t>counted</w:t>
      </w:r>
      <w:r w:rsidRPr="00E84C88">
        <w:rPr>
          <w:rFonts w:ascii="GHEA Grapalat" w:hAnsi="GHEA Grapalat" w:cs="Arial Unicode"/>
          <w:sz w:val="20"/>
          <w:lang w:val="hy-AM"/>
        </w:rPr>
        <w:t xml:space="preserve"> </w:t>
      </w:r>
      <w:r w:rsidRPr="00E84C88">
        <w:rPr>
          <w:rFonts w:ascii="Arial" w:hAnsi="Arial" w:cs="Arial"/>
          <w:sz w:val="20"/>
          <w:lang w:val="hy-AM"/>
        </w:rPr>
        <w:t>is</w:t>
      </w:r>
      <w:r w:rsidRPr="00E84C88">
        <w:rPr>
          <w:rFonts w:ascii="GHEA Grapalat" w:hAnsi="GHEA Grapalat" w:cs="Arial Unicode"/>
          <w:sz w:val="20"/>
          <w:lang w:val="hy-AM"/>
        </w:rPr>
        <w:t xml:space="preserve"> </w:t>
      </w:r>
      <w:r w:rsidRPr="00E84C88">
        <w:rPr>
          <w:rFonts w:ascii="Arial" w:hAnsi="Arial" w:cs="Arial"/>
          <w:sz w:val="20"/>
          <w:lang w:val="hy-AM"/>
        </w:rPr>
        <w:t>that</w:t>
      </w:r>
      <w:r w:rsidRPr="00E84C88">
        <w:rPr>
          <w:rFonts w:ascii="GHEA Grapalat" w:hAnsi="GHEA Grapalat" w:cs="Arial Unicode"/>
          <w:sz w:val="20"/>
          <w:lang w:val="hy-AM"/>
        </w:rPr>
        <w:t xml:space="preserve"> </w:t>
      </w:r>
      <w:r w:rsidRPr="00E84C88">
        <w:rPr>
          <w:rFonts w:ascii="Arial" w:hAnsi="Arial" w:cs="Arial"/>
          <w:sz w:val="20"/>
          <w:lang w:val="hy-AM"/>
        </w:rPr>
        <w:t>of changes</w:t>
      </w:r>
      <w:r w:rsidRPr="00E84C88">
        <w:rPr>
          <w:rFonts w:ascii="GHEA Grapalat" w:hAnsi="GHEA Grapalat" w:cs="Arial Unicode"/>
          <w:sz w:val="20"/>
          <w:lang w:val="hy-AM"/>
        </w:rPr>
        <w:t xml:space="preserve"> </w:t>
      </w:r>
      <w:r w:rsidRPr="00E84C88">
        <w:rPr>
          <w:rFonts w:ascii="Arial" w:hAnsi="Arial" w:cs="Arial"/>
          <w:sz w:val="20"/>
          <w:lang w:val="hy-AM"/>
        </w:rPr>
        <w:t>about</w:t>
      </w:r>
      <w:r w:rsidRPr="00E84C88">
        <w:rPr>
          <w:rFonts w:ascii="GHEA Grapalat" w:hAnsi="GHEA Grapalat" w:cs="Arial Unicode"/>
          <w:sz w:val="20"/>
          <w:lang w:val="hy-AM"/>
        </w:rPr>
        <w:t xml:space="preserve"> </w:t>
      </w:r>
      <w:r w:rsidRPr="00E84C88">
        <w:rPr>
          <w:rFonts w:ascii="Arial" w:hAnsi="Arial" w:cs="Arial"/>
          <w:sz w:val="20"/>
          <w:lang w:val="hy-AM"/>
        </w:rPr>
        <w:t>in the newsletter</w:t>
      </w:r>
      <w:r w:rsidRPr="00E84C88">
        <w:rPr>
          <w:rFonts w:ascii="GHEA Grapalat" w:hAnsi="GHEA Grapalat" w:cs="Arial"/>
          <w:sz w:val="20"/>
          <w:lang w:val="hy-AM"/>
        </w:rPr>
        <w:t xml:space="preserve"> </w:t>
      </w:r>
      <w:r w:rsidRPr="00E84C88">
        <w:rPr>
          <w:rFonts w:ascii="Arial" w:hAnsi="Arial" w:cs="Arial"/>
          <w:sz w:val="20"/>
          <w:lang w:val="hy-AM"/>
        </w:rPr>
        <w:t>statement</w:t>
      </w:r>
      <w:r w:rsidRPr="00E84C88">
        <w:rPr>
          <w:rFonts w:ascii="GHEA Grapalat" w:hAnsi="GHEA Grapalat" w:cs="Arial Unicode"/>
          <w:sz w:val="20"/>
          <w:lang w:val="hy-AM"/>
        </w:rPr>
        <w:t xml:space="preserve"> </w:t>
      </w:r>
      <w:r w:rsidRPr="00E84C88">
        <w:rPr>
          <w:rFonts w:ascii="Arial" w:hAnsi="Arial" w:cs="Arial"/>
          <w:sz w:val="20"/>
          <w:lang w:val="hy-AM"/>
        </w:rPr>
        <w:t>publication</w:t>
      </w:r>
      <w:r w:rsidRPr="00E84C88">
        <w:rPr>
          <w:rFonts w:ascii="GHEA Grapalat" w:hAnsi="GHEA Grapalat" w:cs="Arial Unicode"/>
          <w:sz w:val="20"/>
          <w:lang w:val="hy-AM"/>
        </w:rPr>
        <w:t xml:space="preserve"> </w:t>
      </w:r>
      <w:r w:rsidRPr="00E84C88">
        <w:rPr>
          <w:rFonts w:ascii="Arial" w:hAnsi="Arial" w:cs="Arial"/>
          <w:sz w:val="20"/>
          <w:lang w:val="hy-AM"/>
        </w:rPr>
        <w:t>from the day</w:t>
      </w:r>
      <w:r w:rsidRPr="00E84C88">
        <w:rPr>
          <w:rFonts w:ascii="GHEA Grapalat" w:hAnsi="GHEA Grapalat" w:cs="Arial Unicode"/>
          <w:sz w:val="20"/>
          <w:lang w:val="hy-AM"/>
        </w:rPr>
        <w:t xml:space="preserve"> </w:t>
      </w:r>
      <w:r w:rsidRPr="00E84C88">
        <w:rPr>
          <w:rFonts w:ascii="Arial" w:hAnsi="Arial" w:cs="Arial"/>
          <w:sz w:val="20"/>
          <w:lang w:val="hy-AM"/>
        </w:rPr>
        <w:t>That</w:t>
      </w:r>
      <w:r w:rsidRPr="00E84C88">
        <w:rPr>
          <w:rFonts w:ascii="GHEA Grapalat" w:hAnsi="GHEA Grapalat" w:cs="Arial Unicode"/>
          <w:sz w:val="20"/>
          <w:lang w:val="hy-AM"/>
        </w:rPr>
        <w:t xml:space="preserve"> </w:t>
      </w:r>
      <w:r w:rsidRPr="00E84C88">
        <w:rPr>
          <w:rFonts w:ascii="Arial" w:hAnsi="Arial" w:cs="Arial"/>
          <w:sz w:val="20"/>
          <w:lang w:val="hy-AM"/>
        </w:rPr>
        <w:t>case</w:t>
      </w:r>
      <w:r w:rsidRPr="00E84C88">
        <w:rPr>
          <w:rFonts w:ascii="GHEA Grapalat" w:hAnsi="GHEA Grapalat" w:cs="Arial Unicode"/>
          <w:sz w:val="20"/>
          <w:lang w:val="hy-AM"/>
        </w:rPr>
        <w:t xml:space="preserve"> </w:t>
      </w:r>
      <w:r w:rsidRPr="00E84C88">
        <w:rPr>
          <w:rFonts w:ascii="Arial" w:hAnsi="Arial" w:cs="Arial"/>
          <w:sz w:val="20"/>
          <w:lang w:val="hy-AM"/>
        </w:rPr>
        <w:t>participants</w:t>
      </w:r>
      <w:r w:rsidRPr="00E84C88">
        <w:rPr>
          <w:rFonts w:ascii="GHEA Grapalat" w:hAnsi="GHEA Grapalat" w:cs="Arial Unicode"/>
          <w:sz w:val="20"/>
          <w:lang w:val="hy-AM"/>
        </w:rPr>
        <w:t xml:space="preserve"> </w:t>
      </w:r>
      <w:r w:rsidRPr="00E84C88">
        <w:rPr>
          <w:rFonts w:ascii="Arial" w:hAnsi="Arial" w:cs="Arial"/>
          <w:sz w:val="20"/>
          <w:lang w:val="hy-AM"/>
        </w:rPr>
        <w:t>must</w:t>
      </w:r>
      <w:r w:rsidRPr="00E84C88">
        <w:rPr>
          <w:rFonts w:ascii="GHEA Grapalat" w:hAnsi="GHEA Grapalat" w:cs="Arial Unicode"/>
          <w:sz w:val="20"/>
          <w:lang w:val="hy-AM"/>
        </w:rPr>
        <w:t xml:space="preserve"> </w:t>
      </w:r>
      <w:r w:rsidRPr="00E84C88">
        <w:rPr>
          <w:rFonts w:ascii="Arial" w:hAnsi="Arial" w:cs="Arial"/>
          <w:sz w:val="20"/>
          <w:lang w:val="hy-AM"/>
        </w:rPr>
        <w:t>are</w:t>
      </w:r>
      <w:r w:rsidRPr="00E84C88">
        <w:rPr>
          <w:rFonts w:ascii="GHEA Grapalat" w:hAnsi="GHEA Grapalat" w:cs="Arial Unicode"/>
          <w:sz w:val="20"/>
          <w:lang w:val="hy-AM"/>
        </w:rPr>
        <w:t xml:space="preserve"> </w:t>
      </w:r>
      <w:r w:rsidRPr="00E84C88">
        <w:rPr>
          <w:rFonts w:ascii="Arial" w:hAnsi="Arial" w:cs="Arial"/>
          <w:sz w:val="20"/>
          <w:lang w:val="hy-AM"/>
        </w:rPr>
        <w:t>to extend</w:t>
      </w:r>
      <w:r w:rsidRPr="00E84C88">
        <w:rPr>
          <w:rFonts w:ascii="GHEA Grapalat" w:hAnsi="GHEA Grapalat" w:cs="Arial Unicode"/>
          <w:sz w:val="20"/>
          <w:lang w:val="hy-AM"/>
        </w:rPr>
        <w:t xml:space="preserve"> </w:t>
      </w:r>
      <w:r w:rsidRPr="00E84C88">
        <w:rPr>
          <w:rFonts w:ascii="Arial" w:hAnsi="Arial" w:cs="Arial"/>
          <w:sz w:val="20"/>
          <w:lang w:val="hy-AM"/>
        </w:rPr>
        <w:t>their</w:t>
      </w:r>
      <w:r w:rsidRPr="00E84C88">
        <w:rPr>
          <w:rFonts w:ascii="GHEA Grapalat" w:hAnsi="GHEA Grapalat" w:cs="Arial Unicode"/>
          <w:sz w:val="20"/>
          <w:lang w:val="hy-AM"/>
        </w:rPr>
        <w:t xml:space="preserve"> </w:t>
      </w:r>
      <w:r w:rsidRPr="00E84C88">
        <w:rPr>
          <w:rFonts w:ascii="Arial" w:hAnsi="Arial" w:cs="Arial"/>
          <w:sz w:val="20"/>
          <w:lang w:val="hy-AM"/>
        </w:rPr>
        <w:t>presented by</w:t>
      </w:r>
      <w:r w:rsidRPr="00E84C88">
        <w:rPr>
          <w:rFonts w:ascii="GHEA Grapalat" w:hAnsi="GHEA Grapalat" w:cs="Arial Unicode"/>
          <w:sz w:val="20"/>
          <w:lang w:val="hy-AM"/>
        </w:rPr>
        <w:t xml:space="preserve"> </w:t>
      </w:r>
      <w:r w:rsidRPr="00E84C88">
        <w:rPr>
          <w:rFonts w:ascii="Arial" w:hAnsi="Arial" w:cs="Arial"/>
          <w:sz w:val="20"/>
          <w:lang w:val="hy-AM"/>
        </w:rPr>
        <w:t>of the application</w:t>
      </w:r>
      <w:r w:rsidRPr="00E84C88">
        <w:rPr>
          <w:rFonts w:ascii="GHEA Grapalat" w:hAnsi="GHEA Grapalat" w:cs="Arial Unicode"/>
          <w:sz w:val="20"/>
          <w:lang w:val="hy-AM"/>
        </w:rPr>
        <w:t xml:space="preserve"> </w:t>
      </w:r>
      <w:r w:rsidRPr="00E84C88">
        <w:rPr>
          <w:rFonts w:ascii="Arial" w:hAnsi="Arial" w:cs="Arial"/>
          <w:sz w:val="20"/>
          <w:lang w:val="hy-AM"/>
        </w:rPr>
        <w:t>provision</w:t>
      </w:r>
      <w:r w:rsidRPr="00E84C88">
        <w:rPr>
          <w:rFonts w:ascii="GHEA Grapalat" w:hAnsi="GHEA Grapalat" w:cs="Arial Unicode"/>
          <w:sz w:val="20"/>
          <w:lang w:val="hy-AM"/>
        </w:rPr>
        <w:t xml:space="preserve"> </w:t>
      </w:r>
      <w:r w:rsidRPr="00E84C88">
        <w:rPr>
          <w:rFonts w:ascii="Arial" w:hAnsi="Arial" w:cs="Arial"/>
          <w:sz w:val="20"/>
          <w:lang w:val="hy-AM"/>
        </w:rPr>
        <w:t>validity</w:t>
      </w:r>
      <w:r w:rsidRPr="00E84C88">
        <w:rPr>
          <w:rFonts w:ascii="GHEA Grapalat" w:hAnsi="GHEA Grapalat" w:cs="Arial Unicode"/>
          <w:sz w:val="20"/>
          <w:lang w:val="hy-AM"/>
        </w:rPr>
        <w:t xml:space="preserve"> </w:t>
      </w:r>
      <w:r w:rsidRPr="00E84C88">
        <w:rPr>
          <w:rFonts w:ascii="Arial" w:hAnsi="Arial" w:cs="Arial"/>
          <w:sz w:val="20"/>
          <w:lang w:val="hy-AM"/>
        </w:rPr>
        <w:t>period</w:t>
      </w:r>
      <w:r w:rsidRPr="00E84C88">
        <w:rPr>
          <w:rFonts w:ascii="GHEA Grapalat" w:hAnsi="GHEA Grapalat" w:cs="Arial Unicode"/>
          <w:sz w:val="20"/>
          <w:lang w:val="hy-AM"/>
        </w:rPr>
        <w:t xml:space="preserve"> </w:t>
      </w:r>
      <w:r w:rsidRPr="00E84C88">
        <w:rPr>
          <w:rFonts w:ascii="Arial" w:hAnsi="Arial" w:cs="Arial"/>
          <w:sz w:val="20"/>
          <w:lang w:val="hy-AM"/>
        </w:rPr>
        <w:t>or</w:t>
      </w:r>
      <w:r w:rsidRPr="00E84C88">
        <w:rPr>
          <w:rFonts w:ascii="GHEA Grapalat" w:hAnsi="GHEA Grapalat" w:cs="Arial Unicode"/>
          <w:sz w:val="20"/>
          <w:lang w:val="hy-AM"/>
        </w:rPr>
        <w:t xml:space="preserve"> </w:t>
      </w:r>
      <w:r w:rsidRPr="00E84C88">
        <w:rPr>
          <w:rFonts w:ascii="Arial" w:hAnsi="Arial" w:cs="Arial"/>
          <w:sz w:val="20"/>
          <w:lang w:val="hy-AM"/>
        </w:rPr>
        <w:t>present</w:t>
      </w:r>
      <w:r w:rsidRPr="00E84C88">
        <w:rPr>
          <w:rFonts w:ascii="GHEA Grapalat" w:hAnsi="GHEA Grapalat" w:cs="Arial Unicode"/>
          <w:sz w:val="20"/>
          <w:lang w:val="hy-AM"/>
        </w:rPr>
        <w:t xml:space="preserve"> </w:t>
      </w:r>
      <w:r w:rsidRPr="00E84C88">
        <w:rPr>
          <w:rFonts w:ascii="Arial" w:hAnsi="Arial" w:cs="Arial"/>
          <w:sz w:val="20"/>
          <w:lang w:val="hy-AM"/>
        </w:rPr>
        <w:t>of the application</w:t>
      </w:r>
      <w:r w:rsidRPr="00E84C88">
        <w:rPr>
          <w:rFonts w:ascii="GHEA Grapalat" w:hAnsi="GHEA Grapalat" w:cs="Arial Unicode"/>
          <w:sz w:val="20"/>
          <w:lang w:val="hy-AM"/>
        </w:rPr>
        <w:t xml:space="preserve"> </w:t>
      </w:r>
      <w:r w:rsidRPr="00E84C88">
        <w:rPr>
          <w:rFonts w:ascii="Arial" w:hAnsi="Arial" w:cs="Arial"/>
          <w:sz w:val="20"/>
          <w:lang w:val="hy-AM"/>
        </w:rPr>
        <w:t>new</w:t>
      </w:r>
      <w:r w:rsidRPr="00E84C88">
        <w:rPr>
          <w:rFonts w:ascii="GHEA Grapalat" w:hAnsi="GHEA Grapalat" w:cs="Arial Unicode"/>
          <w:sz w:val="20"/>
          <w:lang w:val="hy-AM"/>
        </w:rPr>
        <w:t xml:space="preserve"> </w:t>
      </w:r>
      <w:r w:rsidRPr="00E84C88">
        <w:rPr>
          <w:rFonts w:ascii="Arial" w:hAnsi="Arial" w:cs="Arial"/>
          <w:sz w:val="20"/>
          <w:lang w:val="hy-AM"/>
        </w:rPr>
        <w:t>provide</w:t>
      </w:r>
    </w:p>
    <w:p w14:paraId="1F879D9C" w14:textId="77777777" w:rsidR="00532D6C" w:rsidRPr="00E84C88" w:rsidRDefault="00532D6C" w:rsidP="00532D6C">
      <w:pPr>
        <w:spacing w:after="0" w:line="240" w:lineRule="auto"/>
        <w:jc w:val="center"/>
        <w:rPr>
          <w:rFonts w:ascii="GHEA Grapalat" w:eastAsia="Times New Roman" w:hAnsi="GHEA Grapalat" w:cs="Arial"/>
          <w:b/>
          <w:sz w:val="20"/>
          <w:szCs w:val="24"/>
          <w:lang w:val="hy-AM"/>
        </w:rPr>
      </w:pPr>
      <w:r w:rsidRPr="00E84C88">
        <w:rPr>
          <w:rFonts w:ascii="GHEA Grapalat" w:eastAsia="Times New Roman" w:hAnsi="GHEA Grapalat" w:cs="Times New Roman"/>
          <w:b/>
          <w:sz w:val="20"/>
          <w:szCs w:val="24"/>
          <w:lang w:val="hy-AM"/>
        </w:rPr>
        <w:t xml:space="preserve">4. </w:t>
      </w:r>
      <w:r w:rsidRPr="00E84C88">
        <w:rPr>
          <w:rFonts w:ascii="Arial" w:eastAsia="Times New Roman" w:hAnsi="Arial" w:cs="Arial"/>
          <w:b/>
          <w:sz w:val="20"/>
          <w:szCs w:val="24"/>
          <w:lang w:val="hy-AM"/>
        </w:rPr>
        <w:t>THE APPLICATION</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TO PRESENT</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THE PROCEDURE</w:t>
      </w:r>
    </w:p>
    <w:p w14:paraId="30B634D4"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Times New Roman"/>
          <w:sz w:val="20"/>
          <w:szCs w:val="24"/>
          <w:lang w:val="hy-AM"/>
        </w:rPr>
        <w:t xml:space="preserve">4.1 </w:t>
      </w:r>
      <w:r w:rsidRPr="00E84C88">
        <w:rPr>
          <w:rFonts w:ascii="Arial" w:eastAsia="Times New Roman" w:hAnsi="Arial" w:cs="Arial"/>
          <w:sz w:val="20"/>
          <w:szCs w:val="24"/>
          <w:lang w:val="hy-AM"/>
        </w:rPr>
        <w:t xml:space="preserve">Herein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4"/>
          <w:lang w:val="hy-AM"/>
        </w:rPr>
        <w:t>to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_</w:t>
      </w:r>
    </w:p>
    <w:p w14:paraId="5915639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0"/>
          <w:lang w:val="af-ZA"/>
        </w:rPr>
        <w:t>Participant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can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application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present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how</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each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 xml:space="preserve">dose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so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email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don't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how many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all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portions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 xml:space="preserve">for </w:t>
      </w:r>
      <w:r w:rsidRPr="00E84C88">
        <w:rPr>
          <w:rFonts w:ascii="Arial" w:eastAsia="Times New Roman" w:hAnsi="Arial" w:cs="Arial"/>
          <w:sz w:val="20"/>
          <w:szCs w:val="24"/>
          <w:lang w:val="hy-AM"/>
        </w:rPr>
        <w:t>.</w:t>
      </w:r>
      <w:r w:rsidRPr="00E84C88">
        <w:rPr>
          <w:rFonts w:ascii="GHEA Grapalat" w:eastAsia="Times New Roman" w:hAnsi="GHEA Grapalat" w:cs="Sylfaen"/>
          <w:sz w:val="20"/>
          <w:szCs w:val="24"/>
          <w:lang w:val="hy-AM"/>
        </w:rPr>
        <w:t xml:space="preserve">  </w:t>
      </w:r>
    </w:p>
    <w:p w14:paraId="249B3329"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 introduced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end.</w:t>
      </w:r>
    </w:p>
    <w:p w14:paraId="71067D6A"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preparation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order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described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2nd </w:t>
      </w:r>
      <w:r w:rsidRPr="00E84C88">
        <w:rPr>
          <w:rFonts w:ascii="Arial" w:eastAsia="Times New Roman" w:hAnsi="Arial" w:cs="Arial"/>
          <w:sz w:val="20"/>
          <w:szCs w:val="24"/>
          <w:lang w:val="hy-AM"/>
        </w:rPr>
        <w:t>of the invitation</w:t>
      </w:r>
      <w:r w:rsidRPr="00E84C88">
        <w:rPr>
          <w:rFonts w:ascii="GHEA Grapalat" w:eastAsia="Times New Roman" w:hAnsi="GHEA Grapalat" w:cs="Sylfaen"/>
          <w:sz w:val="20"/>
          <w:szCs w:val="24"/>
          <w:lang w:val="hy-AM"/>
        </w:rPr>
        <w:t xml:space="preserve"> in the </w:t>
      </w:r>
      <w:r w:rsidRPr="00E84C88">
        <w:rPr>
          <w:rFonts w:ascii="Arial" w:eastAsia="Times New Roman" w:hAnsi="Arial" w:cs="Arial"/>
          <w:sz w:val="20"/>
          <w:szCs w:val="24"/>
          <w:lang w:val="hy-AM"/>
        </w:rPr>
        <w:t>quote part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inquiry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prepare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instruction.</w:t>
      </w:r>
    </w:p>
    <w:p w14:paraId="21063D53"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4.2 </w:t>
      </w:r>
      <w:r w:rsidRPr="00E84C88">
        <w:rPr>
          <w:rFonts w:ascii="Arial" w:eastAsia="Times New Roman" w:hAnsi="Arial" w:cs="Arial"/>
          <w:sz w:val="20"/>
          <w:szCs w:val="24"/>
          <w:lang w:val="hy-AM"/>
        </w:rPr>
        <w:t>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necessary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later </w:t>
      </w:r>
      <w:r w:rsidRPr="00E84C88">
        <w:rPr>
          <w:rFonts w:ascii="GHEA Grapalat" w:eastAsia="Times New Roman" w:hAnsi="GHEA Grapalat" w:cs="Sylfaen"/>
          <w:sz w:val="20"/>
          <w:szCs w:val="24"/>
          <w:lang w:val="hy-AM"/>
        </w:rPr>
        <w:t xml:space="preserve">than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statement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newsletter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published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date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including </w:t>
      </w:r>
      <w:r w:rsidRPr="00E84C88">
        <w:rPr>
          <w:rFonts w:ascii="GHEA Grapalat" w:eastAsia="Times New Roman" w:hAnsi="GHEA Grapalat" w:cs="Sylfaen"/>
          <w:sz w:val="20"/>
          <w:szCs w:val="24"/>
          <w:lang w:val="hy-AM"/>
        </w:rPr>
        <w:t xml:space="preserve">06 </w:t>
      </w:r>
      <w:r w:rsidR="00E84C88" w:rsidRPr="00E84C88">
        <w:rPr>
          <w:rFonts w:ascii="Cambria Math" w:eastAsia="Times New Roman" w:hAnsi="Cambria Math" w:cs="Cambria Math"/>
          <w:sz w:val="20"/>
          <w:szCs w:val="24"/>
          <w:lang w:val="hy-AM"/>
        </w:rPr>
        <w:t xml:space="preserve">. </w:t>
      </w:r>
      <w:r w:rsidR="00E84C88" w:rsidRPr="00E84C88">
        <w:rPr>
          <w:rFonts w:ascii="GHEA Grapalat" w:eastAsia="Times New Roman" w:hAnsi="GHEA Grapalat" w:cs="Sylfaen"/>
          <w:sz w:val="20"/>
          <w:szCs w:val="24"/>
          <w:lang w:val="hy-AM"/>
        </w:rPr>
        <w:t xml:space="preserve">03 </w:t>
      </w:r>
      <w:r w:rsidR="00E84C88" w:rsidRPr="00E84C88">
        <w:rPr>
          <w:rFonts w:ascii="Cambria Math" w:eastAsia="Times New Roman" w:hAnsi="Cambria Math" w:cs="Cambria Math"/>
          <w:sz w:val="20"/>
          <w:szCs w:val="24"/>
          <w:lang w:val="hy-AM"/>
        </w:rPr>
        <w:t xml:space="preserve">: </w:t>
      </w:r>
      <w:r w:rsidR="00E84C88" w:rsidRPr="00E84C88">
        <w:rPr>
          <w:rFonts w:ascii="Arial" w:eastAsia="Times New Roman" w:hAnsi="Arial" w:cs="Arial"/>
          <w:sz w:val="20"/>
          <w:szCs w:val="24"/>
          <w:lang w:val="hy-AM"/>
        </w:rPr>
        <w:t xml:space="preserve">In </w:t>
      </w:r>
      <w:r w:rsidR="00E84C88" w:rsidRPr="00E84C88">
        <w:rPr>
          <w:rFonts w:ascii="GHEA Grapalat" w:eastAsia="Times New Roman" w:hAnsi="GHEA Grapalat" w:cs="Sylfaen"/>
          <w:sz w:val="20"/>
          <w:szCs w:val="24"/>
          <w:lang w:val="hy-AM"/>
        </w:rPr>
        <w:t xml:space="preserve">2024 </w:t>
      </w:r>
      <w:r w:rsidR="003242D7" w:rsidRPr="00E84C88">
        <w:rPr>
          <w:rFonts w:ascii="Cambria Math" w:eastAsia="Times New Roman" w:hAnsi="Cambria Math" w:cs="Cambria Math"/>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time</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0"/>
          <w:lang w:val="hy-AM"/>
        </w:rPr>
        <w:t xml:space="preserve">12:00 </w:t>
      </w:r>
      <w:r w:rsidRPr="00E84C88">
        <w:rPr>
          <w:rFonts w:ascii="GHEA Grapalat" w:eastAsia="Times New Roman" w:hAnsi="GHEA Grapalat" w:cs="Sylfaen"/>
          <w:sz w:val="20"/>
          <w:szCs w:val="24"/>
          <w:lang w:val="hy-AM"/>
        </w:rPr>
        <w:t xml:space="preserve">p.m. </w:t>
      </w:r>
      <w:r w:rsidRPr="00E84C88">
        <w:rPr>
          <w:rFonts w:ascii="Arial" w:eastAsia="Times New Roman" w:hAnsi="Arial" w:cs="Arial"/>
          <w:sz w:val="20"/>
          <w:szCs w:val="24"/>
          <w:lang w:val="hy-AM"/>
        </w:rPr>
        <w:t xml:space="preserve">_ </w:t>
      </w:r>
      <w:r w:rsidRPr="00E84C88">
        <w:rPr>
          <w:rFonts w:ascii="GHEA Grapalat" w:eastAsia="Times New Roman" w:hAnsi="GHEA Grapalat"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b/>
          <w:sz w:val="20"/>
          <w:szCs w:val="20"/>
          <w:lang w:val="af-ZA"/>
        </w:rPr>
        <w:t>Tumanyan</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af-ZA"/>
        </w:rPr>
        <w:t xml:space="preserve">community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b/>
          <w:sz w:val="20"/>
          <w:szCs w:val="20"/>
          <w:lang w:val="hy-AM"/>
        </w:rPr>
        <w:t>Central</w:t>
      </w:r>
      <w:r w:rsidRPr="00E84C88">
        <w:rPr>
          <w:rFonts w:ascii="GHEA Grapalat" w:eastAsia="Times New Roman" w:hAnsi="GHEA Grapalat" w:cs="Arial"/>
          <w:b/>
          <w:sz w:val="20"/>
          <w:szCs w:val="20"/>
          <w:lang w:val="hy-AM"/>
        </w:rPr>
        <w:t xml:space="preserve"> </w:t>
      </w:r>
      <w:r w:rsidRPr="00E84C88">
        <w:rPr>
          <w:rFonts w:ascii="Arial" w:eastAsia="Times New Roman" w:hAnsi="Arial" w:cs="Arial"/>
          <w:b/>
          <w:sz w:val="20"/>
          <w:szCs w:val="20"/>
          <w:lang w:val="hy-AM"/>
        </w:rPr>
        <w:t xml:space="preserve">street </w:t>
      </w:r>
      <w:r w:rsidRPr="00E84C88">
        <w:rPr>
          <w:rFonts w:ascii="GHEA Grapalat" w:eastAsia="Times New Roman" w:hAnsi="GHEA Grapalat" w:cs="Arial"/>
          <w:b/>
          <w:sz w:val="20"/>
          <w:szCs w:val="20"/>
          <w:lang w:val="hy-AM"/>
        </w:rPr>
        <w:t xml:space="preserve">, 1 </w:t>
      </w:r>
      <w:r w:rsidRPr="00E84C88">
        <w:rPr>
          <w:rFonts w:ascii="Arial" w:eastAsia="Times New Roman" w:hAnsi="Arial" w:cs="Arial"/>
          <w:b/>
          <w:sz w:val="20"/>
          <w:szCs w:val="20"/>
          <w:lang w:val="hy-AM"/>
        </w:rPr>
        <w:t>building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at the address.</w:t>
      </w:r>
      <w:r w:rsidRPr="00E84C88">
        <w:rPr>
          <w:rFonts w:ascii="GHEA Grapalat" w:eastAsia="Times New Roman" w:hAnsi="GHEA Grapalat" w:cs="Sylfaen"/>
          <w:sz w:val="20"/>
          <w:szCs w:val="24"/>
          <w:lang w:val="hy-AM"/>
        </w:rPr>
        <w:t xml:space="preserve">  </w:t>
      </w:r>
    </w:p>
    <w:p w14:paraId="076B6FB3"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of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registry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registration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0"/>
          <w:lang w:val="hy-AM"/>
        </w:rPr>
        <w:t>secretary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Pearl</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Chatinyan.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secretary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registering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the register according </w:t>
      </w:r>
      <w:r w:rsidRPr="00E84C88">
        <w:rPr>
          <w:rFonts w:ascii="GHEA Grapalat" w:eastAsia="Times New Roman" w:hAnsi="GHEA Grapalat" w:cs="Sylfaen"/>
          <w:sz w:val="20"/>
          <w:szCs w:val="24"/>
          <w:lang w:val="hy-AM"/>
        </w:rPr>
        <w:t xml:space="preserve">to </w:t>
      </w:r>
      <w:r w:rsidRPr="00E84C88">
        <w:rPr>
          <w:rFonts w:ascii="Arial" w:eastAsia="Times New Roman" w:hAnsi="Arial" w:cs="Arial"/>
          <w:sz w:val="20"/>
          <w:szCs w:val="24"/>
          <w:lang w:val="hy-AM"/>
        </w:rPr>
        <w:t>their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receipt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order </w:t>
      </w:r>
      <w:r w:rsidRPr="00E84C88">
        <w:rPr>
          <w:rFonts w:ascii="GHEA Grapalat" w:eastAsia="Times New Roman" w:hAnsi="GHEA Grapalat" w:cs="Sylfaen"/>
          <w:sz w:val="20"/>
          <w:szCs w:val="24"/>
          <w:lang w:val="hy-AM"/>
        </w:rPr>
        <w:t xml:space="preserve">in </w:t>
      </w:r>
      <w:r w:rsidRPr="00E84C88">
        <w:rPr>
          <w:rFonts w:ascii="Arial" w:eastAsia="Times New Roman" w:hAnsi="Arial" w:cs="Arial"/>
          <w:sz w:val="20"/>
          <w:szCs w:val="24"/>
          <w:lang w:val="hy-AM"/>
        </w:rPr>
        <w:t>the register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registration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number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time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 demand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given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reference.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upon expiry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registry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registering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to </w:t>
      </w:r>
      <w:r w:rsidRPr="00E84C88">
        <w:rPr>
          <w:rFonts w:ascii="Arial" w:eastAsia="Times New Roman" w:hAnsi="Arial" w:cs="Arial"/>
          <w:sz w:val="20"/>
          <w:szCs w:val="24"/>
          <w:lang w:val="hy-AM"/>
        </w:rPr>
        <w:t>get them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 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two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during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secretary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being returned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are </w:t>
      </w:r>
      <w:r w:rsidRPr="00E84C88">
        <w:rPr>
          <w:rFonts w:ascii="GHEA Grapalat" w:eastAsia="Times New Roman" w:hAnsi="GHEA Grapalat" w:cs="Sylfaen"/>
          <w:sz w:val="20"/>
          <w:szCs w:val="24"/>
          <w:lang w:val="hy-AM"/>
        </w:rPr>
        <w:t>_</w:t>
      </w:r>
    </w:p>
    <w:p w14:paraId="3FA8D1A3"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4.3 </w:t>
      </w:r>
      <w:r w:rsidRPr="00E84C88">
        <w:rPr>
          <w:rFonts w:ascii="Arial" w:eastAsia="Times New Roman" w:hAnsi="Arial" w:cs="Arial"/>
          <w:sz w:val="20"/>
          <w:szCs w:val="24"/>
          <w:lang w:val="hy-AM"/>
        </w:rPr>
        <w:t>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w:t>
      </w:r>
    </w:p>
    <w:p w14:paraId="4A7F291D"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bookmarkStart w:id="2" w:name="_Hlk9261647"/>
      <w:r w:rsidRPr="00E84C88">
        <w:rPr>
          <w:rFonts w:ascii="GHEA Grapalat" w:eastAsia="Times New Roman" w:hAnsi="GHEA Grapalat" w:cs="Sylfaen"/>
          <w:sz w:val="20"/>
          <w:szCs w:val="24"/>
          <w:lang w:val="hy-AM"/>
        </w:rPr>
        <w:t xml:space="preserve">1) </w:t>
      </w:r>
      <w:r w:rsidRPr="00E84C88">
        <w:rPr>
          <w:rFonts w:ascii="Arial" w:eastAsia="Times New Roman" w:hAnsi="Arial" w:cs="Arial"/>
          <w:sz w:val="20"/>
          <w:szCs w:val="24"/>
          <w:lang w:val="hy-AM"/>
        </w:rPr>
        <w:t>his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approved 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2nd </w:t>
      </w:r>
      <w:r w:rsidRPr="00E84C88">
        <w:rPr>
          <w:rFonts w:ascii="Arial" w:eastAsia="Times New Roman" w:hAnsi="Arial" w:cs="Arial"/>
          <w:sz w:val="20"/>
          <w:szCs w:val="24"/>
          <w:lang w:val="hy-AM"/>
        </w:rPr>
        <w:t>of the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with clause </w:t>
      </w:r>
      <w:r w:rsidRPr="00E84C88">
        <w:rPr>
          <w:rFonts w:ascii="GHEA Grapalat" w:eastAsia="Times New Roman" w:hAnsi="GHEA Grapalat" w:cs="Sylfaen"/>
          <w:sz w:val="20"/>
          <w:szCs w:val="24"/>
          <w:lang w:val="hy-AM"/>
        </w:rPr>
        <w:t xml:space="preserve">2.1 </w:t>
      </w:r>
      <w:r w:rsidRPr="00E84C88">
        <w:rPr>
          <w:rFonts w:ascii="Arial" w:eastAsia="Times New Roman" w:hAnsi="Arial" w:cs="Arial"/>
          <w:sz w:val="20"/>
          <w:szCs w:val="24"/>
          <w:lang w:val="hy-AM"/>
        </w:rPr>
        <w:t>of the part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application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statement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noting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mail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address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tax</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accounting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number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activity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address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4"/>
          <w:lang w:val="hy-AM"/>
        </w:rPr>
        <w:t xml:space="preserve">the </w:t>
      </w:r>
      <w:r w:rsidRPr="00E84C88">
        <w:rPr>
          <w:rFonts w:ascii="Arial" w:eastAsia="Times New Roman" w:hAnsi="Arial" w:cs="Arial"/>
          <w:sz w:val="20"/>
          <w:szCs w:val="20"/>
          <w:lang w:val="hy-AM"/>
        </w:rPr>
        <w:t xml:space="preserve">phone number </w:t>
      </w:r>
      <w:r w:rsidRPr="00E84C88">
        <w:rPr>
          <w:rFonts w:ascii="GHEA Grapalat" w:eastAsia="Times New Roman" w:hAnsi="GHEA Grapalat" w:cs="Sylfaen"/>
          <w:sz w:val="20"/>
          <w:szCs w:val="24"/>
          <w:lang w:val="hy-AM"/>
        </w:rPr>
        <w:t xml:space="preserve">which </w:t>
      </w:r>
      <w:r w:rsidRPr="00E84C88">
        <w:rPr>
          <w:rFonts w:ascii="Arial" w:eastAsia="Times New Roman" w:hAnsi="Arial" w:cs="Arial"/>
          <w:sz w:val="20"/>
          <w:szCs w:val="24"/>
          <w:lang w:val="hy-AM"/>
        </w:rPr>
        <w:t>include: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w:t>
      </w:r>
    </w:p>
    <w:p w14:paraId="0B5921A5"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certification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partial </w:t>
      </w:r>
      <w:r w:rsidRPr="00E84C88">
        <w:rPr>
          <w:rFonts w:ascii="GHEA Grapalat" w:eastAsia="Times New Roman" w:hAnsi="GHEA Grapalat" w:cs="Sylfaen"/>
          <w:sz w:val="20"/>
          <w:szCs w:val="24"/>
          <w:lang w:val="hy-AM"/>
        </w:rPr>
        <w:softHyphen/>
      </w:r>
      <w:r w:rsidRPr="00E84C88">
        <w:rPr>
          <w:rFonts w:ascii="Arial" w:eastAsia="Times New Roman" w:hAnsi="Arial" w:cs="Arial"/>
          <w:sz w:val="20"/>
          <w:szCs w:val="24"/>
          <w:lang w:val="hy-AM"/>
        </w:rPr>
        <w:t>frost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right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requirements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compliance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about </w:t>
      </w:r>
      <w:r w:rsidRPr="00E84C88">
        <w:rPr>
          <w:rFonts w:ascii="GHEA Grapalat" w:eastAsia="Times New Roman" w:hAnsi="GHEA Grapalat" w:cs="Sylfaen"/>
          <w:sz w:val="20"/>
          <w:szCs w:val="24"/>
          <w:lang w:val="hy-AM"/>
        </w:rPr>
        <w:t>_</w:t>
      </w:r>
    </w:p>
    <w:p w14:paraId="756C5DD4" w14:textId="77777777" w:rsidR="00532D6C" w:rsidRPr="00E84C88" w:rsidRDefault="00532D6C" w:rsidP="00532D6C">
      <w:pPr>
        <w:shd w:val="clear" w:color="auto" w:fill="FFFFFF"/>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b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4"/>
          <w:szCs w:val="24"/>
          <w:lang w:val="hy-AM"/>
        </w:rPr>
        <w:t xml:space="preserve"> </w:t>
      </w:r>
      <w:r w:rsidRPr="00E84C88">
        <w:rPr>
          <w:rFonts w:ascii="Arial" w:eastAsia="Times New Roman" w:hAnsi="Arial" w:cs="Arial"/>
          <w:sz w:val="20"/>
          <w:szCs w:val="24"/>
          <w:lang w:val="hy-AM"/>
        </w:rPr>
        <w:t>certification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recognized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case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herein</w:t>
      </w:r>
      <w:r w:rsidRPr="00E84C88">
        <w:rPr>
          <w:rFonts w:ascii="GHEA Grapalat" w:eastAsia="Times New Roman" w:hAnsi="GHEA Grapalat" w:cs="Sylfaen"/>
          <w:sz w:val="20"/>
          <w:szCs w:val="24"/>
          <w:lang w:val="hy-AM"/>
        </w:rPr>
        <w:t xml:space="preserve"> 1 </w:t>
      </w:r>
      <w:r w:rsidRPr="00E84C88">
        <w:rPr>
          <w:rFonts w:ascii="Arial" w:eastAsia="Times New Roman" w:hAnsi="Arial" w:cs="Arial"/>
          <w:sz w:val="20"/>
          <w:szCs w:val="24"/>
          <w:lang w:val="hy-AM"/>
        </w:rPr>
        <w:t>of the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with clause </w:t>
      </w:r>
      <w:r w:rsidRPr="00E84C88">
        <w:rPr>
          <w:rFonts w:ascii="GHEA Grapalat" w:eastAsia="Times New Roman" w:hAnsi="GHEA Grapalat" w:cs="Sylfaen"/>
          <w:sz w:val="20"/>
          <w:szCs w:val="24"/>
          <w:lang w:val="hy-AM"/>
        </w:rPr>
        <w:t xml:space="preserve">2.4 </w:t>
      </w:r>
      <w:r w:rsidRPr="00E84C88">
        <w:rPr>
          <w:rFonts w:ascii="Arial" w:eastAsia="Times New Roman" w:hAnsi="Arial" w:cs="Arial"/>
          <w:sz w:val="20"/>
          <w:szCs w:val="24"/>
          <w:lang w:val="hy-AM"/>
        </w:rPr>
        <w:t>of the part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within the term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submitted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size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qualification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obligation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about </w:t>
      </w:r>
      <w:r w:rsidRPr="00E84C88">
        <w:rPr>
          <w:rFonts w:ascii="GHEA Grapalat" w:eastAsia="Times New Roman" w:hAnsi="GHEA Grapalat" w:cs="Sylfaen"/>
          <w:sz w:val="20"/>
          <w:szCs w:val="24"/>
          <w:lang w:val="hy-AM"/>
        </w:rPr>
        <w:t>_</w:t>
      </w:r>
    </w:p>
    <w:p w14:paraId="59587245"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c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statement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frame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dominant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position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abuse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anti-competitive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absence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about </w:t>
      </w:r>
      <w:r w:rsidRPr="00E84C88">
        <w:rPr>
          <w:rFonts w:ascii="GHEA Grapalat" w:eastAsia="Times New Roman" w:hAnsi="GHEA Grapalat" w:cs="Sylfaen"/>
          <w:sz w:val="20"/>
          <w:szCs w:val="24"/>
          <w:lang w:val="hy-AM"/>
        </w:rPr>
        <w:t>_</w:t>
      </w:r>
    </w:p>
    <w:p w14:paraId="31249C68"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bookmarkStart w:id="3" w:name="_Hlk9261892"/>
      <w:bookmarkEnd w:id="2"/>
      <w:r w:rsidRPr="00E84C88">
        <w:rPr>
          <w:rFonts w:ascii="Arial" w:eastAsia="Times New Roman" w:hAnsi="Arial" w:cs="Arial"/>
          <w:sz w:val="20"/>
          <w:szCs w:val="24"/>
          <w:lang w:val="hy-AM"/>
        </w:rPr>
        <w:t xml:space="preserv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statement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frame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himself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interconnected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persons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and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more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fifty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percent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himself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belonging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having a </w:t>
      </w:r>
      <w:r w:rsidRPr="00E84C88">
        <w:rPr>
          <w:rFonts w:ascii="GHEA Grapalat" w:eastAsia="Times New Roman" w:hAnsi="GHEA Grapalat" w:cs="Sylfaen"/>
          <w:sz w:val="20"/>
          <w:szCs w:val="24"/>
          <w:lang w:val="hy-AM"/>
        </w:rPr>
        <w:t xml:space="preserve">share </w:t>
      </w:r>
      <w:r w:rsidRPr="00E84C88">
        <w:rPr>
          <w:rFonts w:ascii="Arial" w:eastAsia="Times New Roman" w:hAnsi="Arial" w:cs="Arial"/>
          <w:sz w:val="20"/>
          <w:szCs w:val="24"/>
          <w:lang w:val="hy-AM"/>
        </w:rPr>
        <w:t xml:space="preserve">_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4"/>
          <w:lang w:val="hy-AM"/>
        </w:rPr>
        <w:t>organizations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simultaneous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absence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about </w:t>
      </w:r>
      <w:r w:rsidRPr="00E84C88">
        <w:rPr>
          <w:rFonts w:ascii="GHEA Grapalat" w:eastAsia="Times New Roman" w:hAnsi="GHEA Grapalat" w:cs="Sylfaen"/>
          <w:sz w:val="20"/>
          <w:szCs w:val="24"/>
          <w:lang w:val="hy-AM"/>
        </w:rPr>
        <w:t>_</w:t>
      </w:r>
    </w:p>
    <w:p w14:paraId="6491055D" w14:textId="77777777" w:rsidR="00532D6C" w:rsidRPr="00E84C88" w:rsidRDefault="00532D6C" w:rsidP="00532D6C">
      <w:pPr>
        <w:spacing w:after="0" w:line="240" w:lineRule="auto"/>
        <w:ind w:firstLine="630"/>
        <w:jc w:val="both"/>
        <w:rPr>
          <w:rFonts w:ascii="GHEA Grapalat" w:eastAsia="Times New Roman" w:hAnsi="GHEA Grapalat" w:cs="Sylfaen"/>
          <w:szCs w:val="24"/>
          <w:lang w:val="hy-AM" w:eastAsia="ru-RU"/>
        </w:rPr>
      </w:pPr>
      <w:r w:rsidRPr="00E84C88">
        <w:rPr>
          <w:rFonts w:ascii="Arial" w:eastAsia="Times New Roman" w:hAnsi="Arial" w:cs="Arial"/>
          <w:sz w:val="20"/>
          <w:szCs w:val="20"/>
          <w:lang w:val="hy-AM" w:eastAsia="ru-RU"/>
        </w:rPr>
        <w:t xml:space="preserve">e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4"/>
          <w:lang w:val="hy-AM"/>
        </w:rPr>
        <w:t>real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beneficiaries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regarding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declaration,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according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of appendix </w:t>
      </w:r>
      <w:r w:rsidRPr="00E84C88">
        <w:rPr>
          <w:rFonts w:ascii="GHEA Grapalat" w:eastAsia="Times New Roman" w:hAnsi="GHEA Grapalat" w:cs="Sylfaen"/>
          <w:sz w:val="20"/>
          <w:szCs w:val="24"/>
          <w:lang w:val="hy-AM"/>
        </w:rPr>
        <w:t xml:space="preserve">1 . </w:t>
      </w:r>
      <w:r w:rsidRPr="00E84C88">
        <w:rPr>
          <w:rFonts w:ascii="Arial" w:eastAsia="Times New Roman" w:hAnsi="Arial" w:cs="Arial"/>
          <w:sz w:val="20"/>
          <w:szCs w:val="24"/>
          <w:lang w:val="hy-AM"/>
        </w:rPr>
        <w:t>Declaration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presented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individual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entrepreneur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physical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person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0"/>
          <w:lang w:val="hy-AM" w:eastAsia="ru-RU"/>
        </w:rPr>
        <w:t>With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which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if</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the participant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announced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selected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participant </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then</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hereby</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by paragraph</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planned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the declaration</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which</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applications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from opening</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after</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automatic</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manner</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published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system </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contract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to seal</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decision</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statement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with</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at the same time</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published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also</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in the newsletter </w:t>
      </w:r>
      <w:r w:rsidRPr="00E84C88">
        <w:rPr>
          <w:rFonts w:ascii="Cambria Math" w:eastAsia="MS Mincho" w:hAnsi="Cambria Math" w:cs="Cambria Math"/>
          <w:sz w:val="20"/>
          <w:szCs w:val="20"/>
          <w:lang w:val="hy-AM" w:eastAsia="ru-RU"/>
        </w:rPr>
        <w:t>.</w:t>
      </w:r>
    </w:p>
    <w:p w14:paraId="2A87BAD8" w14:textId="77777777" w:rsidR="00532D6C" w:rsidRPr="00E84C88" w:rsidRDefault="00532D6C" w:rsidP="00532D6C">
      <w:pPr>
        <w:spacing w:after="0" w:line="240" w:lineRule="auto"/>
        <w:ind w:firstLine="630"/>
        <w:jc w:val="both"/>
        <w:rPr>
          <w:rFonts w:ascii="GHEA Grapalat" w:eastAsia="Times New Roman" w:hAnsi="GHEA Grapalat" w:cs="Times New Roman"/>
          <w:sz w:val="20"/>
          <w:szCs w:val="20"/>
          <w:lang w:val="hy-AM" w:eastAsia="ru-RU"/>
        </w:rPr>
      </w:pPr>
      <w:r w:rsidRPr="00E84C88">
        <w:rPr>
          <w:rFonts w:ascii="GHEA Grapalat" w:eastAsia="Times New Roman" w:hAnsi="GHEA Grapalat" w:cs="Sylfaen"/>
          <w:sz w:val="20"/>
          <w:szCs w:val="24"/>
          <w:lang w:val="hy-AM"/>
        </w:rPr>
        <w:lastRenderedPageBreak/>
        <w:t xml:space="preserve">2) </w:t>
      </w:r>
      <w:r w:rsidRPr="00E84C88">
        <w:rPr>
          <w:rFonts w:ascii="Arial" w:eastAsia="Times New Roman" w:hAnsi="Arial" w:cs="Arial"/>
          <w:sz w:val="20"/>
          <w:szCs w:val="24"/>
          <w:lang w:val="hy-AM"/>
        </w:rPr>
        <w:t>his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technical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characteristics </w:t>
      </w:r>
      <w:r w:rsidRPr="00E84C88">
        <w:rPr>
          <w:rFonts w:ascii="GHEA Grapalat" w:eastAsia="Times New Roman" w:hAnsi="GHEA Grapalat" w:cs="Sylfaen"/>
          <w:sz w:val="20"/>
          <w:szCs w:val="24"/>
          <w:lang w:val="hy-AM"/>
        </w:rPr>
        <w:t xml:space="preserve">like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commodity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sign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brand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name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brand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manufacturer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name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hereinafter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complete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description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With</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in which</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the participant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can</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present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from one</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more</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producers</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from</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produced </w:t>
      </w:r>
      <w:r w:rsidRPr="00E84C88">
        <w:rPr>
          <w:rFonts w:ascii="GHEA Grapalat" w:eastAsia="Times New Roman" w:hAnsi="GHEA Grapalat" w:cs="Sylfaen"/>
          <w:sz w:val="20"/>
          <w:szCs w:val="20"/>
          <w:lang w:val="hy-AM" w:eastAsia="ru-RU"/>
        </w:rPr>
        <w:t xml:space="preserve">as </w:t>
      </w:r>
      <w:r w:rsidRPr="00E84C88">
        <w:rPr>
          <w:rFonts w:ascii="Arial" w:eastAsia="Times New Roman" w:hAnsi="Arial" w:cs="Arial"/>
          <w:sz w:val="20"/>
          <w:szCs w:val="20"/>
          <w:lang w:val="hy-AM" w:eastAsia="ru-RU"/>
        </w:rPr>
        <w:t>_</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also</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different</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commodity</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brand name </w:t>
      </w:r>
      <w:r w:rsidRPr="00E84C88">
        <w:rPr>
          <w:rFonts w:ascii="GHEA Grapalat" w:eastAsia="Times New Roman" w:hAnsi="GHEA Grapalat" w:cs="Sylfaen"/>
          <w:sz w:val="20"/>
          <w:szCs w:val="20"/>
          <w:lang w:val="hy-AM" w:eastAsia="ru-RU"/>
        </w:rPr>
        <w:t xml:space="preserve">_ </w:t>
      </w:r>
      <w:r w:rsidRPr="00E84C88">
        <w:rPr>
          <w:rFonts w:ascii="Arial" w:eastAsia="Times New Roman" w:hAnsi="Arial" w:cs="Arial"/>
          <w:sz w:val="20"/>
          <w:szCs w:val="20"/>
          <w:lang w:val="hy-AM" w:eastAsia="ru-RU"/>
        </w:rPr>
        <w:t>Name:</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and:</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mark</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having</w:t>
      </w:r>
      <w:r w:rsidRPr="00E84C88">
        <w:rPr>
          <w:rFonts w:ascii="GHEA Grapalat" w:eastAsia="Times New Roman" w:hAnsi="GHEA Grapalat" w:cs="Sylfaen"/>
          <w:sz w:val="20"/>
          <w:szCs w:val="20"/>
          <w:lang w:val="hy-AM" w:eastAsia="ru-RU"/>
        </w:rPr>
        <w:t xml:space="preserve"> </w:t>
      </w:r>
      <w:r w:rsidRPr="00E84C88">
        <w:rPr>
          <w:rFonts w:ascii="Arial" w:eastAsia="Times New Roman" w:hAnsi="Arial" w:cs="Arial"/>
          <w:sz w:val="20"/>
          <w:szCs w:val="20"/>
          <w:lang w:val="hy-AM" w:eastAsia="ru-RU"/>
        </w:rPr>
        <w:t xml:space="preserve">goods </w:t>
      </w:r>
      <w:r w:rsidRPr="00E84C88">
        <w:rPr>
          <w:rFonts w:ascii="GHEA Grapalat" w:eastAsia="Times New Roman" w:hAnsi="GHEA Grapalat" w:cs="Sylfaen"/>
          <w:sz w:val="20"/>
          <w:szCs w:val="20"/>
          <w:lang w:val="hy-AM" w:eastAsia="ru-RU"/>
        </w:rPr>
        <w:t xml:space="preserve">: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vertAlign w:val="superscript"/>
          <w:lang w:val="hy-AM"/>
        </w:rPr>
        <w:t>7:00</w:t>
      </w:r>
      <w:r w:rsidRPr="00E84C88">
        <w:rPr>
          <w:rFonts w:ascii="GHEA Grapalat" w:eastAsia="Times New Roman" w:hAnsi="GHEA Grapalat" w:cs="Sylfaen"/>
          <w:color w:val="FFFFFF"/>
          <w:sz w:val="20"/>
          <w:szCs w:val="24"/>
          <w:vertAlign w:val="superscript"/>
          <w:lang w:val="hy-AM"/>
        </w:rPr>
        <w:footnoteReference w:id="1"/>
      </w:r>
    </w:p>
    <w:bookmarkEnd w:id="3"/>
    <w:p w14:paraId="3417C630"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2) </w:t>
      </w:r>
      <w:r w:rsidRPr="00E84C88">
        <w:rPr>
          <w:rFonts w:ascii="Arial" w:eastAsia="Times New Roman" w:hAnsi="Arial" w:cs="Arial"/>
          <w:sz w:val="20"/>
          <w:szCs w:val="24"/>
          <w:lang w:val="hy-AM"/>
        </w:rPr>
        <w:t>his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offer </w:t>
      </w:r>
      <w:r w:rsidRPr="00E84C88">
        <w:rPr>
          <w:rFonts w:ascii="GHEA Grapalat" w:eastAsia="Times New Roman" w:hAnsi="GHEA Grapalat" w:cs="Sylfaen"/>
          <w:sz w:val="20"/>
          <w:szCs w:val="24"/>
          <w:lang w:val="hy-AM"/>
        </w:rPr>
        <w:t>.</w:t>
      </w:r>
    </w:p>
    <w:p w14:paraId="0F1AF17D"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4) </w:t>
      </w:r>
      <w:r w:rsidRPr="00E84C88">
        <w:rPr>
          <w:rFonts w:ascii="Arial" w:eastAsia="Times New Roman" w:hAnsi="Arial" w:cs="Arial"/>
          <w:sz w:val="20"/>
          <w:szCs w:val="24"/>
          <w:lang w:val="hy-AM"/>
        </w:rPr>
        <w:t>agency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 copy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side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person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data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sealed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carried 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agency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through </w:t>
      </w:r>
      <w:r w:rsidRPr="00E84C88">
        <w:rPr>
          <w:rFonts w:ascii="GHEA Grapalat" w:eastAsia="Times New Roman" w:hAnsi="GHEA Grapalat" w:cs="Sylfaen"/>
          <w:sz w:val="20"/>
          <w:szCs w:val="24"/>
          <w:lang w:val="hy-AM"/>
        </w:rPr>
        <w:t>_</w:t>
      </w:r>
    </w:p>
    <w:p w14:paraId="17AEF7EB"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5) </w:t>
      </w:r>
      <w:r w:rsidRPr="00E84C88">
        <w:rPr>
          <w:rFonts w:ascii="Arial" w:eastAsia="Times New Roman" w:hAnsi="Arial" w:cs="Arial"/>
          <w:sz w:val="20"/>
          <w:szCs w:val="24"/>
          <w:lang w:val="hy-AM"/>
        </w:rPr>
        <w:t>jointly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copy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participates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consortium </w:t>
      </w:r>
      <w:r w:rsidRPr="00E84C88">
        <w:rPr>
          <w:rFonts w:ascii="GHEA Grapalat" w:eastAsia="Times New Roman" w:hAnsi="GHEA Grapalat" w:cs="Sylfaen"/>
          <w:sz w:val="20"/>
          <w:szCs w:val="24"/>
          <w:lang w:val="hy-AM"/>
        </w:rPr>
        <w:t>).</w:t>
      </w:r>
    </w:p>
    <w:p w14:paraId="2E69ABFE"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bookmarkStart w:id="4" w:name="_Hlk9262052"/>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consortium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case</w:t>
      </w:r>
    </w:p>
    <w:p w14:paraId="26F7FCE7" w14:textId="77777777" w:rsidR="00532D6C" w:rsidRPr="00E84C88" w:rsidRDefault="00532D6C" w:rsidP="00532D6C">
      <w:pPr>
        <w:numPr>
          <w:ilvl w:val="0"/>
          <w:numId w:val="18"/>
        </w:numPr>
        <w:spacing w:after="0" w:line="240" w:lineRule="auto"/>
        <w:ind w:firstLine="81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sides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the procedure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at the same time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portion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submit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separately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application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paragraph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demand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non-compliance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opening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session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rejected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how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email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separately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applications </w:t>
      </w:r>
      <w:r w:rsidRPr="00E84C88">
        <w:rPr>
          <w:rFonts w:ascii="GHEA Grapalat" w:eastAsia="Times New Roman" w:hAnsi="GHEA Grapalat" w:cs="Sylfaen"/>
          <w:sz w:val="20"/>
          <w:szCs w:val="24"/>
          <w:lang w:val="hy-AM"/>
        </w:rPr>
        <w:t>.</w:t>
      </w:r>
    </w:p>
    <w:p w14:paraId="12ADE44A" w14:textId="77777777" w:rsidR="00532D6C" w:rsidRPr="00E84C88" w:rsidRDefault="00532D6C" w:rsidP="00532D6C">
      <w:pPr>
        <w:numPr>
          <w:ilvl w:val="0"/>
          <w:numId w:val="18"/>
        </w:numPr>
        <w:spacing w:after="0" w:line="240" w:lineRule="auto"/>
        <w:ind w:firstLine="81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affairs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driving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separately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participant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introduced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sealed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payments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 happening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the participant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case </w:t>
      </w:r>
      <w:r w:rsidRPr="00E84C88">
        <w:rPr>
          <w:rFonts w:ascii="GHEA Grapalat" w:eastAsia="Times New Roman" w:hAnsi="GHEA Grapalat" w:cs="Sylfaen"/>
          <w:sz w:val="20"/>
          <w:szCs w:val="24"/>
          <w:lang w:val="hy-AM"/>
        </w:rPr>
        <w:t xml:space="preserve">when </w:t>
      </w:r>
      <w:r w:rsidRPr="00E84C88">
        <w:rPr>
          <w:rFonts w:ascii="Arial" w:eastAsia="Times New Roman" w:hAnsi="Arial" w:cs="Arial"/>
          <w:sz w:val="20"/>
          <w:szCs w:val="24"/>
          <w:lang w:val="hy-AM"/>
        </w:rPr>
        <w:t>together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activity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affairs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while driving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right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has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on behalf of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sealed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payments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 happening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 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the participant </w:t>
      </w:r>
      <w:r w:rsidRPr="00E84C88">
        <w:rPr>
          <w:rFonts w:ascii="GHEA Grapalat" w:eastAsia="Times New Roman" w:hAnsi="GHEA Grapalat" w:cs="Sylfaen"/>
          <w:sz w:val="20"/>
          <w:szCs w:val="24"/>
          <w:lang w:val="hy-AM"/>
        </w:rPr>
        <w:t>.</w:t>
      </w:r>
    </w:p>
    <w:bookmarkEnd w:id="4"/>
    <w:p w14:paraId="341BB177" w14:textId="77777777" w:rsidR="00532D6C" w:rsidRPr="00E84C88" w:rsidRDefault="00532D6C" w:rsidP="00532D6C">
      <w:pPr>
        <w:spacing w:after="0" w:line="240" w:lineRule="auto"/>
        <w:jc w:val="center"/>
        <w:rPr>
          <w:rFonts w:ascii="GHEA Grapalat" w:eastAsia="Times New Roman" w:hAnsi="GHEA Grapalat" w:cs="Arial"/>
          <w:b/>
          <w:sz w:val="20"/>
          <w:szCs w:val="24"/>
          <w:lang w:val="es-ES"/>
        </w:rPr>
      </w:pPr>
      <w:r w:rsidRPr="00E84C88">
        <w:rPr>
          <w:rFonts w:ascii="GHEA Grapalat" w:eastAsia="Times New Roman" w:hAnsi="GHEA Grapalat" w:cs="Times New Roman"/>
          <w:b/>
          <w:sz w:val="20"/>
          <w:szCs w:val="24"/>
          <w:lang w:val="es-ES"/>
        </w:rPr>
        <w:t xml:space="preserve">5. </w:t>
      </w:r>
      <w:r w:rsidRPr="00E84C88">
        <w:rPr>
          <w:rFonts w:ascii="Arial" w:eastAsia="Times New Roman" w:hAnsi="Arial" w:cs="Arial"/>
          <w:b/>
          <w:sz w:val="20"/>
          <w:szCs w:val="24"/>
          <w:lang w:val="es-ES"/>
        </w:rPr>
        <w:t>APPLY</w:t>
      </w:r>
      <w:r w:rsidRPr="00E84C88">
        <w:rPr>
          <w:rFonts w:ascii="GHEA Grapalat" w:eastAsia="Times New Roman" w:hAnsi="GHEA Grapalat" w:cs="Arial"/>
          <w:b/>
          <w:sz w:val="20"/>
          <w:szCs w:val="24"/>
          <w:lang w:val="es-ES"/>
        </w:rPr>
        <w:t xml:space="preserve"> </w:t>
      </w:r>
      <w:r w:rsidRPr="00E84C88">
        <w:rPr>
          <w:rFonts w:ascii="Arial" w:eastAsia="Times New Roman" w:hAnsi="Arial" w:cs="Arial"/>
          <w:b/>
          <w:sz w:val="20"/>
          <w:szCs w:val="24"/>
          <w:lang w:val="es-ES"/>
        </w:rPr>
        <w:t>PRICE:</w:t>
      </w:r>
      <w:r w:rsidRPr="00E84C88">
        <w:rPr>
          <w:rFonts w:ascii="GHEA Grapalat" w:eastAsia="Times New Roman" w:hAnsi="GHEA Grapalat" w:cs="Arial"/>
          <w:b/>
          <w:sz w:val="20"/>
          <w:szCs w:val="24"/>
          <w:lang w:val="es-ES"/>
        </w:rPr>
        <w:t xml:space="preserve"> </w:t>
      </w:r>
      <w:r w:rsidRPr="00E84C88">
        <w:rPr>
          <w:rFonts w:ascii="Arial" w:eastAsia="Times New Roman" w:hAnsi="Arial" w:cs="Arial"/>
          <w:b/>
          <w:sz w:val="20"/>
          <w:szCs w:val="24"/>
          <w:lang w:val="es-ES"/>
        </w:rPr>
        <w:t>THE PROPOSAL</w:t>
      </w:r>
      <w:r w:rsidRPr="00E84C88">
        <w:rPr>
          <w:rFonts w:ascii="GHEA Grapalat" w:eastAsia="Times New Roman" w:hAnsi="GHEA Grapalat" w:cs="Arial"/>
          <w:b/>
          <w:sz w:val="20"/>
          <w:szCs w:val="24"/>
          <w:lang w:val="es-ES"/>
        </w:rPr>
        <w:t xml:space="preserve"> </w:t>
      </w:r>
    </w:p>
    <w:p w14:paraId="2574001E"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es-ES"/>
        </w:rPr>
      </w:pPr>
      <w:r w:rsidRPr="00E84C88">
        <w:rPr>
          <w:rFonts w:ascii="GHEA Grapalat" w:eastAsia="Times New Roman" w:hAnsi="GHEA Grapalat" w:cs="Sylfaen"/>
          <w:sz w:val="20"/>
          <w:szCs w:val="24"/>
          <w:lang w:val="es-ES"/>
        </w:rPr>
        <w:t xml:space="preserve">5.1 </w:t>
      </w:r>
      <w:r w:rsidRPr="00E84C88">
        <w:rPr>
          <w:rFonts w:ascii="Arial" w:eastAsia="Times New Roman" w:hAnsi="Arial" w:cs="Arial"/>
          <w:sz w:val="20"/>
          <w:szCs w:val="24"/>
          <w:lang w:val="hy-AM"/>
        </w:rPr>
        <w:t>Recommended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of value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except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include: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es-ES"/>
        </w:rPr>
        <w:t xml:space="preserve"> </w:t>
      </w:r>
      <w:proofErr w:type="gramStart"/>
      <w:r w:rsidRPr="00E84C88">
        <w:rPr>
          <w:rFonts w:ascii="Arial" w:eastAsia="Times New Roman" w:hAnsi="Arial" w:cs="Arial"/>
          <w:sz w:val="20"/>
          <w:szCs w:val="24"/>
          <w:lang w:val="hy-AM"/>
        </w:rPr>
        <w:t xml:space="preserve">transportation </w:t>
      </w:r>
      <w:r w:rsidRPr="00E84C88">
        <w:rPr>
          <w:rFonts w:ascii="GHEA Grapalat" w:eastAsia="Times New Roman" w:hAnsi="GHEA Grapalat" w:cs="Sylfaen"/>
          <w:sz w:val="20"/>
          <w:szCs w:val="24"/>
          <w:lang w:val="es-ES"/>
        </w:rPr>
        <w:t>,</w:t>
      </w:r>
      <w:proofErr w:type="gramEnd"/>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 xml:space="preserve">insurance </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 xml:space="preserve">duties </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 xml:space="preserve">taxes </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etc</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of payments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line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expenses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less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to be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their</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 xml:space="preserve">from cost price </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Recommended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calculation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need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be introduced</w:t>
      </w:r>
      <w:r w:rsidRPr="00E84C88">
        <w:rPr>
          <w:rFonts w:ascii="GHEA Grapalat" w:eastAsia="Times New Roman" w:hAnsi="GHEA Grapalat" w:cs="Sylfaen"/>
          <w:sz w:val="20"/>
          <w:szCs w:val="24"/>
          <w:lang w:val="es-ES"/>
        </w:rPr>
        <w:t xml:space="preserve"> </w:t>
      </w:r>
      <w:proofErr w:type="spellStart"/>
      <w:r w:rsidRPr="00E84C88">
        <w:rPr>
          <w:rFonts w:ascii="GHEA Grapalat" w:eastAsia="Times New Roman" w:hAnsi="GHEA Grapalat" w:cs="Times New Roman"/>
          <w:sz w:val="20"/>
          <w:szCs w:val="24"/>
          <w:lang w:val="es-ES"/>
        </w:rPr>
        <w:t>by</w:t>
      </w:r>
      <w:proofErr w:type="spellEnd"/>
      <w:r w:rsidRPr="00E84C88">
        <w:rPr>
          <w:rFonts w:ascii="GHEA Grapalat" w:eastAsia="Times New Roman" w:hAnsi="GHEA Grapalat" w:cs="Times New Roman"/>
          <w:sz w:val="20"/>
          <w:szCs w:val="24"/>
          <w:lang w:val="es-ES"/>
        </w:rPr>
        <w:t xml:space="preserve"> </w:t>
      </w:r>
      <w:r w:rsidRPr="00E84C88">
        <w:rPr>
          <w:rFonts w:ascii="Arial" w:eastAsia="Times New Roman" w:hAnsi="Arial" w:cs="Arial"/>
          <w:sz w:val="20"/>
          <w:szCs w:val="24"/>
          <w:lang w:val="hy-AM"/>
        </w:rPr>
        <w:t>request</w:t>
      </w:r>
    </w:p>
    <w:p w14:paraId="6E35493A"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es-ES"/>
        </w:rPr>
      </w:pPr>
      <w:r w:rsidRPr="00E84C88">
        <w:rPr>
          <w:rFonts w:ascii="GHEA Grapalat" w:eastAsia="Times New Roman" w:hAnsi="GHEA Grapalat" w:cs="Times New Roman"/>
          <w:sz w:val="20"/>
          <w:szCs w:val="20"/>
          <w:lang w:val="es-ES" w:eastAsia="ru-RU"/>
        </w:rPr>
        <w:t xml:space="preserve">5. </w:t>
      </w:r>
      <w:r w:rsidRPr="00E84C88">
        <w:rPr>
          <w:rFonts w:ascii="GHEA Grapalat" w:eastAsia="Times New Roman" w:hAnsi="GHEA Grapalat" w:cs="Times New Roman"/>
          <w:sz w:val="20"/>
          <w:szCs w:val="20"/>
          <w:lang w:val="hy-AM" w:eastAsia="ru-RU"/>
        </w:rPr>
        <w:t>2:</w:t>
      </w:r>
      <w:r w:rsidRPr="00E84C88">
        <w:rPr>
          <w:rFonts w:ascii="GHEA Grapalat" w:eastAsia="Times New Roman" w:hAnsi="GHEA Grapalat" w:cs="Sylfaen"/>
          <w:sz w:val="20"/>
          <w:szCs w:val="20"/>
          <w:lang w:val="es-ES" w:eastAsia="ru-RU"/>
        </w:rPr>
        <w:t xml:space="preserve"> </w:t>
      </w:r>
      <w:proofErr w:type="spellStart"/>
      <w:r w:rsidRPr="00E84C88">
        <w:rPr>
          <w:rFonts w:ascii="Arial" w:eastAsia="Times New Roman" w:hAnsi="Arial" w:cs="Arial"/>
          <w:sz w:val="20"/>
          <w:szCs w:val="20"/>
          <w:lang w:val="es-ES" w:eastAsia="ru-RU"/>
        </w:rPr>
        <w:t>Participant</w:t>
      </w:r>
      <w:proofErr w:type="spellEnd"/>
      <w:r w:rsidRPr="00E84C88">
        <w:rPr>
          <w:rFonts w:ascii="Arial" w:eastAsia="Times New Roman" w:hAnsi="Arial" w:cs="Arial"/>
          <w:sz w:val="20"/>
          <w:szCs w:val="20"/>
          <w:lang w:val="es-ES" w:eastAsia="ru-RU"/>
        </w:rPr>
        <w:t xml:space="preserve">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value </w:t>
      </w:r>
      <w:proofErr w:type="gramStart"/>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cost</w:t>
      </w:r>
      <w:proofErr w:type="gramEnd"/>
      <w:r w:rsidRPr="00E84C88">
        <w:rPr>
          <w:rFonts w:ascii="Arial" w:eastAsia="Times New Roman" w:hAnsi="Arial" w:cs="Arial"/>
          <w:sz w:val="20"/>
          <w:szCs w:val="24"/>
          <w:lang w:val="hy-AM"/>
        </w:rPr>
        <w: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predictable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profit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sum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ingredients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consisting of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calculation</w:t>
      </w:r>
      <w:r w:rsidRPr="00E84C88">
        <w:rPr>
          <w:rFonts w:ascii="GHEA Grapalat" w:eastAsia="Times New Roman" w:hAnsi="GHEA Grapalat" w:cs="Sylfaen"/>
          <w:sz w:val="20"/>
          <w:szCs w:val="24"/>
          <w:lang w:val="hy-AM"/>
        </w:rPr>
        <w:t xml:space="preserve"> in </w:t>
      </w:r>
      <w:r w:rsidRPr="00E84C88">
        <w:rPr>
          <w:rFonts w:ascii="Arial" w:eastAsia="Times New Roman" w:hAnsi="Arial" w:cs="Arial"/>
          <w:sz w:val="20"/>
          <w:szCs w:val="24"/>
          <w:lang w:val="hy-AM"/>
        </w:rPr>
        <w:t>the form of Worth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components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calculation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gap</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details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required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introduced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 xml:space="preserve">m </w:t>
      </w:r>
      <w:r w:rsidRPr="00E84C88">
        <w:rPr>
          <w:rFonts w:ascii="Arial" w:eastAsia="Times New Roman" w:hAnsi="Arial" w:cs="Arial"/>
          <w:sz w:val="20"/>
          <w:szCs w:val="24"/>
          <w:lang w:val="hy-AM"/>
        </w:rPr>
        <w:t>partner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transaction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budget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Tax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0"/>
          <w:lang w:eastAsia="ru-RU"/>
        </w:rPr>
        <w:t xml:space="preserve">presented </w:t>
      </w:r>
      <w:r w:rsidRPr="00E84C88">
        <w:rPr>
          <w:rFonts w:ascii="Arial" w:eastAsia="Times New Roman" w:hAnsi="Arial" w:cs="Arial"/>
          <w:sz w:val="20"/>
          <w:szCs w:val="20"/>
          <w:lang w:val="en-US" w:eastAsia="ru-RU"/>
        </w:rPr>
        <w:t>_</w:t>
      </w:r>
      <w:r w:rsidRPr="00E84C88">
        <w:rPr>
          <w:rFonts w:ascii="GHEA Grapalat" w:eastAsia="Times New Roman" w:hAnsi="GHEA Grapalat" w:cs="Sylfaen"/>
          <w:sz w:val="20"/>
          <w:szCs w:val="20"/>
          <w:lang w:val="es-ES" w:eastAsia="ru-RU"/>
        </w:rPr>
        <w:t xml:space="preserve"> </w:t>
      </w:r>
      <w:r w:rsidRPr="00E84C88">
        <w:rPr>
          <w:rFonts w:ascii="Arial" w:eastAsia="Times New Roman" w:hAnsi="Arial" w:cs="Arial"/>
          <w:sz w:val="20"/>
          <w:szCs w:val="20"/>
          <w:lang w:eastAsia="ru-RU"/>
        </w:rPr>
        <w:t>price</w:t>
      </w:r>
      <w:r w:rsidRPr="00E84C88">
        <w:rPr>
          <w:rFonts w:ascii="GHEA Grapalat" w:eastAsia="Times New Roman" w:hAnsi="GHEA Grapalat" w:cs="Sylfaen"/>
          <w:sz w:val="20"/>
          <w:szCs w:val="20"/>
          <w:lang w:val="es-ES" w:eastAsia="ru-RU"/>
        </w:rPr>
        <w:t xml:space="preserve"> </w:t>
      </w:r>
      <w:r w:rsidRPr="00E84C88">
        <w:rPr>
          <w:rFonts w:ascii="Arial" w:eastAsia="Times New Roman" w:hAnsi="Arial" w:cs="Arial"/>
          <w:sz w:val="20"/>
          <w:szCs w:val="20"/>
          <w:lang w:eastAsia="ru-RU"/>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separated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a 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 type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paid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size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4"/>
          <w:lang w:val="es-ES"/>
        </w:rPr>
        <w:t xml:space="preserve"> </w:t>
      </w:r>
    </w:p>
    <w:p w14:paraId="0D47171B"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Arial" w:eastAsia="Times New Roman" w:hAnsi="Arial" w:cs="Arial"/>
          <w:sz w:val="20"/>
          <w:szCs w:val="24"/>
          <w:lang w:val="en-US"/>
        </w:rPr>
        <w:t xml:space="preserve">Participants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proposals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evaluation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comparison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 being implemented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at the point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calculation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in </w:t>
      </w:r>
      <w:r w:rsidRPr="00E84C88">
        <w:rPr>
          <w:rFonts w:ascii="Arial" w:eastAsia="Times New Roman" w:hAnsi="Arial" w:cs="Arial"/>
          <w:sz w:val="20"/>
          <w:szCs w:val="24"/>
          <w:lang w:val="hy-AM"/>
        </w:rPr>
        <w:t>which 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subject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of </w:t>
      </w:r>
      <w:r w:rsidRPr="00E84C88">
        <w:rPr>
          <w:rFonts w:ascii="Arial" w:eastAsia="Times New Roman" w:hAnsi="Arial" w:cs="Arial"/>
          <w:sz w:val="20"/>
          <w:szCs w:val="24"/>
          <w:lang w:val="hy-AM"/>
        </w:rPr>
        <w:t xml:space="preserve">rejection </w:t>
      </w:r>
      <w:proofErr w:type="gramStart"/>
      <w:r w:rsidRPr="00E84C88">
        <w:rPr>
          <w:rFonts w:ascii="Arial" w:eastAsia="Times New Roman" w:hAnsi="Arial" w:cs="Arial"/>
          <w:sz w:val="20"/>
          <w:szCs w:val="24"/>
          <w:lang w:val="hy-AM"/>
        </w:rPr>
        <w:t xml:space="preserve">if </w:t>
      </w:r>
      <w:r w:rsidRPr="00E84C88">
        <w:rPr>
          <w:rFonts w:ascii="GHEA Grapalat" w:eastAsia="Times New Roman" w:hAnsi="GHEA Grapalat" w:cs="Sylfaen"/>
          <w:sz w:val="20"/>
          <w:szCs w:val="24"/>
          <w:lang w:val="hy-AM"/>
        </w:rPr>
        <w:t>:</w:t>
      </w:r>
      <w:proofErr w:type="gramEnd"/>
    </w:p>
    <w:p w14:paraId="7B4E22F9"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filled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numbers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column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numbers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letters </w:t>
      </w:r>
      <w:r w:rsidRPr="00E84C88">
        <w:rPr>
          <w:rFonts w:ascii="GHEA Grapalat" w:eastAsia="Times New Roman" w:hAnsi="GHEA Grapalat" w:cs="Sylfaen"/>
          <w:sz w:val="20"/>
          <w:szCs w:val="24"/>
          <w:lang w:val="hy-AM"/>
        </w:rPr>
        <w:t>.</w:t>
      </w:r>
    </w:p>
    <w:p w14:paraId="7FA0A530"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b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numbers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available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inconsistency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numbers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one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total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match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column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the amount </w:t>
      </w:r>
      <w:r w:rsidRPr="00E84C88">
        <w:rPr>
          <w:rFonts w:ascii="GHEA Grapalat" w:eastAsia="Times New Roman" w:hAnsi="GHEA Grapalat" w:cs="Sylfaen"/>
          <w:sz w:val="20"/>
          <w:szCs w:val="24"/>
          <w:lang w:val="hy-AM"/>
        </w:rPr>
        <w:t>.</w:t>
      </w:r>
    </w:p>
    <w:p w14:paraId="50EE10A8"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c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number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wrong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mentioned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subject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name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correct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filled </w:t>
      </w:r>
      <w:r w:rsidRPr="00E84C88">
        <w:rPr>
          <w:rFonts w:ascii="GHEA Grapalat" w:eastAsia="Times New Roman" w:hAnsi="GHEA Grapalat" w:cs="Sylfaen"/>
          <w:sz w:val="20"/>
          <w:szCs w:val="24"/>
          <w:lang w:val="hy-AM"/>
        </w:rPr>
        <w:t>.</w:t>
      </w:r>
    </w:p>
    <w:p w14:paraId="5801DE5D" w14:textId="77777777" w:rsidR="00532D6C" w:rsidRPr="00E84C88" w:rsidRDefault="00532D6C" w:rsidP="00532D6C">
      <w:pPr>
        <w:shd w:val="clear" w:color="auto" w:fill="FFFFFF"/>
        <w:spacing w:after="0" w:line="240" w:lineRule="auto"/>
        <w:ind w:firstLine="375"/>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value </w:t>
      </w:r>
      <w:r w:rsidRPr="00E84C88">
        <w:rPr>
          <w:rFonts w:ascii="GHEA Grapalat" w:eastAsia="Times New Roman" w:hAnsi="GHEA Grapalat" w:cs="Sylfaen"/>
          <w:sz w:val="20"/>
          <w:szCs w:val="24"/>
          <w:lang w:val="hy-AM"/>
        </w:rPr>
        <w:t xml:space="preserve">added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numbers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pennies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rounded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decimal: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down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number </w:t>
      </w:r>
      <w:r w:rsidRPr="00E84C88">
        <w:rPr>
          <w:rFonts w:ascii="GHEA Grapalat" w:eastAsia="Times New Roman" w:hAnsi="GHEA Grapalat" w:cs="Sylfaen"/>
          <w:sz w:val="20"/>
          <w:szCs w:val="24"/>
          <w:lang w:val="hy-AM"/>
        </w:rPr>
        <w:t xml:space="preserve">and </w:t>
      </w:r>
      <w:r w:rsidRPr="00E84C88">
        <w:rPr>
          <w:rFonts w:ascii="Arial" w:eastAsia="Times New Roman" w:hAnsi="Arial" w:cs="Arial"/>
          <w:sz w:val="20"/>
          <w:szCs w:val="24"/>
          <w:lang w:val="hy-AM"/>
        </w:rPr>
        <w:t>five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decimal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more: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up</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w:t>
      </w:r>
      <w:r w:rsidRPr="00E84C88">
        <w:rPr>
          <w:rFonts w:ascii="GHEA Grapalat" w:eastAsia="Times New Roman" w:hAnsi="GHEA Grapalat" w:cs="Sylfaen"/>
          <w:sz w:val="20"/>
          <w:szCs w:val="24"/>
          <w:lang w:val="hy-AM"/>
        </w:rPr>
        <w:t>number</w:t>
      </w:r>
    </w:p>
    <w:p w14:paraId="5ABC6DC0" w14:textId="77777777" w:rsidR="00532D6C" w:rsidRPr="00E84C88" w:rsidRDefault="00532D6C" w:rsidP="00532D6C">
      <w:pPr>
        <w:tabs>
          <w:tab w:val="left" w:pos="0"/>
        </w:tabs>
        <w:spacing w:after="0" w:line="240" w:lineRule="auto"/>
        <w:ind w:firstLine="36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amounts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filled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how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numbers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email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with the letters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match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each other </w:t>
      </w:r>
      <w:r w:rsidRPr="00E84C88">
        <w:rPr>
          <w:rFonts w:ascii="GHEA Grapalat" w:eastAsia="Times New Roman" w:hAnsi="GHEA Grapalat" w:cs="Sylfaen"/>
          <w:sz w:val="20"/>
          <w:szCs w:val="24"/>
          <w:lang w:val="hy-AM"/>
        </w:rPr>
        <w:t xml:space="preserve">and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column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filled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redundant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words </w:t>
      </w:r>
      <w:r w:rsidRPr="00E84C88">
        <w:rPr>
          <w:rFonts w:ascii="GHEA Grapalat" w:eastAsia="Times New Roman" w:hAnsi="GHEA Grapalat" w:cs="Sylfaen"/>
          <w:sz w:val="20"/>
          <w:szCs w:val="24"/>
          <w:lang w:val="hy-AM"/>
        </w:rPr>
        <w:t xml:space="preserve">which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turns 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exist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number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paragraph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appraiser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commission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when evaluating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tax</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filled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the </w:t>
      </w:r>
      <w:r w:rsidRPr="00E84C88">
        <w:rPr>
          <w:rFonts w:ascii="Arial" w:eastAsia="Times New Roman" w:hAnsi="Arial" w:cs="Arial"/>
          <w:sz w:val="20"/>
          <w:szCs w:val="24"/>
          <w:lang w:val="hy-AM"/>
        </w:rPr>
        <w:t>sum</w:t>
      </w:r>
    </w:p>
    <w:p w14:paraId="09CB4209"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f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columns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filled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pennies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numbers </w:t>
      </w:r>
      <w:r w:rsidRPr="00E84C88">
        <w:rPr>
          <w:rFonts w:ascii="GHEA Grapalat" w:eastAsia="Times New Roman" w:hAnsi="GHEA Grapalat" w:cs="Sylfaen"/>
          <w:sz w:val="20"/>
          <w:szCs w:val="24"/>
          <w:lang w:val="hy-AM"/>
        </w:rPr>
        <w:t>.</w:t>
      </w:r>
    </w:p>
    <w:p w14:paraId="55B0FA3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eastAsia="ru-RU"/>
        </w:rPr>
      </w:pPr>
      <w:r w:rsidRPr="00E84C88">
        <w:rPr>
          <w:rFonts w:ascii="GHEA Grapalat" w:eastAsia="Times New Roman" w:hAnsi="GHEA Grapalat" w:cs="Times New Roman"/>
          <w:sz w:val="20"/>
          <w:szCs w:val="20"/>
          <w:lang w:val="es-ES" w:eastAsia="ru-RU"/>
        </w:rPr>
        <w:t xml:space="preserve">5. </w:t>
      </w:r>
      <w:r w:rsidRPr="00E84C88">
        <w:rPr>
          <w:rFonts w:ascii="GHEA Grapalat" w:eastAsia="Times New Roman" w:hAnsi="GHEA Grapalat" w:cs="Times New Roman"/>
          <w:sz w:val="20"/>
          <w:szCs w:val="20"/>
          <w:lang w:val="hy-AM" w:eastAsia="ru-RU"/>
        </w:rPr>
        <w:t>3:</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If</w:t>
      </w:r>
      <w:proofErr w:type="spellEnd"/>
      <w:r w:rsidRPr="00E84C88">
        <w:rPr>
          <w:rFonts w:ascii="Arial" w:eastAsia="Times New Roman" w:hAnsi="Arial" w:cs="Arial"/>
          <w:sz w:val="20"/>
          <w:szCs w:val="20"/>
          <w:lang w:val="es-ES" w:eastAsia="ru-RU"/>
        </w:rPr>
        <w:t>:</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to</w:t>
      </w:r>
      <w:proofErr w:type="spellEnd"/>
      <w:r w:rsidRPr="00E84C88">
        <w:rPr>
          <w:rFonts w:ascii="Arial" w:eastAsia="Times New Roman" w:hAnsi="Arial" w:cs="Arial"/>
          <w:sz w:val="20"/>
          <w:szCs w:val="20"/>
          <w:lang w:val="es-ES" w:eastAsia="ru-RU"/>
        </w:rPr>
        <w:t xml:space="preserve"> be </w:t>
      </w:r>
      <w:proofErr w:type="spellStart"/>
      <w:r w:rsidRPr="00E84C88">
        <w:rPr>
          <w:rFonts w:ascii="Arial" w:eastAsia="Times New Roman" w:hAnsi="Arial" w:cs="Arial"/>
          <w:sz w:val="20"/>
          <w:szCs w:val="20"/>
          <w:lang w:val="es-ES" w:eastAsia="ru-RU"/>
        </w:rPr>
        <w:t>sealed</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of</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the</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contract</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cost</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stable</w:t>
      </w:r>
      <w:proofErr w:type="spellEnd"/>
      <w:r w:rsidRPr="00E84C88">
        <w:rPr>
          <w:rFonts w:ascii="GHEA Grapalat" w:eastAsia="Times New Roman" w:hAnsi="GHEA Grapalat" w:cs="Times New Roman"/>
          <w:sz w:val="20"/>
          <w:szCs w:val="20"/>
          <w:lang w:val="es-ES" w:eastAsia="ru-RU"/>
        </w:rPr>
        <w:t xml:space="preserve"> </w:t>
      </w:r>
      <w:proofErr w:type="spellStart"/>
      <w:proofErr w:type="gramStart"/>
      <w:r w:rsidRPr="00E84C88">
        <w:rPr>
          <w:rFonts w:ascii="Arial" w:eastAsia="Times New Roman" w:hAnsi="Arial" w:cs="Arial"/>
          <w:sz w:val="20"/>
          <w:szCs w:val="20"/>
          <w:lang w:val="es-ES" w:eastAsia="ru-RU"/>
        </w:rPr>
        <w:t>is</w:t>
      </w:r>
      <w:proofErr w:type="spellEnd"/>
      <w:r w:rsidRPr="00E84C88">
        <w:rPr>
          <w:rFonts w:ascii="Arial" w:eastAsia="Times New Roman" w:hAnsi="Arial" w:cs="Arial"/>
          <w:sz w:val="20"/>
          <w:szCs w:val="20"/>
          <w:lang w:val="es-ES" w:eastAsia="ru-RU"/>
        </w:rPr>
        <w:t xml:space="preserve"> </w:t>
      </w:r>
      <w:r w:rsidRPr="00E84C88">
        <w:rPr>
          <w:rFonts w:ascii="GHEA Grapalat" w:eastAsia="Times New Roman" w:hAnsi="GHEA Grapalat" w:cs="Times New Roman"/>
          <w:sz w:val="20"/>
          <w:szCs w:val="20"/>
          <w:lang w:val="es-ES" w:eastAsia="ru-RU"/>
        </w:rPr>
        <w:t>,</w:t>
      </w:r>
      <w:proofErr w:type="gram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then</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price</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the</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offer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is</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introduced</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is</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one</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number</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of</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of</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the</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contract</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performance</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for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offered</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general</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price</w:t>
      </w:r>
      <w:proofErr w:type="spellEnd"/>
      <w:r w:rsidRPr="00E84C88">
        <w:rPr>
          <w:rFonts w:ascii="Arial" w:eastAsia="Times New Roman" w:hAnsi="Arial" w:cs="Arial"/>
          <w:sz w:val="20"/>
          <w:szCs w:val="20"/>
          <w:lang w:val="es-ES" w:eastAsia="ru-RU"/>
        </w:rPr>
        <w:t xml:space="preserve"> </w:t>
      </w:r>
      <w:r w:rsidRPr="00E84C88">
        <w:rPr>
          <w:rFonts w:ascii="GHEA Grapalat" w:eastAsia="Times New Roman" w:hAnsi="GHEA Grapalat" w:cs="Times New Roman"/>
          <w:sz w:val="20"/>
          <w:szCs w:val="20"/>
          <w:lang w:val="es-ES" w:eastAsia="ru-RU"/>
        </w:rPr>
        <w:t xml:space="preserve">_ </w:t>
      </w:r>
      <w:proofErr w:type="spellStart"/>
      <w:r w:rsidRPr="00E84C88">
        <w:rPr>
          <w:rFonts w:ascii="Arial" w:eastAsia="Times New Roman" w:hAnsi="Arial" w:cs="Arial"/>
          <w:sz w:val="20"/>
          <w:szCs w:val="20"/>
          <w:lang w:val="es-ES" w:eastAsia="ru-RU"/>
        </w:rPr>
        <w:t>With</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 xml:space="preserve">in </w:t>
      </w:r>
      <w:proofErr w:type="spellStart"/>
      <w:r w:rsidRPr="00E84C88">
        <w:rPr>
          <w:rFonts w:ascii="Arial" w:eastAsia="Times New Roman" w:hAnsi="Arial" w:cs="Arial"/>
          <w:sz w:val="20"/>
          <w:szCs w:val="20"/>
          <w:lang w:val="es-ES" w:eastAsia="ru-RU"/>
        </w:rPr>
        <w:t>which</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from</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the</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participant</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no</w:t>
      </w:r>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can</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required</w:t>
      </w:r>
      <w:proofErr w:type="spellEnd"/>
      <w:r w:rsidRPr="00E84C88">
        <w:rPr>
          <w:rFonts w:ascii="Arial" w:eastAsia="Times New Roman" w:hAnsi="Arial" w:cs="Arial"/>
          <w:sz w:val="20"/>
          <w:szCs w:val="20"/>
          <w:lang w:val="es-ES" w:eastAsia="ru-RU"/>
        </w:rPr>
        <w:t xml:space="preserve"> </w:t>
      </w:r>
      <w:proofErr w:type="spellStart"/>
      <w:r w:rsidRPr="00E84C88">
        <w:rPr>
          <w:rFonts w:ascii="GHEA Grapalat" w:eastAsia="Times New Roman" w:hAnsi="GHEA Grapalat" w:cs="Times New Roman"/>
          <w:sz w:val="20"/>
          <w:szCs w:val="20"/>
          <w:lang w:val="es-ES" w:eastAsia="ru-RU"/>
        </w:rPr>
        <w:t>that</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_</w:t>
      </w:r>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he</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to</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present</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price</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offer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justifications</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any</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other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type</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information</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or</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documents</w:t>
      </w:r>
      <w:proofErr w:type="spellEnd"/>
      <w:r w:rsidRPr="00E84C88">
        <w:rPr>
          <w:rFonts w:ascii="Arial" w:eastAsia="Times New Roman" w:hAnsi="Arial" w:cs="Arial"/>
          <w:sz w:val="20"/>
          <w:szCs w:val="20"/>
          <w:lang w:val="es-ES" w:eastAsia="ru-RU"/>
        </w:rPr>
        <w:t xml:space="preserve"> </w:t>
      </w:r>
      <w:proofErr w:type="spellStart"/>
      <w:r w:rsidRPr="00E84C88">
        <w:rPr>
          <w:rFonts w:ascii="GHEA Grapalat" w:eastAsia="Times New Roman" w:hAnsi="GHEA Grapalat" w:cs="Times New Roman"/>
          <w:sz w:val="20"/>
          <w:szCs w:val="20"/>
          <w:lang w:val="es-ES" w:eastAsia="ru-RU"/>
        </w:rPr>
        <w:t>like</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_</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also</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to</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participate</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of</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profit</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size</w:t>
      </w:r>
      <w:proofErr w:type="spellEnd"/>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no</w:t>
      </w:r>
      <w:r w:rsidRPr="00E84C88">
        <w:rPr>
          <w:rFonts w:ascii="GHEA Grapalat" w:eastAsia="Times New Roman" w:hAnsi="GHEA Grapalat" w:cs="Times New Roman"/>
          <w:sz w:val="20"/>
          <w:szCs w:val="20"/>
          <w:lang w:val="es-ES" w:eastAsia="ru-RU"/>
        </w:rPr>
        <w:t xml:space="preserve"> </w:t>
      </w:r>
      <w:r w:rsidRPr="00E84C88">
        <w:rPr>
          <w:rFonts w:ascii="Arial" w:eastAsia="Times New Roman" w:hAnsi="Arial" w:cs="Arial"/>
          <w:sz w:val="20"/>
          <w:szCs w:val="20"/>
          <w:lang w:val="es-ES" w:eastAsia="ru-RU"/>
        </w:rPr>
        <w:t>can</w:t>
      </w:r>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by</w:t>
      </w:r>
      <w:proofErr w:type="spellEnd"/>
      <w:r w:rsidRPr="00E84C88">
        <w:rPr>
          <w:rFonts w:ascii="Arial" w:eastAsia="Times New Roman" w:hAnsi="Arial" w:cs="Arial"/>
          <w:sz w:val="20"/>
          <w:szCs w:val="20"/>
          <w:lang w:val="es-ES" w:eastAsia="ru-RU"/>
        </w:rPr>
        <w:t xml:space="preserve"> </w:t>
      </w:r>
      <w:proofErr w:type="spellStart"/>
      <w:r w:rsidRPr="00E84C88">
        <w:rPr>
          <w:rFonts w:ascii="Arial" w:eastAsia="Times New Roman" w:hAnsi="Arial" w:cs="Arial"/>
          <w:sz w:val="20"/>
          <w:szCs w:val="20"/>
          <w:lang w:val="es-ES" w:eastAsia="ru-RU"/>
        </w:rPr>
        <w:t>invitation</w:t>
      </w:r>
      <w:proofErr w:type="spellEnd"/>
      <w:r w:rsidRPr="00E84C88">
        <w:rPr>
          <w:rFonts w:ascii="GHEA Grapalat" w:eastAsia="Times New Roman" w:hAnsi="GHEA Grapalat" w:cs="Times New Roman"/>
          <w:sz w:val="20"/>
          <w:szCs w:val="20"/>
          <w:lang w:val="es-ES" w:eastAsia="ru-RU"/>
        </w:rPr>
        <w:t xml:space="preserve"> </w:t>
      </w:r>
      <w:proofErr w:type="spellStart"/>
      <w:r w:rsidRPr="00E84C88">
        <w:rPr>
          <w:rFonts w:ascii="Arial" w:eastAsia="Times New Roman" w:hAnsi="Arial" w:cs="Arial"/>
          <w:sz w:val="20"/>
          <w:szCs w:val="20"/>
          <w:lang w:val="es-ES" w:eastAsia="ru-RU"/>
        </w:rPr>
        <w:t>limit</w:t>
      </w:r>
      <w:proofErr w:type="spellEnd"/>
      <w:r w:rsidRPr="00E84C88">
        <w:rPr>
          <w:rFonts w:ascii="Arial" w:eastAsia="Times New Roman" w:hAnsi="Arial" w:cs="Arial"/>
          <w:sz w:val="20"/>
          <w:szCs w:val="20"/>
          <w:lang w:val="es-ES" w:eastAsia="ru-RU"/>
        </w:rPr>
        <w:t xml:space="preserve"> </w:t>
      </w:r>
      <w:r w:rsidRPr="00E84C88">
        <w:rPr>
          <w:rFonts w:ascii="GHEA Grapalat" w:eastAsia="Times New Roman" w:hAnsi="GHEA Grapalat" w:cs="Times New Roman"/>
          <w:sz w:val="20"/>
          <w:szCs w:val="20"/>
          <w:lang w:val="es-ES" w:eastAsia="ru-RU"/>
        </w:rPr>
        <w:t>:</w:t>
      </w:r>
    </w:p>
    <w:p w14:paraId="017C94A9"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rPr>
      </w:pPr>
    </w:p>
    <w:p w14:paraId="235FC81A"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r w:rsidRPr="00E84C88">
        <w:rPr>
          <w:rFonts w:ascii="GHEA Grapalat" w:eastAsia="Times New Roman" w:hAnsi="GHEA Grapalat" w:cs="Times New Roman"/>
          <w:b/>
          <w:sz w:val="20"/>
          <w:szCs w:val="24"/>
          <w:lang w:val="es-ES"/>
        </w:rPr>
        <w:t xml:space="preserve">6. </w:t>
      </w:r>
      <w:r w:rsidRPr="00E84C88">
        <w:rPr>
          <w:rFonts w:ascii="Arial" w:eastAsia="Times New Roman" w:hAnsi="Arial" w:cs="Arial"/>
          <w:b/>
          <w:sz w:val="20"/>
          <w:szCs w:val="24"/>
          <w:lang w:val="en-US"/>
        </w:rPr>
        <w:t>APPLY</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ACTION</w:t>
      </w:r>
      <w:r w:rsidRPr="00E84C88">
        <w:rPr>
          <w:rFonts w:ascii="GHEA Grapalat" w:eastAsia="Times New Roman" w:hAnsi="GHEA Grapalat" w:cs="Times New Roman"/>
          <w:b/>
          <w:sz w:val="20"/>
          <w:szCs w:val="24"/>
          <w:lang w:val="es-ES"/>
        </w:rPr>
        <w:t xml:space="preserve"> </w:t>
      </w:r>
      <w:proofErr w:type="gramStart"/>
      <w:r w:rsidRPr="00E84C88">
        <w:rPr>
          <w:rFonts w:ascii="Arial" w:eastAsia="Times New Roman" w:hAnsi="Arial" w:cs="Arial"/>
          <w:b/>
          <w:sz w:val="20"/>
          <w:szCs w:val="24"/>
          <w:lang w:val="en-US"/>
        </w:rPr>
        <w:t xml:space="preserve">DEADLINE </w:t>
      </w:r>
      <w:r w:rsidRPr="00E84C88">
        <w:rPr>
          <w:rFonts w:ascii="GHEA Grapalat" w:eastAsia="Times New Roman" w:hAnsi="GHEA Grapalat" w:cs="Times New Roman"/>
          <w:b/>
          <w:sz w:val="20"/>
          <w:szCs w:val="24"/>
          <w:lang w:val="es-ES"/>
        </w:rPr>
        <w:t>,</w:t>
      </w:r>
      <w:proofErr w:type="gramEnd"/>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APPLICATIONS</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A CHANGE</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TO PERFORM</w:t>
      </w:r>
    </w:p>
    <w:p w14:paraId="2C8C4379"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r w:rsidRPr="00E84C88">
        <w:rPr>
          <w:rFonts w:ascii="Arial" w:eastAsia="Times New Roman" w:hAnsi="Arial" w:cs="Arial"/>
          <w:b/>
          <w:sz w:val="20"/>
          <w:szCs w:val="24"/>
          <w:lang w:val="en-US"/>
        </w:rPr>
        <w:t>AND:</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THEM</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WITH:</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TO PICK UP</w:t>
      </w:r>
      <w:r w:rsidRPr="00E84C88">
        <w:rPr>
          <w:rFonts w:ascii="GHEA Grapalat" w:eastAsia="Times New Roman" w:hAnsi="GHEA Grapalat" w:cs="Times New Roman"/>
          <w:b/>
          <w:sz w:val="20"/>
          <w:szCs w:val="24"/>
          <w:lang w:val="es-ES"/>
        </w:rPr>
        <w:t xml:space="preserve"> </w:t>
      </w:r>
      <w:r w:rsidRPr="00E84C88">
        <w:rPr>
          <w:rFonts w:ascii="Arial" w:eastAsia="Times New Roman" w:hAnsi="Arial" w:cs="Arial"/>
          <w:b/>
          <w:sz w:val="20"/>
          <w:szCs w:val="24"/>
          <w:lang w:val="en-US"/>
        </w:rPr>
        <w:t>THE PROCEDURE</w:t>
      </w:r>
    </w:p>
    <w:p w14:paraId="1C053683"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0"/>
          <w:lang w:val="af-ZA"/>
        </w:rPr>
      </w:pPr>
    </w:p>
    <w:p w14:paraId="0F090E9B"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0"/>
          <w:lang w:val="af-ZA"/>
        </w:rPr>
        <w:t xml:space="preserve">6.1 </w:t>
      </w:r>
      <w:r w:rsidRPr="00E84C88">
        <w:rPr>
          <w:rFonts w:ascii="Arial" w:eastAsia="Times New Roman" w:hAnsi="Arial" w:cs="Arial"/>
          <w:sz w:val="20"/>
          <w:szCs w:val="24"/>
        </w:rPr>
        <w:t xml:space="preserve">Article </w:t>
      </w:r>
      <w:r w:rsidRPr="00E84C88">
        <w:rPr>
          <w:rFonts w:ascii="GHEA Grapalat" w:eastAsia="Times New Roman" w:hAnsi="GHEA Grapalat" w:cs="Sylfaen"/>
          <w:sz w:val="20"/>
          <w:szCs w:val="24"/>
          <w:lang w:val="af-ZA"/>
        </w:rPr>
        <w:t xml:space="preserve">31 </w:t>
      </w:r>
      <w:r w:rsidRPr="00E84C88">
        <w:rPr>
          <w:rFonts w:ascii="Arial" w:eastAsia="Times New Roman" w:hAnsi="Arial" w:cs="Arial"/>
          <w:sz w:val="20"/>
          <w:szCs w:val="24"/>
        </w:rPr>
        <w:t>of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article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according to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valid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appropriate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sealing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participant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taking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rejection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non-existent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announced.</w:t>
      </w:r>
    </w:p>
    <w:p w14:paraId="69820551"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6.2 </w:t>
      </w:r>
      <w:r w:rsidRPr="00E84C88">
        <w:rPr>
          <w:rFonts w:ascii="Arial" w:eastAsia="Times New Roman" w:hAnsi="Arial" w:cs="Arial"/>
          <w:sz w:val="20"/>
          <w:szCs w:val="24"/>
        </w:rPr>
        <w:t xml:space="preserve">Article </w:t>
      </w:r>
      <w:r w:rsidRPr="00E84C88">
        <w:rPr>
          <w:rFonts w:ascii="GHEA Grapalat" w:eastAsia="Times New Roman" w:hAnsi="GHEA Grapalat" w:cs="Sylfaen"/>
          <w:sz w:val="20"/>
          <w:szCs w:val="24"/>
          <w:lang w:val="af-ZA"/>
        </w:rPr>
        <w:t xml:space="preserve">31 </w:t>
      </w:r>
      <w:r w:rsidRPr="00E84C88">
        <w:rPr>
          <w:rFonts w:ascii="Arial" w:eastAsia="Times New Roman" w:hAnsi="Arial" w:cs="Arial"/>
          <w:sz w:val="20"/>
          <w:szCs w:val="24"/>
        </w:rPr>
        <w:t>of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article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according to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the </w:t>
      </w:r>
      <w:r w:rsidRPr="00E84C88">
        <w:rPr>
          <w:rFonts w:ascii="Arial" w:eastAsia="Times New Roman" w:hAnsi="Arial" w:cs="Arial"/>
          <w:sz w:val="20"/>
          <w:szCs w:val="24"/>
        </w:rPr>
        <w:t xml:space="preserve">participant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af-ZA"/>
        </w:rPr>
        <w:t xml:space="preserve">of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clause </w:t>
      </w:r>
      <w:r w:rsidRPr="00E84C88">
        <w:rPr>
          <w:rFonts w:ascii="GHEA Grapalat" w:eastAsia="Times New Roman" w:hAnsi="GHEA Grapalat" w:cs="Sylfaen"/>
          <w:sz w:val="20"/>
          <w:szCs w:val="24"/>
          <w:lang w:val="af-ZA"/>
        </w:rPr>
        <w:t xml:space="preserve">4.2 </w:t>
      </w:r>
      <w:r w:rsidRPr="00E84C88">
        <w:rPr>
          <w:rFonts w:ascii="Arial" w:eastAsia="Times New Roman" w:hAnsi="Arial" w:cs="Arial"/>
          <w:sz w:val="20"/>
          <w:szCs w:val="24"/>
          <w:lang w:val="af-ZA"/>
        </w:rPr>
        <w:t>of the part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specified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presentation</w:t>
      </w:r>
      <w:r w:rsidRPr="00E84C88">
        <w:rPr>
          <w:rFonts w:ascii="GHEA Grapalat" w:eastAsia="Times New Roman" w:hAnsi="GHEA Grapalat" w:cs="Sylfaen"/>
          <w:sz w:val="20"/>
          <w:szCs w:val="24"/>
          <w:lang w:val="af-ZA"/>
        </w:rPr>
        <w:t xml:space="preserve"> the </w:t>
      </w:r>
      <w:r w:rsidRPr="00E84C88">
        <w:rPr>
          <w:rFonts w:ascii="Arial" w:eastAsia="Times New Roman" w:hAnsi="Arial" w:cs="Arial"/>
          <w:sz w:val="20"/>
          <w:szCs w:val="24"/>
        </w:rPr>
        <w:t>deadline 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modify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take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application.</w:t>
      </w:r>
    </w:p>
    <w:p w14:paraId="3C12F50A"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p>
    <w:p w14:paraId="3E4F657D" w14:textId="77777777" w:rsidR="00532D6C" w:rsidRPr="00E84C88" w:rsidRDefault="00532D6C" w:rsidP="00532D6C">
      <w:pPr>
        <w:spacing w:after="0" w:line="240" w:lineRule="auto"/>
        <w:jc w:val="center"/>
        <w:rPr>
          <w:rFonts w:ascii="GHEA Grapalat" w:eastAsia="Times New Roman" w:hAnsi="GHEA Grapalat" w:cs="Sylfaen"/>
          <w:sz w:val="20"/>
          <w:szCs w:val="24"/>
          <w:lang w:val="af-ZA"/>
        </w:rPr>
      </w:pPr>
      <w:r w:rsidRPr="00E84C88">
        <w:rPr>
          <w:rFonts w:ascii="GHEA Grapalat" w:eastAsia="Times New Roman" w:hAnsi="GHEA Grapalat" w:cs="Times New Roman"/>
          <w:b/>
          <w:sz w:val="20"/>
          <w:szCs w:val="24"/>
          <w:lang w:val="af-ZA"/>
        </w:rPr>
        <w:t xml:space="preserve">8. </w:t>
      </w:r>
      <w:r w:rsidRPr="00E84C88">
        <w:rPr>
          <w:rFonts w:ascii="Arial" w:eastAsia="Times New Roman" w:hAnsi="Arial" w:cs="Arial"/>
          <w:b/>
          <w:sz w:val="20"/>
          <w:szCs w:val="24"/>
          <w:lang w:val="af-ZA"/>
        </w:rPr>
        <w:t>APPLICATIONS</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 xml:space="preserve">OPENING </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af-ZA"/>
        </w:rPr>
        <w:t>EVALUATION</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AND:</w:t>
      </w:r>
    </w:p>
    <w:p w14:paraId="06F5329F"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r w:rsidRPr="00E84C88">
        <w:rPr>
          <w:rFonts w:ascii="Arial" w:eastAsia="Times New Roman" w:hAnsi="Arial" w:cs="Arial"/>
          <w:b/>
          <w:sz w:val="20"/>
          <w:szCs w:val="24"/>
          <w:lang w:val="af-ZA"/>
        </w:rPr>
        <w:t>RESULTS:</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SUMMARY</w:t>
      </w:r>
      <w:r w:rsidRPr="00E84C88">
        <w:rPr>
          <w:rFonts w:ascii="GHEA Grapalat" w:eastAsia="Times New Roman" w:hAnsi="GHEA Grapalat" w:cs="Times New Roman"/>
          <w:b/>
          <w:sz w:val="20"/>
          <w:szCs w:val="24"/>
          <w:lang w:val="af-ZA"/>
        </w:rPr>
        <w:t xml:space="preserve"> </w:t>
      </w:r>
    </w:p>
    <w:p w14:paraId="07A3B8CF"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4"/>
          <w:lang w:val="af-ZA"/>
        </w:rPr>
      </w:pPr>
    </w:p>
    <w:p w14:paraId="2EF595C5" w14:textId="6933C0F0" w:rsidR="00532D6C" w:rsidRPr="00E84C88" w:rsidRDefault="00532D6C" w:rsidP="00532D6C">
      <w:pPr>
        <w:spacing w:after="0" w:line="240" w:lineRule="auto"/>
        <w:ind w:firstLine="567"/>
        <w:jc w:val="both"/>
        <w:rPr>
          <w:rFonts w:ascii="GHEA Grapalat" w:eastAsia="Times New Roman" w:hAnsi="GHEA Grapalat" w:cs="Tahoma"/>
          <w:sz w:val="20"/>
          <w:szCs w:val="20"/>
          <w:lang w:val="af-ZA"/>
        </w:rPr>
      </w:pPr>
      <w:r w:rsidRPr="00E84C88">
        <w:rPr>
          <w:rFonts w:ascii="GHEA Grapalat" w:eastAsia="Times New Roman" w:hAnsi="GHEA Grapalat" w:cs="Times New Roman"/>
          <w:sz w:val="20"/>
          <w:szCs w:val="20"/>
          <w:lang w:val="af-ZA"/>
        </w:rPr>
        <w:t xml:space="preserve">8.1 </w:t>
      </w:r>
      <w:r w:rsidRPr="00E84C88">
        <w:rPr>
          <w:rFonts w:ascii="Arial" w:eastAsia="Times New Roman" w:hAnsi="Arial" w:cs="Arial"/>
          <w:sz w:val="20"/>
          <w:szCs w:val="20"/>
        </w:rPr>
        <w:t>Applications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rPr>
        <w:t>the opening</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rPr>
        <w:t>will be done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committee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applications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opening</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evaluation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in the session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statement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the newsletter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to </w:t>
      </w:r>
      <w:r w:rsidRPr="00E84C88">
        <w:rPr>
          <w:rFonts w:ascii="Arial" w:eastAsia="Times New Roman" w:hAnsi="Arial" w:cs="Arial"/>
          <w:sz w:val="20"/>
          <w:szCs w:val="24"/>
        </w:rPr>
        <w:t>be published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from the date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including</w:t>
      </w:r>
      <w:r w:rsidRPr="00E84C88">
        <w:rPr>
          <w:rFonts w:ascii="GHEA Grapalat" w:eastAsia="Times New Roman" w:hAnsi="GHEA Grapalat" w:cs="Sylfaen"/>
          <w:sz w:val="20"/>
          <w:szCs w:val="24"/>
          <w:lang w:val="af-ZA"/>
        </w:rPr>
        <w:t xml:space="preserve"> </w:t>
      </w:r>
      <w:r w:rsidR="00FF4E80">
        <w:rPr>
          <w:rFonts w:ascii="GHEA Grapalat" w:eastAsia="Times New Roman" w:hAnsi="GHEA Grapalat" w:cs="Sylfaen"/>
          <w:sz w:val="20"/>
          <w:szCs w:val="24"/>
          <w:lang w:val="hy-AM"/>
        </w:rPr>
        <w:t>29.07.2024</w:t>
      </w:r>
      <w:r w:rsidR="00E84C88" w:rsidRPr="00E84C88">
        <w:rPr>
          <w:rFonts w:ascii="GHEA Grapalat" w:eastAsia="Times New Roman" w:hAnsi="GHEA Grapalat" w:cs="Sylfaen"/>
          <w:sz w:val="20"/>
          <w:szCs w:val="24"/>
          <w:lang w:val="hy-AM"/>
        </w:rPr>
        <w:t xml:space="preserve"> </w:t>
      </w:r>
      <w:r w:rsidR="003242D7" w:rsidRPr="00E84C88">
        <w:rPr>
          <w:rFonts w:ascii="Cambria Math" w:eastAsia="Times New Roman" w:hAnsi="Cambria Math" w:cs="Cambria Math"/>
          <w:sz w:val="20"/>
          <w:szCs w:val="24"/>
          <w:lang w:val="hy-AM"/>
        </w:rPr>
        <w:t xml:space="preserve">. </w:t>
      </w:r>
      <w:r w:rsidR="003242D7"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time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at </w:t>
      </w:r>
      <w:r w:rsidRPr="00E84C88">
        <w:rPr>
          <w:rFonts w:ascii="GHEA Grapalat" w:eastAsia="Times New Roman" w:hAnsi="GHEA Grapalat" w:cs="Sylfaen"/>
          <w:sz w:val="20"/>
          <w:szCs w:val="20"/>
          <w:lang w:val="af-ZA"/>
        </w:rPr>
        <w:t>1</w:t>
      </w:r>
      <w:r w:rsidR="008348B6">
        <w:rPr>
          <w:rFonts w:ascii="GHEA Grapalat" w:eastAsia="Times New Roman" w:hAnsi="GHEA Grapalat" w:cs="Sylfaen"/>
          <w:sz w:val="20"/>
          <w:szCs w:val="20"/>
          <w:lang w:val="af-ZA"/>
        </w:rPr>
        <w:t>5</w:t>
      </w:r>
      <w:r w:rsidRPr="00E84C88">
        <w:rPr>
          <w:rFonts w:ascii="GHEA Grapalat" w:eastAsia="Times New Roman" w:hAnsi="GHEA Grapalat" w:cs="Sylfaen"/>
          <w:sz w:val="20"/>
          <w:szCs w:val="20"/>
          <w:lang w:val="af-ZA"/>
        </w:rPr>
        <w:t xml:space="preserve">:00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p>
    <w:p w14:paraId="1E7F85BA"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in </w:t>
      </w:r>
      <w:r w:rsidRPr="00E84C88">
        <w:rPr>
          <w:rFonts w:ascii="Arial" w:eastAsia="Times New Roman" w:hAnsi="Arial" w:cs="Arial"/>
          <w:sz w:val="20"/>
          <w:szCs w:val="24"/>
        </w:rPr>
        <w:t>session</w:t>
      </w:r>
    </w:p>
    <w:p w14:paraId="1D39FE46"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 </w:t>
      </w:r>
      <w:r w:rsidRPr="00E84C88">
        <w:rPr>
          <w:rFonts w:ascii="Arial" w:eastAsia="Times New Roman" w:hAnsi="Arial" w:cs="Arial"/>
          <w:sz w:val="20"/>
          <w:szCs w:val="24"/>
          <w:lang w:val="en-US"/>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the president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the chairman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announcement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opened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a cave</w:t>
      </w:r>
      <w:r w:rsidRPr="00E84C88">
        <w:rPr>
          <w:rFonts w:ascii="GHEA Grapalat" w:eastAsia="Times New Roman" w:hAnsi="GHEA Grapalat" w:cs="Sylfaen"/>
          <w:sz w:val="20"/>
          <w:szCs w:val="24"/>
          <w:lang w:val="hy-AM"/>
        </w:rPr>
        <w:softHyphen/>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defined </w:t>
      </w:r>
      <w:r w:rsidRPr="00E84C88">
        <w:rPr>
          <w:rFonts w:ascii="GHEA Grapalat" w:eastAsia="Times New Roman" w:hAnsi="GHEA Grapalat" w:cs="Sylfaen"/>
          <w:sz w:val="20"/>
          <w:szCs w:val="24"/>
          <w:lang w:val="af-ZA"/>
        </w:rPr>
        <w: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the frame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buy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goods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by number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expressed </w:t>
      </w:r>
      <w:r w:rsidRPr="00E84C88">
        <w:rPr>
          <w:rFonts w:ascii="GHEA Grapalat" w:eastAsia="Times New Roman" w:hAnsi="GHEA Grapalat" w:cs="Sylfaen"/>
          <w:sz w:val="20"/>
          <w:szCs w:val="24"/>
          <w:lang w:val="af-ZA"/>
        </w:rPr>
        <w:t xml:space="preserve">as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also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 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offers: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number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expressed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lang w:val="hy-AM"/>
        </w:rPr>
        <w:t>written</w:t>
      </w:r>
    </w:p>
    <w:p w14:paraId="54DC84C4"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this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point </w:t>
      </w:r>
      <w:r w:rsidRPr="00E84C88">
        <w:rPr>
          <w:rFonts w:ascii="GHEA Grapalat" w:eastAsia="Times New Roman" w:hAnsi="GHEA Grapalat" w:cs="Times New Roman"/>
          <w:sz w:val="20"/>
          <w:szCs w:val="20"/>
          <w:lang w:val="hy-AM"/>
        </w:rPr>
        <w:t xml:space="preserve">1 </w:t>
      </w:r>
      <w:r w:rsidRPr="00E84C88">
        <w:rPr>
          <w:rFonts w:ascii="Arial" w:eastAsia="Times New Roman" w:hAnsi="Arial" w:cs="Arial"/>
          <w:sz w:val="20"/>
          <w:szCs w:val="20"/>
          <w:lang w:val="hy-AM"/>
        </w:rPr>
        <w:t>in sub</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president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chairman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being transferred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after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commission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evaluation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w:t>
      </w:r>
    </w:p>
    <w:p w14:paraId="2ADE3C0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a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containing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envelopes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make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present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compliance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respectable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opening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matching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Estimated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applications </w:t>
      </w:r>
      <w:r w:rsidRPr="00E84C88">
        <w:rPr>
          <w:rFonts w:ascii="GHEA Grapalat" w:eastAsia="Times New Roman" w:hAnsi="GHEA Grapalat" w:cs="Times New Roman"/>
          <w:sz w:val="20"/>
          <w:szCs w:val="20"/>
          <w:lang w:val="hy-AM"/>
        </w:rPr>
        <w:t>,</w:t>
      </w:r>
    </w:p>
    <w:p w14:paraId="2AB1B6CE"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b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opened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each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envelope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required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intended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availability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their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composition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compliance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invitation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valid conditions </w:t>
      </w:r>
      <w:r w:rsidRPr="00E84C88">
        <w:rPr>
          <w:rFonts w:ascii="GHEA Grapalat" w:eastAsia="Times New Roman" w:hAnsi="GHEA Grapalat" w:cs="Times New Roman"/>
          <w:sz w:val="20"/>
          <w:szCs w:val="20"/>
          <w:lang w:val="hy-AM"/>
        </w:rPr>
        <w:t>.</w:t>
      </w:r>
    </w:p>
    <w:p w14:paraId="7EBEC3A4"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Times New Roman"/>
          <w:sz w:val="20"/>
          <w:szCs w:val="20"/>
          <w:lang w:val="hy-AM"/>
        </w:rPr>
        <w:t xml:space="preserve">3) </w:t>
      </w:r>
      <w:r w:rsidRPr="00E84C88">
        <w:rPr>
          <w:rFonts w:ascii="Arial" w:eastAsia="Times New Roman" w:hAnsi="Arial" w:cs="Arial"/>
          <w:sz w:val="20"/>
          <w:szCs w:val="20"/>
          <w:lang w:val="hy-AM"/>
        </w:rPr>
        <w:t>of the commission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president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announcement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 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participants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price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offers: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number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expressed </w:t>
      </w:r>
      <w:r w:rsidRPr="00E84C88">
        <w:rPr>
          <w:rFonts w:ascii="GHEA Grapalat" w:eastAsia="Times New Roman" w:hAnsi="GHEA Grapalat" w:cs="Sylfaen"/>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basis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accepting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letters</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Sylfaen"/>
          <w:sz w:val="20"/>
          <w:szCs w:val="20"/>
          <w:lang w:val="hy-AM"/>
        </w:rPr>
        <w:t xml:space="preserve">the </w:t>
      </w:r>
      <w:r w:rsidRPr="00E84C88">
        <w:rPr>
          <w:rFonts w:ascii="Arial" w:eastAsia="Times New Roman" w:hAnsi="Arial" w:cs="Arial"/>
          <w:sz w:val="20"/>
          <w:szCs w:val="20"/>
          <w:lang w:val="hy-AM"/>
        </w:rPr>
        <w:t>written</w:t>
      </w:r>
    </w:p>
    <w:p w14:paraId="77645D5D"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8.2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appreciated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by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in </w:t>
      </w:r>
      <w:r w:rsidRPr="00E84C88">
        <w:rPr>
          <w:rFonts w:ascii="GHEA Grapalat" w:eastAsia="Times New Roman" w:hAnsi="GHEA Grapalat" w:cs="Sylfaen"/>
          <w:sz w:val="20"/>
          <w:szCs w:val="24"/>
          <w:lang w:val="af-ZA"/>
        </w:rPr>
        <w:t>order</w:t>
      </w:r>
    </w:p>
    <w:p w14:paraId="605EC37A"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lang w:val="en-US"/>
        </w:rPr>
        <w:t>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portions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count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seventy five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not to exceed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assessment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 being 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their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presentation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from the date</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en-US"/>
        </w:rPr>
        <w:t>including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ten</w:t>
      </w:r>
      <w:proofErr w:type="gramEnd"/>
      <w:r w:rsidRPr="00E84C88">
        <w:rPr>
          <w:rFonts w:ascii="Arial" w:eastAsia="Times New Roman" w:hAnsi="Arial" w:cs="Arial"/>
          <w:sz w:val="20"/>
          <w:szCs w:val="24"/>
          <w:lang w:val="en-US"/>
        </w:rPr>
        <w:t xml:space="preserv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surpass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fifteen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during </w:t>
      </w:r>
      <w:r w:rsidRPr="00E84C88">
        <w:rPr>
          <w:rFonts w:ascii="GHEA Grapalat" w:eastAsia="Times New Roman" w:hAnsi="GHEA Grapalat" w:cs="Sylfaen"/>
          <w:sz w:val="20"/>
          <w:szCs w:val="24"/>
          <w:lang w:val="af-ZA"/>
        </w:rPr>
        <w:t>_</w:t>
      </w:r>
    </w:p>
    <w:p w14:paraId="2E7E018D"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lang w:val="en-US"/>
        </w:rPr>
        <w:t>enough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appreciated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by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conditions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matching</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en-US"/>
        </w:rPr>
        <w:t xml:space="preserve">bids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opposite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appreciated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insufficient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rejected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are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lang w:val="en-US"/>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refusal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applications </w:t>
      </w:r>
      <w:r w:rsidRPr="00E84C88">
        <w:rPr>
          <w:rFonts w:ascii="GHEA Grapalat" w:eastAsia="Times New Roman" w:hAnsi="GHEA Grapalat" w:cs="Sylfaen"/>
          <w:sz w:val="20"/>
          <w:szCs w:val="24"/>
          <w:lang w:val="af-ZA"/>
        </w:rPr>
        <w:t xml:space="preserve">in </w:t>
      </w:r>
      <w:r w:rsidRPr="00E84C88">
        <w:rPr>
          <w:rFonts w:ascii="Arial" w:eastAsia="Times New Roman" w:hAnsi="Arial" w:cs="Arial"/>
          <w:sz w:val="20"/>
          <w:szCs w:val="24"/>
          <w:lang w:val="en-US"/>
        </w:rPr>
        <w:t>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absent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suggestions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inconsistent </w:t>
      </w:r>
      <w:r w:rsidRPr="00E84C88">
        <w:rPr>
          <w:rFonts w:ascii="GHEA Grapalat" w:eastAsia="Times New Roman" w:hAnsi="GHEA Grapalat" w:cs="Sylfaen"/>
          <w:sz w:val="20"/>
          <w:szCs w:val="24"/>
          <w:lang w:val="af-ZA"/>
        </w:rPr>
        <w:t>.</w:t>
      </w:r>
    </w:p>
    <w:p w14:paraId="330E5D15"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af-ZA"/>
        </w:rPr>
        <w:t xml:space="preserve">8.3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determined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is sufficient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the number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minimum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to </w:t>
      </w:r>
      <w:r w:rsidRPr="00E84C88">
        <w:rPr>
          <w:rFonts w:ascii="Arial" w:eastAsia="Times New Roman" w:hAnsi="Arial" w:cs="Arial"/>
          <w:sz w:val="20"/>
          <w:szCs w:val="24"/>
          <w:lang w:val="en-US"/>
        </w:rPr>
        <w:t xml:space="preserve">my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preference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give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principle.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in </w:t>
      </w:r>
      <w:r w:rsidRPr="00E84C88">
        <w:rPr>
          <w:rFonts w:ascii="Arial" w:eastAsia="Times New Roman" w:hAnsi="Arial" w:cs="Arial"/>
          <w:sz w:val="20"/>
          <w:szCs w:val="24"/>
        </w:rPr>
        <w:t>which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sequentially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places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busy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when deciding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proposals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assessment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comparison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 being 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af-ZA"/>
        </w:rPr>
        <w:t xml:space="preserve">of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part </w:t>
      </w:r>
      <w:r w:rsidRPr="00E84C88">
        <w:rPr>
          <w:rFonts w:ascii="GHEA Grapalat" w:eastAsia="Times New Roman" w:hAnsi="GHEA Grapalat" w:cs="Sylfaen"/>
          <w:sz w:val="20"/>
          <w:szCs w:val="24"/>
          <w:lang w:val="af-ZA"/>
        </w:rPr>
        <w:t xml:space="preserve">5.2 </w:t>
      </w:r>
      <w:r w:rsidRPr="00E84C88">
        <w:rPr>
          <w:rFonts w:ascii="Arial" w:eastAsia="Times New Roman" w:hAnsi="Arial" w:cs="Arial"/>
          <w:sz w:val="20"/>
          <w:szCs w:val="24"/>
          <w:lang w:val="af-ZA"/>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specified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tax</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money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calculation </w:t>
      </w:r>
      <w:r w:rsidRPr="00E84C88">
        <w:rPr>
          <w:rFonts w:ascii="GHEA Grapalat" w:eastAsia="Times New Roman" w:hAnsi="GHEA Grapalat" w:cs="Sylfaen"/>
          <w:sz w:val="20"/>
          <w:szCs w:val="20"/>
          <w:lang w:val="hy-AM"/>
        </w:rPr>
        <w:t>_</w:t>
      </w:r>
    </w:p>
    <w:p w14:paraId="4915C6D2"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8.4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inconsistency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place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found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numbers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written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between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basis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accepted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letters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written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sum.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offered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two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more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w:t>
      </w:r>
      <w:proofErr w:type="gramStart"/>
      <w:r w:rsidRPr="00E84C88">
        <w:rPr>
          <w:rFonts w:ascii="Arial" w:eastAsia="Times New Roman" w:hAnsi="Arial" w:cs="Arial"/>
          <w:sz w:val="20"/>
          <w:szCs w:val="24"/>
        </w:rPr>
        <w:t xml:space="preserve">currencies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compared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Armenia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Republic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AMD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Central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bank</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established</w:t>
      </w:r>
      <w:r w:rsidRPr="00E84C88">
        <w:rPr>
          <w:rFonts w:ascii="GHEA Grapalat" w:eastAsia="Times New Roman" w:hAnsi="GHEA Grapalat" w:cs="Sylfaen"/>
          <w:sz w:val="20"/>
          <w:szCs w:val="24"/>
          <w:lang w:val="af-ZA"/>
        </w:rPr>
        <w:t xml:space="preserve"> </w:t>
      </w:r>
      <w:r w:rsidRPr="00E84C88">
        <w:rPr>
          <w:rFonts w:ascii="GHEA Grapalat" w:eastAsia="Times New Roman" w:hAnsi="GHEA Grapalat" w:cs="Sylfaen"/>
          <w:sz w:val="20"/>
          <w:szCs w:val="24"/>
          <w:vertAlign w:val="superscript"/>
          <w:lang w:val="af-ZA"/>
        </w:rPr>
        <w:t>10:00</w:t>
      </w:r>
      <w:r w:rsidRPr="00E84C88">
        <w:rPr>
          <w:rFonts w:ascii="GHEA Grapalat" w:eastAsia="Times New Roman" w:hAnsi="GHEA Grapalat" w:cs="Sylfaen"/>
          <w:color w:val="FFFFFF"/>
          <w:sz w:val="20"/>
          <w:szCs w:val="24"/>
          <w:vertAlign w:val="superscript"/>
          <w:lang w:val="af-ZA"/>
        </w:rPr>
        <w:footnoteReference w:id="2"/>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exchange rate.</w:t>
      </w:r>
      <w:r w:rsidRPr="00E84C88">
        <w:rPr>
          <w:rFonts w:ascii="GHEA Grapalat" w:eastAsia="Times New Roman" w:hAnsi="GHEA Grapalat" w:cs="Sylfaen"/>
          <w:sz w:val="20"/>
          <w:szCs w:val="24"/>
          <w:lang w:val="af-ZA"/>
        </w:rPr>
        <w:t xml:space="preserve"> </w:t>
      </w:r>
    </w:p>
    <w:p w14:paraId="6379381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8.5 </w:t>
      </w:r>
      <w:r w:rsidRPr="00E84C88">
        <w:rPr>
          <w:rFonts w:ascii="Arial" w:eastAsia="Times New Roman" w:hAnsi="Arial" w:cs="Arial"/>
          <w:sz w:val="20"/>
          <w:szCs w:val="24"/>
          <w:lang w:val="af-ZA"/>
        </w:rPr>
        <w:t xml:space="preserve">H </w:t>
      </w:r>
      <w:r w:rsidRPr="00E84C88">
        <w:rPr>
          <w:rFonts w:ascii="Arial" w:eastAsia="Times New Roman" w:hAnsi="Arial" w:cs="Arial"/>
          <w:sz w:val="20"/>
          <w:szCs w:val="24"/>
        </w:rPr>
        <w:t xml:space="preserve">of the commission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the </w:t>
      </w:r>
      <w:r w:rsidRPr="00E84C88">
        <w:rPr>
          <w:rFonts w:ascii="Arial" w:eastAsia="Times New Roman" w:hAnsi="Arial" w:cs="Arial"/>
          <w:sz w:val="20"/>
          <w:szCs w:val="24"/>
        </w:rPr>
        <w:t>contractor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w:t>
      </w:r>
      <w:r w:rsidRPr="00E84C88">
        <w:rPr>
          <w:rFonts w:ascii="Arial" w:eastAsia="Times New Roman" w:hAnsi="Arial" w:cs="Arial"/>
          <w:sz w:val="20"/>
          <w:szCs w:val="24"/>
          <w:lang w:val="en-US"/>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between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prohibited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are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except </w:t>
      </w:r>
      <w:r w:rsidRPr="00E84C88">
        <w:rPr>
          <w:rFonts w:ascii="GHEA Grapalat" w:eastAsia="Times New Roman" w:hAnsi="GHEA Grapalat" w:cs="Sylfaen"/>
          <w:sz w:val="20"/>
          <w:szCs w:val="24"/>
          <w:lang w:val="af-ZA"/>
        </w:rPr>
        <w:t>:</w:t>
      </w:r>
    </w:p>
    <w:p w14:paraId="3C6A7180"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 </w:t>
      </w:r>
      <w:r w:rsidRPr="00E84C88">
        <w:rPr>
          <w:rFonts w:ascii="Arial" w:eastAsia="Times New Roman" w:hAnsi="Arial" w:cs="Arial"/>
          <w:sz w:val="20"/>
          <w:szCs w:val="24"/>
        </w:rPr>
        <w:t>when?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 </w:t>
      </w:r>
      <w:r w:rsidRPr="00E84C88">
        <w:rPr>
          <w:rFonts w:ascii="Arial" w:eastAsia="Times New Roman" w:hAnsi="Arial" w:cs="Arial"/>
          <w:sz w:val="20"/>
          <w:szCs w:val="24"/>
        </w:rPr>
        <w:t xml:space="preserve">partner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whose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match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as a result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appropriate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 evaluated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my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minimum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equality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case of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conditions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satisfying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exceed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perform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provided </w:t>
      </w:r>
      <w:r w:rsidRPr="00E84C88">
        <w:rPr>
          <w:rFonts w:ascii="Arial" w:eastAsia="Times New Roman" w:hAnsi="Arial" w:cs="Arial"/>
          <w:sz w:val="20"/>
          <w:szCs w:val="24"/>
          <w:lang w:val="en-US"/>
        </w:rPr>
        <w:t xml:space="preserve">for </w:t>
      </w:r>
      <w:r w:rsidRPr="00E84C88">
        <w:rPr>
          <w:rFonts w:ascii="GHEA Grapalat" w:eastAsia="Times New Roman" w:hAnsi="GHEA Grapalat" w:cs="Sylfaen"/>
          <w:sz w:val="20"/>
          <w:szCs w:val="24"/>
          <w:lang w:val="af-ZA"/>
        </w:rPr>
        <w:t xml:space="preserve">herein 1 </w:t>
      </w:r>
      <w:r w:rsidRPr="00E84C88">
        <w:rPr>
          <w:rFonts w:ascii="Arial" w:eastAsia="Times New Roman" w:hAnsi="Arial" w:cs="Arial"/>
          <w:sz w:val="20"/>
          <w:szCs w:val="24"/>
          <w:lang w:val="en-US"/>
        </w:rPr>
        <w:t>of 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part </w:t>
      </w:r>
      <w:r w:rsidRPr="00E84C88">
        <w:rPr>
          <w:rFonts w:ascii="GHEA Grapalat" w:eastAsia="Times New Roman" w:hAnsi="GHEA Grapalat" w:cs="Sylfaen"/>
          <w:sz w:val="20"/>
          <w:szCs w:val="24"/>
          <w:lang w:val="af-ZA"/>
        </w:rPr>
        <w:t xml:space="preserve">8.1 </w:t>
      </w:r>
      <w:r w:rsidRPr="00E84C88">
        <w:rPr>
          <w:rFonts w:ascii="Arial" w:eastAsia="Times New Roman" w:hAnsi="Arial" w:cs="Arial"/>
          <w:sz w:val="20"/>
          <w:szCs w:val="24"/>
          <w:lang w:val="en-US"/>
        </w:rPr>
        <w:t xml:space="preserve">clause </w:t>
      </w:r>
      <w:r w:rsidRPr="00E84C88">
        <w:rPr>
          <w:rFonts w:ascii="GHEA Grapalat" w:eastAsia="Times New Roman" w:hAnsi="GHEA Grapalat" w:cs="Sylfaen"/>
          <w:sz w:val="20"/>
          <w:szCs w:val="24"/>
          <w:lang w:val="af-ZA"/>
        </w:rPr>
        <w:t xml:space="preserve">2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by paragraph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financial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means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 being 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15 </w:t>
      </w:r>
      <w:r w:rsidRPr="00E84C88">
        <w:rPr>
          <w:rFonts w:ascii="Arial" w:eastAsia="Times New Roman" w:hAnsi="Arial" w:cs="Arial"/>
          <w:sz w:val="20"/>
          <w:szCs w:val="24"/>
        </w:rPr>
        <w:t>of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Article </w:t>
      </w:r>
      <w:r w:rsidRPr="00E84C88">
        <w:rPr>
          <w:rFonts w:ascii="GHEA Grapalat" w:eastAsia="Times New Roman" w:hAnsi="GHEA Grapalat" w:cs="Sylfaen"/>
          <w:sz w:val="20"/>
          <w:szCs w:val="24"/>
          <w:lang w:val="af-ZA"/>
        </w:rPr>
        <w:t xml:space="preserve">6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on</w:t>
      </w:r>
      <w:proofErr w:type="spellEnd"/>
      <w:r w:rsidRPr="00E84C88">
        <w:rPr>
          <w:rFonts w:ascii="Arial" w:eastAsia="Times New Roman" w:hAnsi="Arial" w:cs="Arial"/>
          <w:sz w:val="20"/>
          <w:szCs w:val="24"/>
        </w:rPr>
        <w: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according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conducted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lead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reduction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payment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conditions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to the </w:t>
      </w:r>
      <w:proofErr w:type="gramStart"/>
      <w:r w:rsidRPr="00E84C88">
        <w:rPr>
          <w:rFonts w:ascii="Arial" w:eastAsia="Times New Roman" w:hAnsi="Arial" w:cs="Arial"/>
          <w:sz w:val="20"/>
          <w:szCs w:val="24"/>
        </w:rPr>
        <w:t xml:space="preserve">change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simultaneous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with </w:t>
      </w:r>
      <w:r w:rsidRPr="00E84C88">
        <w:rPr>
          <w:rFonts w:ascii="GHEA Grapalat" w:eastAsia="Times New Roman" w:hAnsi="GHEA Grapalat" w:cs="Sylfaen"/>
          <w:sz w:val="20"/>
          <w:szCs w:val="24"/>
          <w:lang w:val="af-ZA"/>
        </w:rPr>
        <w:t>_</w:t>
      </w:r>
    </w:p>
    <w:p w14:paraId="5A91017B" w14:textId="77777777" w:rsidR="00532D6C" w:rsidRPr="00E84C88" w:rsidDel="00992C40"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2) </w:t>
      </w:r>
      <w:r w:rsidRPr="00E84C88">
        <w:rPr>
          <w:rFonts w:ascii="Arial" w:eastAsia="Times New Roman" w:hAnsi="Arial" w:cs="Arial"/>
          <w:sz w:val="20"/>
          <w:szCs w:val="24"/>
        </w:rPr>
        <w:t>By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cases.</w:t>
      </w:r>
    </w:p>
    <w:p w14:paraId="07F2BE8D"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0"/>
          <w:lang w:val="af-ZA"/>
        </w:rPr>
        <w:t xml:space="preserve">8.6 </w:t>
      </w:r>
      <w:r w:rsidRPr="00E84C88">
        <w:rPr>
          <w:rFonts w:ascii="Arial" w:eastAsia="Times New Roman" w:hAnsi="Arial" w:cs="Arial"/>
          <w:sz w:val="20"/>
          <w:szCs w:val="20"/>
          <w:lang w:val="af-ZA"/>
        </w:rPr>
        <w:t xml:space="preserve">H </w:t>
      </w:r>
      <w:r w:rsidRPr="00E84C88">
        <w:rPr>
          <w:rFonts w:ascii="Arial" w:eastAsia="Times New Roman" w:hAnsi="Arial" w:cs="Arial"/>
          <w:sz w:val="20"/>
          <w:szCs w:val="24"/>
        </w:rPr>
        <w:t>Committee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towards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enough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from </w:t>
      </w:r>
      <w:r w:rsidRPr="00E84C88">
        <w:rPr>
          <w:rFonts w:ascii="Arial" w:eastAsia="Times New Roman" w:hAnsi="Arial" w:cs="Arial"/>
          <w:sz w:val="20"/>
          <w:szCs w:val="24"/>
          <w:lang w:val="en-US"/>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announcement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sequentially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busy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to the participants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products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also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product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complete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descriptions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compliance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rPr>
        <w:t xml:space="preserve">requirements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Recommended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minimum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equality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conditions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satisfying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w:t>
      </w:r>
      <w:r w:rsidRPr="00E84C88">
        <w:rPr>
          <w:rFonts w:ascii="Arial" w:eastAsia="Times New Roman" w:hAnsi="Arial" w:cs="Arial"/>
          <w:sz w:val="20"/>
          <w:szCs w:val="24"/>
          <w:lang w:val="af-ZA"/>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lastRenderedPageBreak/>
        <w:t>exceed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the frame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buy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goods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 being 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15 </w:t>
      </w:r>
      <w:r w:rsidRPr="00E84C88">
        <w:rPr>
          <w:rFonts w:ascii="Arial" w:eastAsia="Times New Roman" w:hAnsi="Arial" w:cs="Arial"/>
          <w:sz w:val="20"/>
          <w:szCs w:val="24"/>
        </w:rPr>
        <w:t>of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Article </w:t>
      </w:r>
      <w:r w:rsidRPr="00E84C88">
        <w:rPr>
          <w:rFonts w:ascii="GHEA Grapalat" w:eastAsia="Times New Roman" w:hAnsi="GHEA Grapalat" w:cs="Sylfaen"/>
          <w:sz w:val="20"/>
          <w:szCs w:val="24"/>
          <w:lang w:val="af-ZA"/>
        </w:rPr>
        <w:t xml:space="preserve">6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on</w:t>
      </w:r>
      <w:proofErr w:type="spellEnd"/>
      <w:r w:rsidRPr="00E84C88">
        <w:rPr>
          <w:rFonts w:ascii="GHEA Grapalat" w:eastAsia="Times New Roman" w:hAnsi="GHEA Grapalat" w:cs="Sylfaen"/>
          <w:sz w:val="20"/>
          <w:szCs w:val="24"/>
          <w:lang w:val="af-ZA"/>
        </w:rPr>
        <w:t xml:space="preserve"> </w:t>
      </w:r>
    </w:p>
    <w:p w14:paraId="0684EC29"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proofErr w:type="gramStart"/>
      <w:r w:rsidRPr="00E84C88">
        <w:rPr>
          <w:rFonts w:ascii="Arial" w:eastAsia="Times New Roman" w:hAnsi="Arial" w:cs="Arial"/>
          <w:sz w:val="20"/>
          <w:szCs w:val="24"/>
        </w:rPr>
        <w:t xml:space="preserve">a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sequentially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busy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colleagues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decide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purpose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reduction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purpose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conditions </w:t>
      </w:r>
      <w:r w:rsidRPr="00E84C88">
        <w:rPr>
          <w:rFonts w:ascii="GHEA Grapalat" w:eastAsia="Times New Roman" w:hAnsi="GHEA Grapalat" w:cs="Sylfaen"/>
          <w:sz w:val="20"/>
          <w:szCs w:val="24"/>
          <w:lang w:val="af-ZA"/>
        </w:rPr>
        <w:softHyphen/>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satisfying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w:t>
      </w:r>
      <w:r w:rsidRPr="00E84C88">
        <w:rPr>
          <w:rFonts w:ascii="Arial" w:eastAsia="Times New Roman" w:hAnsi="Arial" w:cs="Arial"/>
          <w:sz w:val="20"/>
          <w:szCs w:val="24"/>
          <w:lang w:val="af-ZA"/>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simultaneous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negotiations </w:t>
      </w:r>
      <w:r w:rsidRPr="00E84C88">
        <w:rPr>
          <w:rFonts w:ascii="GHEA Grapalat" w:eastAsia="Times New Roman" w:hAnsi="GHEA Grapalat" w:cs="Sylfaen"/>
          <w:sz w:val="20"/>
          <w:szCs w:val="24"/>
          <w:lang w:val="af-ZA"/>
        </w:rPr>
        <w:t xml:space="preserve">if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 </w:t>
      </w:r>
      <w:r w:rsidRPr="00E84C88">
        <w:rPr>
          <w:rFonts w:ascii="Arial" w:eastAsia="Times New Roman" w:hAnsi="Arial" w:cs="Arial"/>
          <w:sz w:val="20"/>
          <w:szCs w:val="24"/>
        </w:rPr>
        <w:t xml:space="preserve">partners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resp</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authority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having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representatives </w:t>
      </w:r>
      <w:r w:rsidRPr="00E84C88">
        <w:rPr>
          <w:rFonts w:ascii="GHEA Grapalat" w:eastAsia="Times New Roman" w:hAnsi="GHEA Grapalat" w:cs="Sylfaen"/>
          <w:sz w:val="20"/>
          <w:szCs w:val="24"/>
          <w:lang w:val="af-ZA"/>
        </w:rPr>
        <w:t>),</w:t>
      </w:r>
    </w:p>
    <w:p w14:paraId="34649891"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proofErr w:type="gramStart"/>
      <w:r w:rsidRPr="00E84C88">
        <w:rPr>
          <w:rFonts w:ascii="Arial" w:eastAsia="Times New Roman" w:hAnsi="Arial" w:cs="Arial"/>
          <w:sz w:val="20"/>
          <w:szCs w:val="24"/>
        </w:rPr>
        <w:t xml:space="preserve">b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opposite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suspended</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rPr>
        <w:t xml:space="preserve">is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enough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Estimated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manner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same time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reduction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around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simultaneous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driving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day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time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wild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about </w:t>
      </w:r>
      <w:r w:rsidRPr="00E84C88">
        <w:rPr>
          <w:rFonts w:ascii="GHEA Grapalat" w:eastAsia="Times New Roman" w:hAnsi="GHEA Grapalat" w:cs="Sylfaen"/>
          <w:sz w:val="20"/>
          <w:szCs w:val="24"/>
          <w:lang w:val="af-ZA"/>
        </w:rPr>
        <w:t>_</w:t>
      </w:r>
    </w:p>
    <w:p w14:paraId="123DCAF2" w14:textId="77777777" w:rsidR="00532D6C" w:rsidRPr="00E84C88" w:rsidRDefault="00532D6C" w:rsidP="00532D6C">
      <w:pPr>
        <w:spacing w:after="0" w:line="240" w:lineRule="auto"/>
        <w:ind w:firstLine="709"/>
        <w:jc w:val="both"/>
        <w:rPr>
          <w:rFonts w:ascii="GHEA Grapalat" w:eastAsia="Times New Roman" w:hAnsi="GHEA Grapalat" w:cs="Sylfaen"/>
          <w:color w:val="FF0000"/>
          <w:sz w:val="20"/>
          <w:szCs w:val="24"/>
          <w:lang w:val="af-ZA"/>
        </w:rPr>
      </w:pPr>
      <w:proofErr w:type="gramStart"/>
      <w:r w:rsidRPr="00E84C88">
        <w:rPr>
          <w:rFonts w:ascii="Arial" w:eastAsia="Times New Roman" w:hAnsi="Arial" w:cs="Arial"/>
          <w:sz w:val="20"/>
          <w:szCs w:val="24"/>
        </w:rPr>
        <w:t xml:space="preserve">c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sooner </w:t>
      </w:r>
      <w:r w:rsidRPr="00E84C88">
        <w:rPr>
          <w:rFonts w:ascii="GHEA Grapalat" w:eastAsia="Times New Roman" w:hAnsi="GHEA Grapalat" w:cs="Sylfaen"/>
          <w:sz w:val="20"/>
          <w:szCs w:val="24"/>
          <w:lang w:val="af-ZA"/>
        </w:rPr>
        <w:t xml:space="preserve">than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notification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from the </w:t>
      </w:r>
      <w:proofErr w:type="gramStart"/>
      <w:r w:rsidRPr="00E84C88">
        <w:rPr>
          <w:rFonts w:ascii="Arial" w:eastAsia="Times New Roman" w:hAnsi="Arial" w:cs="Arial"/>
          <w:sz w:val="20"/>
          <w:szCs w:val="24"/>
        </w:rPr>
        <w:t>date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second</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later </w:t>
      </w:r>
      <w:r w:rsidRPr="00E84C88">
        <w:rPr>
          <w:rFonts w:ascii="GHEA Grapalat" w:eastAsia="Times New Roman" w:hAnsi="GHEA Grapalat" w:cs="Sylfaen"/>
          <w:sz w:val="20"/>
          <w:szCs w:val="24"/>
          <w:lang w:val="af-ZA"/>
        </w:rPr>
        <w:t xml:space="preserve">than </w:t>
      </w:r>
      <w:r w:rsidRPr="00E84C88">
        <w:rPr>
          <w:rFonts w:ascii="Arial" w:eastAsia="Times New Roman" w:hAnsi="Arial" w:cs="Arial"/>
          <w:sz w:val="20"/>
          <w:szCs w:val="24"/>
          <w:lang w:val="af-ZA"/>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fifth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the day </w:t>
      </w:r>
      <w:r w:rsidRPr="00E84C88">
        <w:rPr>
          <w:rFonts w:ascii="GHEA Grapalat" w:eastAsia="Times New Roman" w:hAnsi="GHEA Grapalat" w:cs="Sylfaen"/>
          <w:sz w:val="20"/>
          <w:szCs w:val="24"/>
          <w:lang w:val="af-ZA"/>
        </w:rPr>
        <w:t>,</w:t>
      </w:r>
    </w:p>
    <w:p w14:paraId="679F5857"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proofErr w:type="gramStart"/>
      <w:r w:rsidRPr="00E84C88">
        <w:rPr>
          <w:rFonts w:ascii="Arial" w:eastAsia="Times New Roman" w:hAnsi="Arial" w:cs="Arial"/>
          <w:sz w:val="20"/>
          <w:szCs w:val="24"/>
        </w:rPr>
        <w:t xml:space="preserve">d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each</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en-US"/>
        </w:rPr>
        <w:t xml:space="preserve">partner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data 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moment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published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w:t>
      </w:r>
      <w:r w:rsidRPr="00E84C88">
        <w:rPr>
          <w:rFonts w:ascii="Arial" w:eastAsia="Times New Roman" w:hAnsi="Arial" w:cs="Arial"/>
          <w:sz w:val="20"/>
          <w:szCs w:val="24"/>
          <w:lang w:val="af-ZA"/>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for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review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the </w:t>
      </w:r>
      <w:r w:rsidRPr="00E84C88">
        <w:rPr>
          <w:rFonts w:ascii="Arial" w:eastAsia="Times New Roman" w:hAnsi="Arial" w:cs="Arial"/>
          <w:sz w:val="20"/>
          <w:szCs w:val="24"/>
        </w:rPr>
        <w:t>offer</w:t>
      </w:r>
    </w:p>
    <w:p w14:paraId="670CE4CF"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proofErr w:type="gramStart"/>
      <w:r w:rsidRPr="00E84C88">
        <w:rPr>
          <w:rFonts w:ascii="Arial" w:eastAsia="Times New Roman" w:hAnsi="Arial" w:cs="Arial"/>
          <w:sz w:val="20"/>
          <w:szCs w:val="24"/>
        </w:rPr>
        <w:t xml:space="preserve">e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at the moment according </w:t>
      </w:r>
      <w:r w:rsidRPr="00E84C88">
        <w:rPr>
          <w:rFonts w:ascii="GHEA Grapalat" w:eastAsia="Times New Roman" w:hAnsi="GHEA Grapalat" w:cs="Sylfaen"/>
          <w:sz w:val="20"/>
          <w:szCs w:val="24"/>
          <w:lang w:val="af-ZA"/>
        </w:rPr>
        <w:t>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of </w:t>
      </w:r>
      <w:r w:rsidRPr="00E84C88">
        <w:rPr>
          <w:rFonts w:ascii="Arial" w:eastAsia="Times New Roman" w:hAnsi="Arial" w:cs="Arial"/>
          <w:sz w:val="20"/>
          <w:szCs w:val="24"/>
          <w:lang w:val="af-ZA"/>
        </w:rPr>
        <w:t>colleagues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prices </w:t>
      </w:r>
      <w:r w:rsidRPr="00E84C88">
        <w:rPr>
          <w:rFonts w:ascii="GHEA Grapalat" w:eastAsia="Times New Roman" w:hAnsi="GHEA Grapalat" w:cs="Sylfaen"/>
          <w:sz w:val="20"/>
          <w:szCs w:val="24"/>
          <w:lang w:val="af-ZA"/>
        </w:rPr>
        <w:t xml:space="preserve">which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exceed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price </w:t>
      </w:r>
      <w:r w:rsidRPr="00E84C88">
        <w:rPr>
          <w:rFonts w:ascii="GHEA Grapalat" w:eastAsia="Times New Roman" w:hAnsi="GHEA Grapalat" w:cs="Sylfaen"/>
          <w:sz w:val="20"/>
          <w:szCs w:val="24"/>
          <w:lang w:val="af-ZA"/>
        </w:rPr>
        <w:t xml:space="preserve">is </w:t>
      </w:r>
      <w:r w:rsidRPr="00E84C88">
        <w:rPr>
          <w:rFonts w:ascii="Arial" w:eastAsia="Times New Roman" w:hAnsi="Arial" w:cs="Arial"/>
          <w:sz w:val="20"/>
          <w:szCs w:val="24"/>
        </w:rPr>
        <w:t>determined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announced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sequentially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busy</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lang w:val="af-ZA"/>
        </w:rPr>
        <w:t xml:space="preserve">colleagues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_</w:t>
      </w:r>
    </w:p>
    <w:p w14:paraId="74B2C5EB" w14:textId="77777777" w:rsidR="00532D6C" w:rsidRPr="00E84C88" w:rsidRDefault="00532D6C" w:rsidP="00532D6C">
      <w:pPr>
        <w:shd w:val="clear" w:color="auto" w:fill="FFFFFF"/>
        <w:spacing w:after="0" w:line="240" w:lineRule="auto"/>
        <w:ind w:firstLine="375"/>
        <w:jc w:val="both"/>
        <w:rPr>
          <w:rFonts w:ascii="GHEA Grapalat" w:eastAsia="Times New Roman" w:hAnsi="GHEA Grapalat" w:cs="Sylfaen"/>
          <w:sz w:val="20"/>
          <w:szCs w:val="24"/>
          <w:lang w:val="af-ZA"/>
        </w:rPr>
      </w:pPr>
      <w:proofErr w:type="gramStart"/>
      <w:r w:rsidRPr="00E84C88">
        <w:rPr>
          <w:rFonts w:ascii="Arial" w:eastAsia="Times New Roman" w:hAnsi="Arial" w:cs="Arial"/>
          <w:sz w:val="20"/>
          <w:szCs w:val="24"/>
        </w:rPr>
        <w:t xml:space="preserve">f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expire</w:t>
      </w:r>
      <w:r w:rsidRPr="00E84C88">
        <w:rPr>
          <w:rFonts w:ascii="GHEA Grapalat" w:eastAsia="Times New Roman" w:hAnsi="GHEA Grapalat" w:cs="Sylfaen"/>
          <w:sz w:val="20"/>
          <w:szCs w:val="24"/>
          <w:lang w:val="af-ZA"/>
        </w:rPr>
        <w:t xml:space="preserve"> at </w:t>
      </w:r>
      <w:r w:rsidRPr="00E84C88">
        <w:rPr>
          <w:rFonts w:ascii="Arial" w:eastAsia="Times New Roman" w:hAnsi="Arial" w:cs="Arial"/>
          <w:sz w:val="20"/>
          <w:szCs w:val="24"/>
        </w:rPr>
        <w:t xml:space="preserve">the moment </w:t>
      </w:r>
      <w:r w:rsidRPr="00E84C88">
        <w:rPr>
          <w:rFonts w:ascii="GHEA Grapalat" w:eastAsia="Times New Roman" w:hAnsi="GHEA Grapalat" w:cs="Sylfaen"/>
          <w:sz w:val="20"/>
          <w:szCs w:val="24"/>
          <w:lang w:val="af-ZA"/>
        </w:rPr>
        <w:t xml:space="preserve">if </w:t>
      </w:r>
      <w:r w:rsidRPr="00E84C88">
        <w:rPr>
          <w:rFonts w:ascii="Arial" w:eastAsia="Times New Roman" w:hAnsi="Arial" w:cs="Arial"/>
          <w:sz w:val="20"/>
          <w:szCs w:val="24"/>
        </w:rPr>
        <w:t>that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exceed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price </w:t>
      </w:r>
      <w:r w:rsidRPr="00E84C88">
        <w:rPr>
          <w:rFonts w:ascii="GHEA Grapalat" w:eastAsia="Times New Roman" w:hAnsi="GHEA Grapalat" w:cs="Sylfaen"/>
          <w:sz w:val="20"/>
          <w:szCs w:val="24"/>
          <w:lang w:val="af-ZA"/>
        </w:rPr>
        <w:t xml:space="preserve">then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appraiser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negotiations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as a result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low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announce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provided that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Sealable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rights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responsibilities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strength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enter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surpassing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size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financial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funds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on</w:t>
      </w:r>
      <w:proofErr w:type="spell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between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agreement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seal</w:t>
      </w:r>
      <w:r w:rsidRPr="00E84C88">
        <w:rPr>
          <w:rFonts w:ascii="GHEA Grapalat" w:eastAsia="Times New Roman" w:hAnsi="GHEA Grapalat" w:cs="Sylfaen"/>
          <w:sz w:val="20"/>
          <w:szCs w:val="24"/>
          <w:lang w:val="af-ZA"/>
        </w:rPr>
        <w:t xml:space="preserve"> in </w:t>
      </w:r>
      <w:r w:rsidRPr="00E84C88">
        <w:rPr>
          <w:rFonts w:ascii="Arial" w:eastAsia="Times New Roman" w:hAnsi="Arial" w:cs="Arial"/>
          <w:sz w:val="20"/>
          <w:szCs w:val="24"/>
        </w:rPr>
        <w:t>case 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agreement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financial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means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fifteen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product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supply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extending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 the date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agreement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fallen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period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paragraph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according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resolved</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rPr>
        <w:t xml:space="preserve">is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sixty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calendar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financial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funds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they are not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planned </w:t>
      </w:r>
      <w:r w:rsidRPr="00E84C88">
        <w:rPr>
          <w:rFonts w:ascii="Cambria Math" w:eastAsia="MS Mincho" w:hAnsi="Cambria Math" w:cs="Cambria Math"/>
          <w:sz w:val="20"/>
          <w:szCs w:val="24"/>
          <w:lang w:val="hy-AM"/>
        </w:rPr>
        <w:t>.</w:t>
      </w:r>
    </w:p>
    <w:p w14:paraId="095FB7B8" w14:textId="77777777" w:rsidR="00532D6C" w:rsidRPr="00E84C88" w:rsidRDefault="00532D6C" w:rsidP="00532D6C">
      <w:pPr>
        <w:spacing w:after="0" w:line="240" w:lineRule="auto"/>
        <w:ind w:firstLine="708"/>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_ </w:t>
      </w:r>
      <w:r w:rsidRPr="00E84C88">
        <w:rPr>
          <w:rFonts w:ascii="Arial" w:eastAsia="Times New Roman" w:hAnsi="Arial" w:cs="Arial"/>
          <w:sz w:val="20"/>
          <w:szCs w:val="24"/>
          <w:lang w:val="hy-AM"/>
        </w:rPr>
        <w:t>of negotiations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expire</w:t>
      </w:r>
      <w:r w:rsidRPr="00E84C88">
        <w:rPr>
          <w:rFonts w:ascii="GHEA Grapalat" w:eastAsia="Times New Roman" w:hAnsi="GHEA Grapalat" w:cs="Sylfaen"/>
          <w:sz w:val="20"/>
          <w:szCs w:val="24"/>
          <w:lang w:val="hy-AM"/>
        </w:rPr>
        <w:t xml:space="preserve"> at </w:t>
      </w:r>
      <w:r w:rsidRPr="00E84C88">
        <w:rPr>
          <w:rFonts w:ascii="Arial" w:eastAsia="Times New Roman" w:hAnsi="Arial" w:cs="Arial"/>
          <w:sz w:val="20"/>
          <w:szCs w:val="24"/>
          <w:lang w:val="hy-AM"/>
        </w:rPr>
        <w:t xml:space="preserve">the moment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 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prices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exceed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price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minimum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prices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equal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are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procedure</w:t>
      </w:r>
      <w:r w:rsidRPr="00E84C88">
        <w:rPr>
          <w:rFonts w:ascii="GHEA Grapalat" w:eastAsia="Times New Roman" w:hAnsi="GHEA Grapalat" w:cs="Sylfaen"/>
          <w:sz w:val="20"/>
          <w:szCs w:val="24"/>
          <w:lang w:val="af-ZA"/>
        </w:rPr>
        <w:t xml:space="preserve"> 37 </w:t>
      </w:r>
      <w:r w:rsidRPr="00E84C88">
        <w:rPr>
          <w:rFonts w:ascii="Arial" w:eastAsia="Times New Roman" w:hAnsi="Arial" w:cs="Arial"/>
          <w:sz w:val="20"/>
          <w:szCs w:val="24"/>
          <w:lang w:val="hy-AM"/>
        </w:rPr>
        <w:t>of the Law</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hy-AM"/>
        </w:rPr>
        <w:t>of the article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to part </w:t>
      </w:r>
      <w:r w:rsidRPr="00E84C88">
        <w:rPr>
          <w:rFonts w:ascii="GHEA Grapalat" w:eastAsia="Times New Roman" w:hAnsi="GHEA Grapalat" w:cs="Sylfaen"/>
          <w:sz w:val="20"/>
          <w:szCs w:val="24"/>
          <w:lang w:val="af-ZA"/>
        </w:rPr>
        <w:t xml:space="preserve">1 </w:t>
      </w:r>
      <w:r w:rsidRPr="00E84C88">
        <w:rPr>
          <w:rFonts w:ascii="Arial" w:eastAsia="Times New Roman" w:hAnsi="Arial" w:cs="Arial"/>
          <w:sz w:val="20"/>
          <w:szCs w:val="24"/>
          <w:lang w:val="hy-AM"/>
        </w:rPr>
        <w:t>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announced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none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except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subsection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paragraph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case </w:t>
      </w:r>
      <w:r w:rsidRPr="00E84C88">
        <w:rPr>
          <w:rFonts w:ascii="GHEA Grapalat" w:eastAsia="Times New Roman" w:hAnsi="GHEA Grapalat" w:cs="Sylfaen"/>
          <w:sz w:val="20"/>
          <w:szCs w:val="24"/>
          <w:lang w:val="hy-AM"/>
        </w:rPr>
        <w:t>_</w:t>
      </w:r>
    </w:p>
    <w:p w14:paraId="3817BE53"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af-ZA"/>
        </w:rPr>
        <w:t xml:space="preserve">8.7 </w:t>
      </w:r>
      <w:r w:rsidRPr="00E84C88">
        <w:rPr>
          <w:rFonts w:ascii="Arial" w:eastAsia="Times New Roman" w:hAnsi="Arial" w:cs="Arial"/>
          <w:sz w:val="20"/>
          <w:szCs w:val="20"/>
          <w:lang w:val="af-ZA"/>
        </w:rPr>
        <w:t>Demand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case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copies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secretary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immediately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like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requirement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 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other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to the participant </w:t>
      </w:r>
      <w:r w:rsidRPr="00E84C88">
        <w:rPr>
          <w:rFonts w:ascii="GHEA Grapalat" w:eastAsia="Times New Roman" w:hAnsi="GHEA Grapalat" w:cs="Times New Roman"/>
          <w:sz w:val="20"/>
          <w:szCs w:val="20"/>
          <w:lang w:val="af-ZA"/>
        </w:rPr>
        <w: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Demand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performance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impossibility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case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requirement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presented 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person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immediately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provided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hy-AM"/>
        </w:rPr>
        <w:t>application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included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af-ZA"/>
        </w:rPr>
        <w:t xml:space="preserve">the documents </w:t>
      </w:r>
      <w:r w:rsidRPr="00E84C88">
        <w:rPr>
          <w:rFonts w:ascii="GHEA Grapalat" w:eastAsia="Times New Roman" w:hAnsi="GHEA Grapalat" w:cs="Times New Roman"/>
          <w:sz w:val="20"/>
          <w:szCs w:val="20"/>
          <w:lang w:val="af-ZA"/>
        </w:rPr>
        <w:t xml:space="preserve">to </w:t>
      </w:r>
      <w:r w:rsidRPr="00E84C88">
        <w:rPr>
          <w:rFonts w:ascii="Arial" w:eastAsia="Times New Roman" w:hAnsi="Arial" w:cs="Arial"/>
          <w:sz w:val="20"/>
          <w:szCs w:val="20"/>
          <w:lang w:val="af-ZA"/>
        </w:rPr>
        <w:t>which</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latter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getting to know</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on the spot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right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has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take a photo</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return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the secretary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session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during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without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obstruct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normal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to the activity </w:t>
      </w:r>
      <w:r w:rsidRPr="00E84C88">
        <w:rPr>
          <w:rFonts w:ascii="GHEA Grapalat" w:eastAsia="Times New Roman" w:hAnsi="GHEA Grapalat" w:cs="Times New Roman"/>
          <w:sz w:val="20"/>
          <w:szCs w:val="20"/>
          <w:lang w:val="hy-AM"/>
        </w:rPr>
        <w:t>.</w:t>
      </w:r>
    </w:p>
    <w:p w14:paraId="01ED3DA3"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0"/>
          <w:lang w:val="af-ZA"/>
        </w:rPr>
        <w:t xml:space="preserve">8.8 </w:t>
      </w:r>
      <w:r w:rsidRPr="00E84C88">
        <w:rPr>
          <w:rFonts w:ascii="Arial" w:eastAsia="Times New Roman" w:hAnsi="Arial" w:cs="Arial"/>
          <w:sz w:val="20"/>
          <w:szCs w:val="20"/>
          <w:lang w:val="af-ZA"/>
        </w:rPr>
        <w:t>If:</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applications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opening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evaluation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session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Sylfaen"/>
          <w:sz w:val="20"/>
          <w:szCs w:val="24"/>
          <w:lang w:val="af-ZA"/>
        </w:rPr>
        <w:softHyphen/>
        <w:t xml:space="preserve"> </w:t>
      </w:r>
      <w:r w:rsidRPr="00E84C88">
        <w:rPr>
          <w:rFonts w:ascii="Arial" w:eastAsia="Times New Roman" w:hAnsi="Arial" w:cs="Arial"/>
          <w:sz w:val="20"/>
          <w:szCs w:val="24"/>
          <w:lang w:val="af-ZA"/>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recorded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inconsistencies: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with respect to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by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suspension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the session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same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manner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informs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my </w:t>
      </w:r>
      <w:r w:rsidRPr="00E84C88">
        <w:rPr>
          <w:rFonts w:ascii="Arial" w:eastAsia="Times New Roman" w:hAnsi="Arial" w:cs="Arial"/>
          <w:sz w:val="20"/>
          <w:szCs w:val="24"/>
          <w:lang w:val="hy-AM"/>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suggesting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suspension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fix</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inconsistency </w:t>
      </w:r>
      <w:r w:rsidRPr="00E84C88">
        <w:rPr>
          <w:rFonts w:ascii="GHEA Grapalat" w:eastAsia="Times New Roman" w:hAnsi="GHEA Grapalat" w:cs="Sylfaen"/>
          <w:sz w:val="20"/>
          <w:szCs w:val="24"/>
          <w:lang w:val="af-ZA"/>
        </w:rPr>
        <w:t>.</w:t>
      </w:r>
    </w:p>
    <w:p w14:paraId="056254A2" w14:textId="77777777" w:rsidR="00532D6C" w:rsidRPr="00E84C88" w:rsidRDefault="00532D6C" w:rsidP="00532D6C">
      <w:pPr>
        <w:spacing w:after="0" w:line="240" w:lineRule="auto"/>
        <w:ind w:firstLine="709"/>
        <w:jc w:val="both"/>
        <w:rPr>
          <w:rFonts w:ascii="GHEA Grapalat" w:eastAsia="Times New Roman" w:hAnsi="GHEA Grapalat" w:cs="Sylfaen"/>
          <w:sz w:val="20"/>
          <w:szCs w:val="24"/>
          <w:lang w:val="hy-AM"/>
        </w:rPr>
      </w:pPr>
      <w:r w:rsidRPr="00E84C88">
        <w:rPr>
          <w:rFonts w:ascii="Arial" w:eastAsia="Times New Roman" w:hAnsi="Arial" w:cs="Arial"/>
          <w:sz w:val="20"/>
          <w:szCs w:val="24"/>
          <w:lang w:val="af-ZA"/>
        </w:rPr>
        <w:t>Appraiser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reasoned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case</w:t>
      </w:r>
      <w:r w:rsidRPr="00E84C88">
        <w:rPr>
          <w:rFonts w:ascii="GHEA Grapalat" w:eastAsia="Times New Roman" w:hAnsi="GHEA Grapalat" w:cs="Sylfaen"/>
          <w:sz w:val="20"/>
          <w:szCs w:val="24"/>
          <w:lang w:val="af-ZA"/>
        </w:rPr>
        <w:t xml:space="preserve"> 67th </w:t>
      </w:r>
      <w:r w:rsidRPr="00E84C88">
        <w:rPr>
          <w:rFonts w:ascii="Arial" w:eastAsia="Times New Roman" w:hAnsi="Arial" w:cs="Arial"/>
          <w:sz w:val="20"/>
          <w:szCs w:val="24"/>
          <w:lang w:val="af-ZA"/>
        </w:rPr>
        <w:t>of the order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based 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State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income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committee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through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check</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of the participant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w:t>
      </w:r>
      <w:r w:rsidRPr="00E84C88">
        <w:rPr>
          <w:rFonts w:ascii="GHEA Grapalat" w:eastAsia="Times New Roman" w:hAnsi="GHEA Grapalat" w:cs="Sylfaen"/>
          <w:sz w:val="20"/>
          <w:szCs w:val="24"/>
          <w:lang w:val="af-ZA"/>
        </w:rPr>
        <w:t xml:space="preserve"> 6 </w:t>
      </w:r>
      <w:r w:rsidRPr="00E84C88">
        <w:rPr>
          <w:rFonts w:ascii="Arial" w:eastAsia="Times New Roman" w:hAnsi="Arial" w:cs="Arial"/>
          <w:sz w:val="20"/>
          <w:szCs w:val="24"/>
          <w:lang w:val="af-ZA"/>
        </w:rPr>
        <w:t>of the Law</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af-ZA"/>
        </w:rPr>
        <w:t>of the article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part </w:t>
      </w:r>
      <w:r w:rsidRPr="00E84C88">
        <w:rPr>
          <w:rFonts w:ascii="GHEA Grapalat" w:eastAsia="Times New Roman" w:hAnsi="GHEA Grapalat" w:cs="Sylfaen"/>
          <w:sz w:val="20"/>
          <w:szCs w:val="24"/>
          <w:lang w:val="af-ZA"/>
        </w:rPr>
        <w:t xml:space="preserve">2 </w:t>
      </w:r>
      <w:r w:rsidRPr="00E84C88">
        <w:rPr>
          <w:rFonts w:ascii="Arial" w:eastAsia="Times New Roman" w:hAnsi="Arial" w:cs="Arial"/>
          <w:sz w:val="20"/>
          <w:szCs w:val="24"/>
          <w:lang w:val="af-ZA"/>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the 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satisfy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by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certification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authenticity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paragraph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committee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presentable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information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need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at least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contain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of the name of the participant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participants </w:t>
      </w:r>
      <w:r w:rsidRPr="00E84C88">
        <w:rPr>
          <w:rFonts w:ascii="GHEA Grapalat" w:eastAsia="Times New Roman" w:hAnsi="GHEA Grapalat" w:cs="Sylfaen"/>
          <w:sz w:val="20"/>
          <w:szCs w:val="24"/>
          <w:lang w:val="af-ZA"/>
        </w:rPr>
        <w:t xml:space="preserve">) , </w:t>
      </w:r>
      <w:r w:rsidRPr="00E84C88">
        <w:rPr>
          <w:rFonts w:ascii="Arial" w:eastAsia="Times New Roman" w:hAnsi="Arial" w:cs="Arial"/>
          <w:sz w:val="20"/>
          <w:szCs w:val="24"/>
          <w:lang w:val="af-ZA"/>
        </w:rPr>
        <w:t>tax</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payer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accounting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number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be 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month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date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year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about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discrepancy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 recorded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income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committee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received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information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notification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attached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committee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received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information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original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scanned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version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notification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detail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described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price </w:t>
      </w:r>
      <w:r w:rsidRPr="00E84C88">
        <w:rPr>
          <w:rFonts w:ascii="Arial" w:eastAsia="Times New Roman" w:hAnsi="Arial" w:cs="Arial"/>
          <w:sz w:val="20"/>
          <w:szCs w:val="24"/>
          <w:lang w:val="en-US"/>
        </w:rPr>
        <w:t xml:space="preserve">of </w:t>
      </w:r>
      <w:r w:rsidRPr="00E84C88">
        <w:rPr>
          <w:rFonts w:ascii="Arial" w:eastAsia="Times New Roman" w:hAnsi="Arial" w:cs="Arial"/>
          <w:sz w:val="20"/>
          <w:szCs w:val="24"/>
          <w:lang w:val="hy-AM"/>
        </w:rPr>
        <w:t>crossing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during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discovered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inconsistencies </w:t>
      </w:r>
      <w:r w:rsidRPr="00E84C88">
        <w:rPr>
          <w:rFonts w:ascii="GHEA Grapalat" w:eastAsia="Times New Roman" w:hAnsi="GHEA Grapalat" w:cs="Sylfaen"/>
          <w:sz w:val="20"/>
          <w:szCs w:val="24"/>
          <w:lang w:val="hy-AM"/>
        </w:rPr>
        <w:t>.</w:t>
      </w:r>
    </w:p>
    <w:p w14:paraId="28558A18"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af-ZA"/>
        </w:rPr>
        <w:t xml:space="preserve">8.9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af-ZA"/>
        </w:rPr>
        <w:t xml:space="preserve"> 8.8 </w:t>
      </w:r>
      <w:r w:rsidRPr="00E84C88">
        <w:rPr>
          <w:rFonts w:ascii="Arial" w:eastAsia="Times New Roman" w:hAnsi="Arial" w:cs="Arial"/>
          <w:sz w:val="20"/>
          <w:szCs w:val="24"/>
          <w:lang w:val="hy-AM"/>
        </w:rPr>
        <w:t>of 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with a 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 </w:t>
      </w:r>
      <w:r w:rsidRPr="00E84C88">
        <w:rPr>
          <w:rFonts w:ascii="Arial" w:eastAsia="Times New Roman" w:hAnsi="Arial" w:cs="Arial"/>
          <w:sz w:val="20"/>
          <w:szCs w:val="24"/>
          <w:lang w:val="hy-AM"/>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correction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recorded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the </w:t>
      </w:r>
      <w:r w:rsidRPr="00E84C88">
        <w:rPr>
          <w:rFonts w:ascii="GHEA Grapalat" w:eastAsia="Times New Roman" w:hAnsi="GHEA Grapalat" w:cs="Sylfaen"/>
          <w:sz w:val="20"/>
          <w:szCs w:val="24"/>
          <w:lang w:val="af-ZA"/>
        </w:rPr>
        <w:t xml:space="preserve">discrepancy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appreciated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enough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lang w:val="hy-AM"/>
        </w:rPr>
        <w:t>Opposite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appreciated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insufficient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rejected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and what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recognized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busy</w:t>
      </w:r>
      <w:r w:rsidRPr="00E84C88">
        <w:rPr>
          <w:rFonts w:ascii="GHEA Grapalat" w:eastAsia="Times New Roman" w:hAnsi="GHEA Grapalat" w:cs="Sylfaen"/>
          <w:sz w:val="20"/>
          <w:szCs w:val="24"/>
          <w:lang w:val="hy-AM"/>
        </w:rPr>
        <w:t xml:space="preserve"> the </w:t>
      </w:r>
      <w:r w:rsidRPr="00E84C88">
        <w:rPr>
          <w:rFonts w:ascii="Arial" w:eastAsia="Times New Roman" w:hAnsi="Arial" w:cs="Arial"/>
          <w:sz w:val="20"/>
          <w:szCs w:val="24"/>
          <w:lang w:val="hy-AM"/>
        </w:rPr>
        <w:t>participant</w:t>
      </w:r>
    </w:p>
    <w:p w14:paraId="749F90E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evaluation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discrepancy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 recorded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income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committee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received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information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as a result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considered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fixed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provided 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information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grounding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document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original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printed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scanned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copy </w:t>
      </w:r>
      <w:r w:rsidRPr="00E84C88">
        <w:rPr>
          <w:rFonts w:ascii="GHEA Grapalat" w:eastAsia="Times New Roman" w:hAnsi="GHEA Grapalat" w:cs="Sylfaen"/>
          <w:sz w:val="20"/>
          <w:szCs w:val="24"/>
          <w:lang w:val="hy-AM"/>
        </w:rPr>
        <w:t>.</w:t>
      </w:r>
    </w:p>
    <w:p w14:paraId="2885CDF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af-ZA"/>
        </w:rPr>
        <w:t xml:space="preserve">8. </w:t>
      </w:r>
      <w:r w:rsidRPr="00E84C88">
        <w:rPr>
          <w:rFonts w:ascii="GHEA Grapalat" w:eastAsia="Times New Roman" w:hAnsi="GHEA Grapalat" w:cs="Sylfaen"/>
          <w:sz w:val="20"/>
          <w:szCs w:val="24"/>
          <w:lang w:val="hy-AM"/>
        </w:rPr>
        <w:t>10:</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member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to the works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turns 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af-ZA"/>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having a </w:t>
      </w:r>
      <w:r w:rsidRPr="00E84C88">
        <w:rPr>
          <w:rFonts w:ascii="GHEA Grapalat" w:eastAsia="Times New Roman" w:hAnsi="GHEA Grapalat" w:cs="Sylfaen"/>
          <w:sz w:val="20"/>
          <w:szCs w:val="24"/>
          <w:lang w:val="af-ZA"/>
        </w:rPr>
        <w:t xml:space="preserve">share </w:t>
      </w:r>
      <w:r w:rsidRPr="00E84C88">
        <w:rPr>
          <w:rFonts w:ascii="Arial" w:eastAsia="Times New Roman" w:hAnsi="Arial" w:cs="Arial"/>
          <w:sz w:val="20"/>
          <w:szCs w:val="24"/>
          <w:lang w:val="hy-AM"/>
        </w:rPr>
        <w:t xml:space="preserve">_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lang w:val="hy-AM"/>
        </w:rPr>
        <w:t xml:space="preserve">the organization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their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near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by kinship</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with in-laws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connected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person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parent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spouse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child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brother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sister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lastRenderedPageBreak/>
        <w:t>etc.)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husband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parent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child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brother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sister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person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having a </w:t>
      </w:r>
      <w:r w:rsidRPr="00E84C88">
        <w:rPr>
          <w:rFonts w:ascii="GHEA Grapalat" w:eastAsia="Times New Roman" w:hAnsi="GHEA Grapalat" w:cs="Sylfaen"/>
          <w:sz w:val="20"/>
          <w:szCs w:val="24"/>
          <w:lang w:val="af-ZA"/>
        </w:rPr>
        <w:t xml:space="preserve">share </w:t>
      </w:r>
      <w:r w:rsidRPr="00E84C88">
        <w:rPr>
          <w:rFonts w:ascii="Arial" w:eastAsia="Times New Roman" w:hAnsi="Arial" w:cs="Arial"/>
          <w:sz w:val="20"/>
          <w:szCs w:val="24"/>
          <w:lang w:val="hy-AM"/>
        </w:rPr>
        <w:t xml:space="preserve">_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lang w:val="hy-AM"/>
        </w:rPr>
        <w:t>the organization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application </w:t>
      </w:r>
      <w:r w:rsidRPr="00E84C88">
        <w:rPr>
          <w:rFonts w:ascii="GHEA Grapalat" w:eastAsia="Times New Roman" w:hAnsi="GHEA Grapalat" w:cs="Sylfaen"/>
          <w:sz w:val="20"/>
          <w:szCs w:val="24"/>
          <w:lang w:val="af-ZA"/>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available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with a 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the condition </w:t>
      </w:r>
      <w:r w:rsidRPr="00E84C88">
        <w:rPr>
          <w:rFonts w:ascii="GHEA Grapalat" w:eastAsia="Times New Roman" w:hAnsi="GHEA Grapalat" w:cs="Sylfaen"/>
          <w:sz w:val="20"/>
          <w:szCs w:val="24"/>
          <w:lang w:val="af-ZA"/>
        </w:rPr>
        <w:t xml:space="preserve">then </w:t>
      </w:r>
      <w:r w:rsidRPr="00E84C88">
        <w:rPr>
          <w:rFonts w:ascii="Arial" w:eastAsia="Times New Roman" w:hAnsi="Arial" w:cs="Arial"/>
          <w:sz w:val="20"/>
          <w:szCs w:val="24"/>
          <w:lang w:val="hy-AM"/>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from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immediately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relation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interests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clash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having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member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self-rejection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reports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from the procedure </w:t>
      </w:r>
      <w:r w:rsidRPr="00E84C88">
        <w:rPr>
          <w:rFonts w:ascii="GHEA Grapalat" w:eastAsia="Times New Roman" w:hAnsi="GHEA Grapalat" w:cs="Sylfaen"/>
          <w:sz w:val="20"/>
          <w:szCs w:val="24"/>
          <w:lang w:val="af-ZA"/>
        </w:rPr>
        <w:t>.</w:t>
      </w:r>
    </w:p>
    <w:p w14:paraId="303C0E4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8.11 </w:t>
      </w:r>
      <w:proofErr w:type="spellStart"/>
      <w:r w:rsidRPr="00E84C88">
        <w:rPr>
          <w:rFonts w:ascii="Arial" w:eastAsia="Times New Roman" w:hAnsi="Arial" w:cs="Arial"/>
          <w:sz w:val="20"/>
          <w:szCs w:val="24"/>
          <w:lang w:val="es-ES"/>
        </w:rPr>
        <w:t>Applications</w:t>
      </w:r>
      <w:proofErr w:type="spellEnd"/>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from</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opening</w:t>
      </w:r>
      <w:proofErr w:type="spellEnd"/>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s-ES"/>
        </w:rPr>
        <w:t>and:</w:t>
      </w:r>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from</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being</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evaluated</w:t>
      </w:r>
      <w:proofErr w:type="spellEnd"/>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s-ES"/>
        </w:rPr>
        <w:t>after</w:t>
      </w:r>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being</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made</w:t>
      </w:r>
      <w:proofErr w:type="spellEnd"/>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is</w:t>
      </w:r>
      <w:proofErr w:type="spellEnd"/>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Protocol</w:t>
      </w:r>
      <w:proofErr w:type="spellEnd"/>
      <w:r w:rsidRPr="00E84C88">
        <w:rPr>
          <w:rFonts w:ascii="Arial" w:eastAsia="Times New Roman" w:hAnsi="Arial" w:cs="Arial"/>
          <w:sz w:val="20"/>
          <w:szCs w:val="24"/>
          <w:lang w:val="es-ES"/>
        </w:rPr>
        <w:t xml:space="preserve"> </w:t>
      </w:r>
      <w:r w:rsidRPr="00E84C88">
        <w:rPr>
          <w:rFonts w:ascii="GHEA Grapalat" w:eastAsia="Times New Roman" w:hAnsi="GHEA Grapalat" w:cs="Sylfaen"/>
          <w:sz w:val="20"/>
          <w:szCs w:val="24"/>
          <w:lang w:val="es-ES"/>
        </w:rPr>
        <w:t>:</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shopping</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about</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RA:</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by legislation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established</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 xml:space="preserve">in </w:t>
      </w:r>
      <w:r w:rsidRPr="00E84C88">
        <w:rPr>
          <w:rFonts w:ascii="GHEA Grapalat" w:eastAsia="Times New Roman" w:hAnsi="GHEA Grapalat" w:cs="Sylfaen"/>
          <w:sz w:val="20"/>
          <w:szCs w:val="20"/>
          <w:lang w:val="hy-AM"/>
        </w:rPr>
        <w:t xml:space="preserve">order </w:t>
      </w:r>
      <w:r w:rsidRPr="00E84C88">
        <w:rPr>
          <w:rFonts w:ascii="Arial" w:eastAsia="Times New Roman" w:hAnsi="Arial" w:cs="Arial"/>
          <w:sz w:val="20"/>
          <w:szCs w:val="20"/>
          <w:lang w:val="hy-AM"/>
        </w:rPr>
        <w:t>With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which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commission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session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protocol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detail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described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evaluation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as a result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recorded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inconsistencies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with them</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conditioned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rejection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foundations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4"/>
          <w:lang w:val="hy-AM"/>
        </w:rPr>
        <w:t>The protocol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signing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at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members.</w:t>
      </w:r>
    </w:p>
    <w:p w14:paraId="0AFD339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8:12</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opening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 the 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after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late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than</w:t>
      </w:r>
      <w:r w:rsidRPr="00E84C88">
        <w:rPr>
          <w:rFonts w:ascii="GHEA Grapalat" w:eastAsia="Times New Roman" w:hAnsi="GHEA Grapalat" w:cs="Arial"/>
          <w:spacing w:val="-8"/>
          <w:sz w:val="24"/>
          <w:szCs w:val="24"/>
          <w:lang w:val="af-ZA"/>
        </w:rPr>
        <w:t xml:space="preserve"> </w:t>
      </w:r>
      <w:r w:rsidRPr="00E84C88">
        <w:rPr>
          <w:rFonts w:ascii="Arial" w:eastAsia="Times New Roman" w:hAnsi="Arial" w:cs="Arial"/>
          <w:sz w:val="20"/>
          <w:szCs w:val="24"/>
          <w:lang w:val="af-ZA"/>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day </w:t>
      </w:r>
      <w:r w:rsidRPr="00E84C88">
        <w:rPr>
          <w:rFonts w:ascii="GHEA Grapalat" w:eastAsia="Times New Roman" w:hAnsi="GHEA Grapalat" w:cs="Sylfaen"/>
          <w:sz w:val="20"/>
          <w:szCs w:val="24"/>
          <w:lang w:val="af-ZA"/>
        </w:rPr>
        <w:t>:</w:t>
      </w:r>
    </w:p>
    <w:p w14:paraId="2EB18B6A"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af-ZA"/>
        </w:rPr>
        <w:t>1)</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applications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opening</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evaluation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session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protocol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from the original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printed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scanned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version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Sylfaen"/>
          <w:sz w:val="20"/>
          <w:szCs w:val="20"/>
          <w:lang w:val="hy-AM"/>
        </w:rPr>
        <w:t xml:space="preserve"> 1 </w:t>
      </w:r>
      <w:r w:rsidRPr="00E84C88">
        <w:rPr>
          <w:rFonts w:ascii="Arial" w:eastAsia="Times New Roman" w:hAnsi="Arial" w:cs="Arial"/>
          <w:sz w:val="20"/>
          <w:szCs w:val="20"/>
          <w:lang w:val="hy-AM"/>
        </w:rPr>
        <w:t>of the invitation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in clause </w:t>
      </w:r>
      <w:r w:rsidRPr="00E84C88">
        <w:rPr>
          <w:rFonts w:ascii="GHEA Grapalat" w:eastAsia="Times New Roman" w:hAnsi="GHEA Grapalat" w:cs="Sylfaen"/>
          <w:sz w:val="20"/>
          <w:szCs w:val="20"/>
          <w:lang w:val="hy-AM"/>
        </w:rPr>
        <w:t xml:space="preserve">3.5 </w:t>
      </w:r>
      <w:r w:rsidRPr="00E84C88">
        <w:rPr>
          <w:rFonts w:ascii="Arial" w:eastAsia="Times New Roman" w:hAnsi="Arial" w:cs="Arial"/>
          <w:sz w:val="20"/>
          <w:szCs w:val="20"/>
          <w:lang w:val="hy-AM"/>
        </w:rPr>
        <w:t>of the part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justifications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for discussion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summary sheet </w:t>
      </w:r>
      <w:r w:rsidRPr="00E84C88">
        <w:rPr>
          <w:rFonts w:ascii="GHEA Grapalat" w:eastAsia="Times New Roman" w:hAnsi="GHEA Grapalat" w:cs="Sylfaen"/>
          <w:sz w:val="20"/>
          <w:szCs w:val="20"/>
          <w:lang w:val="hy-AM"/>
        </w:rPr>
        <w:t xml:space="preserve">which </w:t>
      </w:r>
      <w:r w:rsidRPr="00E84C88">
        <w:rPr>
          <w:rFonts w:ascii="Arial" w:eastAsia="Times New Roman" w:hAnsi="Arial" w:cs="Arial"/>
          <w:sz w:val="20"/>
          <w:szCs w:val="20"/>
          <w:lang w:val="hy-AM"/>
        </w:rPr>
        <w:t>contains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information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also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justifications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receive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date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mail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addresses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regarding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publishing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in the newsletter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If:</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justifications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presented </w:t>
      </w:r>
      <w:r w:rsidRPr="00E84C88">
        <w:rPr>
          <w:rFonts w:ascii="GHEA Grapalat" w:eastAsia="Times New Roman" w:hAnsi="GHEA Grapalat" w:cs="Sylfaen"/>
          <w:sz w:val="20"/>
          <w:szCs w:val="20"/>
          <w:lang w:val="hy-AM"/>
        </w:rPr>
        <w:t xml:space="preserve">then </w:t>
      </w:r>
      <w:r w:rsidRPr="00E84C88">
        <w:rPr>
          <w:rFonts w:ascii="Arial" w:eastAsia="Times New Roman" w:hAnsi="Arial" w:cs="Arial"/>
          <w:sz w:val="20"/>
          <w:szCs w:val="20"/>
          <w:lang w:val="hy-AM"/>
        </w:rPr>
        <w:t>_</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commission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session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protocol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it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 happening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appropriate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notes </w:t>
      </w:r>
      <w:r w:rsidRPr="00E84C88">
        <w:rPr>
          <w:rFonts w:ascii="GHEA Grapalat" w:eastAsia="Times New Roman" w:hAnsi="GHEA Grapalat" w:cs="Sylfaen"/>
          <w:sz w:val="20"/>
          <w:szCs w:val="20"/>
          <w:lang w:val="hy-AM"/>
        </w:rPr>
        <w:t>.</w:t>
      </w:r>
    </w:p>
    <w:p w14:paraId="6C3E2DA2"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2) </w:t>
      </w:r>
      <w:r w:rsidRPr="00E84C88">
        <w:rPr>
          <w:rFonts w:ascii="Arial" w:eastAsia="Times New Roman" w:hAnsi="Arial" w:cs="Arial"/>
          <w:sz w:val="20"/>
          <w:szCs w:val="24"/>
          <w:lang w:val="af-ZA"/>
        </w:rPr>
        <w:t>his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appraiser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commission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at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members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signed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interests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collision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absence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announcements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 the originals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printed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scanned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versions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publication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in the newsletter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members </w:t>
      </w:r>
      <w:r w:rsidRPr="00E84C88">
        <w:rPr>
          <w:rFonts w:ascii="GHEA Grapalat" w:eastAsia="Times New Roman" w:hAnsi="GHEA Grapalat" w:cs="Sylfaen"/>
          <w:sz w:val="20"/>
          <w:szCs w:val="24"/>
          <w:lang w:val="af-ZA"/>
        </w:rPr>
        <w:t xml:space="preserve">which </w:t>
      </w:r>
      <w:r w:rsidRPr="00E84C88">
        <w:rPr>
          <w:rFonts w:ascii="Arial" w:eastAsia="Times New Roman" w:hAnsi="Arial" w:cs="Arial"/>
          <w:sz w:val="20"/>
          <w:szCs w:val="24"/>
          <w:lang w:val="af-ZA"/>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works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participates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opening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evaluation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 the session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after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invited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at sessions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signing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sub</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statements </w:t>
      </w:r>
      <w:r w:rsidRPr="00E84C88">
        <w:rPr>
          <w:rFonts w:ascii="GHEA Grapalat" w:eastAsia="Times New Roman" w:hAnsi="GHEA Grapalat" w:cs="Sylfaen"/>
          <w:sz w:val="20"/>
          <w:szCs w:val="24"/>
          <w:lang w:val="af-ZA"/>
        </w:rPr>
        <w:t xml:space="preserve">that </w:t>
      </w:r>
      <w:r w:rsidRPr="00E84C88">
        <w:rPr>
          <w:rFonts w:ascii="Arial" w:eastAsia="Times New Roman" w:hAnsi="Arial" w:cs="Arial"/>
          <w:sz w:val="20"/>
          <w:szCs w:val="24"/>
          <w:lang w:val="af-ZA"/>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the newsletter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publication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signing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the day </w:t>
      </w:r>
      <w:r w:rsidRPr="00E84C88">
        <w:rPr>
          <w:rFonts w:ascii="GHEA Grapalat" w:eastAsia="Times New Roman" w:hAnsi="GHEA Grapalat" w:cs="Sylfaen"/>
          <w:sz w:val="20"/>
          <w:szCs w:val="24"/>
          <w:lang w:val="af-ZA"/>
        </w:rPr>
        <w:t>.</w:t>
      </w:r>
    </w:p>
    <w:p w14:paraId="28698EAC" w14:textId="77777777" w:rsidR="00E82197" w:rsidRPr="00E84C88" w:rsidRDefault="00532D6C" w:rsidP="00E82197">
      <w:pPr>
        <w:spacing w:after="0" w:line="240" w:lineRule="auto"/>
        <w:ind w:firstLine="375"/>
        <w:jc w:val="both"/>
        <w:rPr>
          <w:rFonts w:ascii="GHEA Grapalat" w:eastAsia="Times New Roman" w:hAnsi="GHEA Grapalat" w:cs="Sylfaen"/>
          <w:sz w:val="20"/>
          <w:szCs w:val="24"/>
          <w:lang w:val="hy-AM"/>
        </w:rPr>
      </w:pPr>
      <w:r w:rsidRPr="00E84C88">
        <w:rPr>
          <w:rFonts w:ascii="GHEA Grapalat" w:eastAsia="Times New Roman" w:hAnsi="GHEA Grapalat" w:cs="Times New Roman"/>
          <w:sz w:val="24"/>
          <w:szCs w:val="24"/>
          <w:lang w:val="af-ZA"/>
        </w:rPr>
        <w:tab/>
      </w:r>
      <w:r w:rsidR="00E82197" w:rsidRPr="00E84C88">
        <w:rPr>
          <w:rFonts w:ascii="GHEA Grapalat" w:eastAsia="Times New Roman" w:hAnsi="GHEA Grapalat" w:cs="Sylfaen"/>
          <w:sz w:val="20"/>
          <w:szCs w:val="24"/>
          <w:lang w:val="af-ZA"/>
        </w:rPr>
        <w:t xml:space="preserve">8.13 </w:t>
      </w:r>
      <w:r w:rsidR="00E82197" w:rsidRPr="00E84C88">
        <w:rPr>
          <w:rFonts w:ascii="Arial" w:eastAsia="Times New Roman" w:hAnsi="Arial" w:cs="Arial"/>
          <w:sz w:val="20"/>
          <w:szCs w:val="24"/>
          <w:lang w:val="en-US"/>
        </w:rPr>
        <w:t xml:space="preserve">Section </w:t>
      </w:r>
      <w:r w:rsidR="00E82197" w:rsidRPr="00E84C88">
        <w:rPr>
          <w:rFonts w:ascii="GHEA Grapalat" w:eastAsia="Times New Roman" w:hAnsi="GHEA Grapalat" w:cs="Sylfaen"/>
          <w:sz w:val="20"/>
          <w:szCs w:val="24"/>
          <w:lang w:val="af-ZA"/>
        </w:rPr>
        <w:t xml:space="preserve">6 </w:t>
      </w:r>
      <w:r w:rsidR="00E82197" w:rsidRPr="00E84C88">
        <w:rPr>
          <w:rFonts w:ascii="Arial" w:eastAsia="Times New Roman" w:hAnsi="Arial" w:cs="Arial"/>
          <w:sz w:val="20"/>
          <w:szCs w:val="24"/>
          <w:lang w:val="en-US"/>
        </w:rPr>
        <w:t>of the Law</w:t>
      </w:r>
      <w:r w:rsidR="00E82197" w:rsidRPr="00E84C88">
        <w:rPr>
          <w:rFonts w:ascii="GHEA Grapalat" w:eastAsia="Times New Roman" w:hAnsi="GHEA Grapalat" w:cs="Sylfaen"/>
          <w:sz w:val="20"/>
          <w:szCs w:val="24"/>
          <w:lang w:val="af-ZA"/>
        </w:rPr>
        <w:t xml:space="preserve"> 1 </w:t>
      </w:r>
      <w:r w:rsidR="00E82197" w:rsidRPr="00E84C88">
        <w:rPr>
          <w:rFonts w:ascii="Arial" w:eastAsia="Times New Roman" w:hAnsi="Arial" w:cs="Arial"/>
          <w:sz w:val="20"/>
          <w:szCs w:val="24"/>
          <w:lang w:val="en-US"/>
        </w:rPr>
        <w:t>of the article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 xml:space="preserve">part </w:t>
      </w:r>
      <w:r w:rsidR="00E82197" w:rsidRPr="00E84C88">
        <w:rPr>
          <w:rFonts w:ascii="GHEA Grapalat" w:eastAsia="Times New Roman" w:hAnsi="GHEA Grapalat" w:cs="Sylfaen"/>
          <w:sz w:val="20"/>
          <w:szCs w:val="24"/>
          <w:lang w:val="af-ZA"/>
        </w:rPr>
        <w:t xml:space="preserve">6 </w:t>
      </w:r>
      <w:r w:rsidR="00E82197" w:rsidRPr="00E84C88">
        <w:rPr>
          <w:rFonts w:ascii="Arial" w:eastAsia="Times New Roman" w:hAnsi="Arial" w:cs="Arial"/>
          <w:sz w:val="20"/>
          <w:szCs w:val="24"/>
          <w:lang w:val="en-US"/>
        </w:rPr>
        <w:t>_</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with a point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planned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the foundations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in: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application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to come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case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of the client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lead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reasoned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based on</w:t>
      </w:r>
      <w:r w:rsidR="00E82197" w:rsidRPr="00E84C88">
        <w:rPr>
          <w:rFonts w:ascii="GHEA Grapalat" w:eastAsia="Times New Roman" w:hAnsi="GHEA Grapalat" w:cs="Sylfaen"/>
          <w:sz w:val="20"/>
          <w:szCs w:val="24"/>
          <w:lang w:val="af-ZA"/>
        </w:rPr>
        <w:t xml:space="preserve"> </w:t>
      </w:r>
      <w:proofErr w:type="spellStart"/>
      <w:r w:rsidR="00E82197" w:rsidRPr="00E84C88">
        <w:rPr>
          <w:rFonts w:ascii="Arial" w:eastAsia="Times New Roman" w:hAnsi="Arial" w:cs="Arial"/>
          <w:sz w:val="20"/>
          <w:szCs w:val="24"/>
        </w:rPr>
        <w:t>on</w:t>
      </w:r>
      <w:proofErr w:type="spellEnd"/>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authorized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body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the participant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include: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shopping</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the process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participate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right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without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participants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 the list.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With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in </w:t>
      </w:r>
      <w:proofErr w:type="gramStart"/>
      <w:r w:rsidR="00E82197" w:rsidRPr="00E84C88">
        <w:rPr>
          <w:rFonts w:ascii="Arial" w:eastAsia="Times New Roman" w:hAnsi="Arial" w:cs="Arial"/>
          <w:sz w:val="20"/>
          <w:szCs w:val="24"/>
        </w:rPr>
        <w:t>which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hereby</w:t>
      </w:r>
      <w:proofErr w:type="gramEnd"/>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at the point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specified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of the client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leader</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makes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of purchase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procedure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non-existent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be announced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or</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sealed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of the contract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regarding</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statement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publish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or</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contract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one-sided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solve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about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statement</w:t>
      </w:r>
      <w:r w:rsidR="00E82197" w:rsidRPr="00E84C88">
        <w:rPr>
          <w:rFonts w:ascii="GHEA Grapalat" w:eastAsia="Times New Roman" w:hAnsi="GHEA Grapalat" w:cs="Sylfaen"/>
          <w:sz w:val="20"/>
          <w:szCs w:val="24"/>
          <w:lang w:val="hy-AM"/>
        </w:rPr>
        <w:t xml:space="preserve"> </w:t>
      </w:r>
      <w:r w:rsidR="00E82197" w:rsidRPr="00E84C88">
        <w:rPr>
          <w:rFonts w:ascii="Arial" w:eastAsia="Times New Roman" w:hAnsi="Arial" w:cs="Arial"/>
          <w:sz w:val="20"/>
          <w:szCs w:val="24"/>
        </w:rPr>
        <w:t xml:space="preserve">to publish </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hy-AM"/>
        </w:rPr>
        <w:t xml:space="preserve">the notice </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on the day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tenth </w:t>
      </w:r>
      <w:r w:rsidR="00E82197" w:rsidRPr="00E84C88">
        <w:rPr>
          <w:rFonts w:ascii="Arial" w:eastAsia="Times New Roman" w:hAnsi="Arial" w:cs="Arial"/>
          <w:sz w:val="20"/>
          <w:szCs w:val="24"/>
          <w:lang w:val="hy-AM"/>
        </w:rPr>
        <w:t>_</w:t>
      </w:r>
      <w:r w:rsidR="00E82197" w:rsidRPr="00E84C88">
        <w:rPr>
          <w:rFonts w:ascii="GHEA Grapalat" w:eastAsia="Times New Roman" w:hAnsi="GHEA Grapalat" w:cs="Sylfaen"/>
          <w:sz w:val="20"/>
          <w:szCs w:val="24"/>
          <w:lang w:val="hy-AM"/>
        </w:rPr>
        <w:t xml:space="preserve"> </w:t>
      </w:r>
      <w:r w:rsidR="00E82197" w:rsidRPr="00E84C88">
        <w:rPr>
          <w:rFonts w:ascii="Arial" w:eastAsia="Times New Roman" w:hAnsi="Arial" w:cs="Arial"/>
          <w:sz w:val="20"/>
          <w:szCs w:val="24"/>
          <w:lang w:val="hy-AM"/>
        </w:rPr>
        <w:t xml:space="preserve">the </w:t>
      </w:r>
      <w:proofErr w:type="gramStart"/>
      <w:r w:rsidR="00E82197" w:rsidRPr="00E84C88">
        <w:rPr>
          <w:rFonts w:ascii="Arial" w:eastAsia="Times New Roman" w:hAnsi="Arial" w:cs="Arial"/>
          <w:sz w:val="20"/>
          <w:szCs w:val="24"/>
          <w:lang w:val="hy-AM"/>
        </w:rPr>
        <w:t xml:space="preserve">day </w:t>
      </w:r>
      <w:r w:rsidR="00E82197" w:rsidRPr="00E84C88">
        <w:rPr>
          <w:rFonts w:ascii="GHEA Grapalat" w:eastAsia="Times New Roman" w:hAnsi="GHEA Grapalat" w:cs="Sylfaen"/>
          <w:sz w:val="20"/>
          <w:szCs w:val="24"/>
          <w:lang w:val="af-ZA"/>
        </w:rPr>
        <w:t>:</w:t>
      </w:r>
      <w:proofErr w:type="gramEnd"/>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be held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day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af-ZA"/>
        </w:rPr>
        <w:t>in writing</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provided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authorized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the body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and: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to the participant </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Authorized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body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the participant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include: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shopping</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the process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participate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right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without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participants</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 the list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receive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fortieth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on the day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fifth </w:t>
      </w:r>
      <w:r w:rsidR="00E82197" w:rsidRPr="00E84C88">
        <w:rPr>
          <w:rFonts w:ascii="Arial" w:eastAsia="Times New Roman" w:hAnsi="Arial" w:cs="Arial"/>
          <w:sz w:val="20"/>
          <w:szCs w:val="24"/>
          <w:lang w:val="en-US"/>
        </w:rPr>
        <w:t>_</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lang w:val="en-US"/>
        </w:rPr>
        <w:t xml:space="preserve">What </w:t>
      </w:r>
      <w:proofErr w:type="gramStart"/>
      <w:r w:rsidR="00E82197" w:rsidRPr="00E84C88">
        <w:rPr>
          <w:rFonts w:ascii="Arial" w:eastAsia="Times New Roman" w:hAnsi="Arial" w:cs="Arial"/>
          <w:sz w:val="20"/>
          <w:szCs w:val="24"/>
        </w:rPr>
        <w:t xml:space="preserve">day </w:t>
      </w:r>
      <w:r w:rsidR="00E82197" w:rsidRPr="00E84C88">
        <w:rPr>
          <w:rFonts w:ascii="GHEA Grapalat" w:eastAsia="Times New Roman" w:hAnsi="GHEA Grapalat" w:cs="Sylfaen"/>
          <w:sz w:val="20"/>
          <w:szCs w:val="24"/>
          <w:lang w:val="af-ZA"/>
        </w:rPr>
        <w:t>?</w:t>
      </w:r>
      <w:proofErr w:type="gramEnd"/>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_</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receive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fortieth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of the day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as of</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participate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from</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appeal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regarding</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initiated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and: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unfinished</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judicial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work</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availability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in the </w:t>
      </w:r>
      <w:r w:rsidR="00E82197" w:rsidRPr="00E84C88">
        <w:rPr>
          <w:rFonts w:ascii="GHEA Grapalat" w:eastAsia="Times New Roman" w:hAnsi="GHEA Grapalat" w:cs="Sylfaen"/>
          <w:sz w:val="20"/>
          <w:szCs w:val="24"/>
          <w:lang w:val="af-ZA"/>
        </w:rPr>
        <w:t xml:space="preserve">given </w:t>
      </w:r>
      <w:r w:rsidR="00E82197" w:rsidRPr="00E84C88">
        <w:rPr>
          <w:rFonts w:ascii="Arial" w:eastAsia="Times New Roman" w:hAnsi="Arial" w:cs="Arial"/>
          <w:sz w:val="20"/>
          <w:szCs w:val="24"/>
        </w:rPr>
        <w:t>case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judicial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 case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final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judicial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act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strength</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in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to enter</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on the day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next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fifth </w:t>
      </w:r>
      <w:r w:rsidR="00E82197" w:rsidRPr="00E84C88">
        <w:rPr>
          <w:rFonts w:ascii="Arial" w:eastAsia="Times New Roman" w:hAnsi="Arial" w:cs="Arial"/>
          <w:sz w:val="20"/>
          <w:szCs w:val="24"/>
          <w:lang w:val="en-US"/>
        </w:rPr>
        <w:t>_</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 xml:space="preserve">day </w:t>
      </w:r>
      <w:r w:rsidR="00E82197" w:rsidRPr="00E84C88">
        <w:rPr>
          <w:rFonts w:ascii="GHEA Grapalat" w:eastAsia="Times New Roman" w:hAnsi="GHEA Grapalat" w:cs="Sylfaen"/>
          <w:sz w:val="20"/>
          <w:szCs w:val="24"/>
          <w:lang w:val="af-ZA"/>
        </w:rPr>
        <w:t xml:space="preserve">if </w:t>
      </w:r>
      <w:r w:rsidR="00E82197" w:rsidRPr="00E84C88">
        <w:rPr>
          <w:rFonts w:ascii="Arial" w:eastAsia="Times New Roman" w:hAnsi="Arial" w:cs="Arial"/>
          <w:sz w:val="20"/>
          <w:szCs w:val="24"/>
          <w:lang w:val="en-US"/>
        </w:rPr>
        <w:t xml:space="preserve">_ </w:t>
      </w:r>
      <w:r w:rsidR="00E82197" w:rsidRPr="00E84C88">
        <w:rPr>
          <w:rFonts w:ascii="Arial" w:eastAsia="Times New Roman" w:hAnsi="Arial" w:cs="Arial"/>
          <w:sz w:val="20"/>
          <w:szCs w:val="24"/>
        </w:rPr>
        <w:t>_</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judicial</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exam</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with the result</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decision</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performance</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the opportunity</w:t>
      </w:r>
      <w:r w:rsidR="00E82197" w:rsidRPr="00E84C88">
        <w:rPr>
          <w:rFonts w:ascii="GHEA Grapalat" w:eastAsia="Times New Roman" w:hAnsi="GHEA Grapalat" w:cs="Sylfaen"/>
          <w:sz w:val="20"/>
          <w:szCs w:val="24"/>
          <w:lang w:val="af-ZA"/>
        </w:rPr>
        <w:t xml:space="preserve"> </w:t>
      </w:r>
      <w:r w:rsidR="00E82197" w:rsidRPr="00E84C88">
        <w:rPr>
          <w:rFonts w:ascii="Arial" w:eastAsia="Times New Roman" w:hAnsi="Arial" w:cs="Arial"/>
          <w:sz w:val="20"/>
          <w:szCs w:val="24"/>
        </w:rPr>
        <w:t>no</w:t>
      </w:r>
      <w:r w:rsidR="00E82197" w:rsidRPr="00E84C88">
        <w:rPr>
          <w:rFonts w:ascii="GHEA Grapalat" w:eastAsia="Times New Roman" w:hAnsi="GHEA Grapalat" w:cs="Sylfaen"/>
          <w:sz w:val="20"/>
          <w:szCs w:val="24"/>
          <w:lang w:val="af-ZA"/>
        </w:rPr>
        <w:t xml:space="preserve"> </w:t>
      </w:r>
      <w:proofErr w:type="gramStart"/>
      <w:r w:rsidR="00E82197" w:rsidRPr="00E84C88">
        <w:rPr>
          <w:rFonts w:ascii="Arial" w:eastAsia="Times New Roman" w:hAnsi="Arial" w:cs="Arial"/>
          <w:sz w:val="20"/>
          <w:szCs w:val="24"/>
        </w:rPr>
        <w:t xml:space="preserve">disappeared </w:t>
      </w:r>
      <w:r w:rsidR="00E82197" w:rsidRPr="00E84C88">
        <w:rPr>
          <w:rFonts w:ascii="Arial" w:eastAsia="Times New Roman" w:hAnsi="Arial" w:cs="Arial"/>
          <w:sz w:val="20"/>
          <w:szCs w:val="24"/>
          <w:lang w:val="hy-AM"/>
        </w:rPr>
        <w:t>.</w:t>
      </w:r>
      <w:proofErr w:type="gramEnd"/>
    </w:p>
    <w:p w14:paraId="749328D5" w14:textId="77777777" w:rsidR="00E82197" w:rsidRPr="00E84C88" w:rsidRDefault="00E82197" w:rsidP="00E82197">
      <w:pPr>
        <w:spacing w:after="0" w:line="240" w:lineRule="auto"/>
        <w:ind w:firstLine="375"/>
        <w:jc w:val="both"/>
        <w:rPr>
          <w:rFonts w:ascii="GHEA Grapalat" w:eastAsia="Times New Roman" w:hAnsi="GHEA Grapalat" w:cs="Sylfaen"/>
          <w:sz w:val="20"/>
          <w:szCs w:val="24"/>
          <w:lang w:val="af-ZA"/>
        </w:rPr>
      </w:pPr>
      <w:r w:rsidRPr="00E84C88">
        <w:rPr>
          <w:rFonts w:ascii="Arial" w:eastAsia="Times New Roman" w:hAnsi="Arial" w:cs="Arial"/>
          <w:sz w:val="20"/>
          <w:szCs w:val="24"/>
          <w:lang w:val="af-ZA"/>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in which if </w:t>
      </w:r>
      <w:r w:rsidRPr="00E84C88">
        <w:rPr>
          <w:rFonts w:ascii="GHEA Grapalat" w:eastAsia="Times New Roman" w:hAnsi="GHEA Grapalat" w:cs="Sylfaen"/>
          <w:sz w:val="20"/>
          <w:szCs w:val="24"/>
          <w:lang w:val="af-ZA"/>
        </w:rPr>
        <w:t>:</w:t>
      </w:r>
    </w:p>
    <w:p w14:paraId="4C92771A" w14:textId="77777777" w:rsidR="00E82197" w:rsidRPr="00E84C88" w:rsidRDefault="00E82197" w:rsidP="00E82197">
      <w:pPr>
        <w:numPr>
          <w:ilvl w:val="0"/>
          <w:numId w:val="18"/>
        </w:numPr>
        <w:spacing w:after="0" w:line="240" w:lineRule="auto"/>
        <w:ind w:left="0" w:firstLine="375"/>
        <w:jc w:val="both"/>
        <w:rPr>
          <w:rFonts w:ascii="GHEA Grapalat" w:eastAsia="Times New Roman" w:hAnsi="GHEA Grapalat" w:cs="Sylfaen"/>
          <w:sz w:val="20"/>
          <w:szCs w:val="24"/>
          <w:lang w:val="af-ZA"/>
        </w:rPr>
      </w:pPr>
      <w:r w:rsidRPr="00E84C88">
        <w:rPr>
          <w:rFonts w:ascii="Arial" w:eastAsia="Times New Roman" w:hAnsi="Arial" w:cs="Arial"/>
          <w:sz w:val="20"/>
          <w:szCs w:val="24"/>
          <w:lang w:val="af-ZA"/>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with a point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intended 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authorized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body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as of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person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application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and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or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qualified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provision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the amount </w:t>
      </w:r>
      <w:r w:rsidRPr="00E84C88">
        <w:rPr>
          <w:rFonts w:ascii="GHEA Grapalat" w:eastAsia="Times New Roman" w:hAnsi="GHEA Grapalat" w:cs="Sylfaen"/>
          <w:sz w:val="20"/>
          <w:szCs w:val="24"/>
          <w:lang w:val="af-ZA"/>
        </w:rPr>
        <w:t xml:space="preserve">then </w:t>
      </w:r>
      <w:r w:rsidRPr="00E84C88">
        <w:rPr>
          <w:rFonts w:ascii="Arial" w:eastAsia="Times New Roman" w:hAnsi="Arial" w:cs="Arial"/>
          <w:sz w:val="20"/>
          <w:szCs w:val="24"/>
          <w:lang w:val="af-ZA"/>
        </w:rPr>
        <w:t>the customer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the list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include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reasoned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presents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authorized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body </w:t>
      </w:r>
      <w:r w:rsidRPr="00E84C88">
        <w:rPr>
          <w:rFonts w:ascii="GHEA Grapalat" w:eastAsia="Times New Roman" w:hAnsi="GHEA Grapalat" w:cs="Sylfaen"/>
          <w:sz w:val="20"/>
          <w:szCs w:val="24"/>
          <w:lang w:val="af-ZA"/>
        </w:rPr>
        <w:t>_</w:t>
      </w:r>
    </w:p>
    <w:p w14:paraId="29F006E0" w14:textId="77777777" w:rsidR="00E82197" w:rsidRPr="00E84C88" w:rsidRDefault="00E82197" w:rsidP="00E82197">
      <w:pPr>
        <w:numPr>
          <w:ilvl w:val="0"/>
          <w:numId w:val="18"/>
        </w:numPr>
        <w:spacing w:after="0" w:line="240" w:lineRule="auto"/>
        <w:ind w:left="0" w:firstLine="375"/>
        <w:jc w:val="both"/>
        <w:rPr>
          <w:rFonts w:ascii="GHEA Grapalat" w:eastAsia="Times New Roman" w:hAnsi="GHEA Grapalat" w:cs="Sylfaen"/>
          <w:sz w:val="20"/>
          <w:szCs w:val="24"/>
          <w:lang w:val="af-ZA"/>
        </w:rPr>
      </w:pPr>
      <w:r w:rsidRPr="00E84C88">
        <w:rPr>
          <w:rFonts w:ascii="Arial" w:eastAsia="Times New Roman" w:hAnsi="Arial" w:cs="Arial"/>
          <w:sz w:val="20"/>
          <w:szCs w:val="24"/>
          <w:lang w:val="af-ZA"/>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person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application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and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or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qualified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provision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money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payment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implemented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authorized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body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to </w:t>
      </w:r>
      <w:r w:rsidRPr="00E84C88">
        <w:rPr>
          <w:rFonts w:ascii="Arial" w:eastAsia="Times New Roman" w:hAnsi="Arial" w:cs="Arial"/>
          <w:sz w:val="20"/>
          <w:szCs w:val="24"/>
        </w:rPr>
        <w:t>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then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later </w:t>
      </w:r>
      <w:r w:rsidRPr="00E84C88">
        <w:rPr>
          <w:rFonts w:ascii="GHEA Grapalat" w:eastAsia="Times New Roman" w:hAnsi="GHEA Grapalat" w:cs="Sylfaen"/>
          <w:sz w:val="20"/>
          <w:szCs w:val="24"/>
          <w:lang w:val="af-ZA"/>
        </w:rPr>
        <w:t xml:space="preserve">than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the person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the list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include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day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 customer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writing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informs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authorized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body </w:t>
      </w:r>
      <w:r w:rsidRPr="00E84C88">
        <w:rPr>
          <w:rFonts w:ascii="GHEA Grapalat" w:eastAsia="Times New Roman" w:hAnsi="GHEA Grapalat" w:cs="Sylfaen"/>
          <w:sz w:val="20"/>
          <w:szCs w:val="24"/>
          <w:lang w:val="af-ZA"/>
        </w:rPr>
        <w:t xml:space="preserve">of </w:t>
      </w:r>
      <w:r w:rsidRPr="00E84C88">
        <w:rPr>
          <w:rFonts w:ascii="Arial" w:eastAsia="Times New Roman" w:hAnsi="Arial" w:cs="Arial"/>
          <w:sz w:val="20"/>
          <w:szCs w:val="24"/>
          <w:lang w:val="en-US"/>
        </w:rPr>
        <w:t>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lang w:val="en-US"/>
        </w:rPr>
        <w:t>on</w:t>
      </w:r>
      <w:proofErr w:type="spell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be included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in the list </w:t>
      </w:r>
      <w:r w:rsidRPr="00E84C88">
        <w:rPr>
          <w:rFonts w:ascii="GHEA Grapalat" w:eastAsia="Times New Roman" w:hAnsi="GHEA Grapalat" w:cs="Sylfaen"/>
          <w:sz w:val="20"/>
          <w:szCs w:val="24"/>
          <w:lang w:val="af-ZA"/>
        </w:rPr>
        <w:t>.</w:t>
      </w:r>
    </w:p>
    <w:p w14:paraId="78447E76" w14:textId="77777777" w:rsidR="00532D6C" w:rsidRPr="00E84C88" w:rsidRDefault="00532D6C" w:rsidP="00E82197">
      <w:pPr>
        <w:spacing w:after="0" w:line="240" w:lineRule="auto"/>
        <w:ind w:firstLine="375"/>
        <w:jc w:val="both"/>
        <w:rPr>
          <w:rFonts w:ascii="GHEA Grapalat" w:eastAsia="Times New Roman" w:hAnsi="GHEA Grapalat" w:cs="Times New Roman"/>
          <w:sz w:val="20"/>
          <w:szCs w:val="20"/>
          <w:lang w:val="af-ZA"/>
        </w:rPr>
      </w:pPr>
      <w:r w:rsidRPr="00E84C88">
        <w:rPr>
          <w:rFonts w:ascii="GHEA Grapalat" w:eastAsia="Times New Roman" w:hAnsi="GHEA Grapalat" w:cs="Times New Roman"/>
          <w:color w:val="000000"/>
          <w:sz w:val="20"/>
          <w:szCs w:val="20"/>
          <w:lang w:val="af-ZA"/>
        </w:rPr>
        <w:t xml:space="preserve">8.14 </w:t>
      </w:r>
      <w:r w:rsidRPr="00E84C88">
        <w:rPr>
          <w:rFonts w:ascii="Arial" w:eastAsia="Times New Roman" w:hAnsi="Arial" w:cs="Arial"/>
          <w:color w:val="000000"/>
          <w:sz w:val="20"/>
          <w:szCs w:val="20"/>
          <w:lang w:val="en-US"/>
        </w:rPr>
        <w:t xml:space="preserve">Is it </w:t>
      </w:r>
      <w:r w:rsidRPr="00E84C88">
        <w:rPr>
          <w:rFonts w:ascii="Arial" w:eastAsia="Times New Roman" w:hAnsi="Arial" w:cs="Arial"/>
          <w:color w:val="000000"/>
          <w:sz w:val="20"/>
          <w:szCs w:val="20"/>
          <w:lang w:val="hy-AM"/>
        </w:rPr>
        <w:t>?</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 xml:space="preserve">Participant </w:t>
      </w:r>
      <w:r w:rsidRPr="00E84C88">
        <w:rPr>
          <w:rFonts w:ascii="Arial" w:eastAsia="Times New Roman" w:hAnsi="Arial" w:cs="Arial"/>
          <w:color w:val="000000"/>
          <w:sz w:val="20"/>
          <w:szCs w:val="20"/>
          <w:lang w:val="en-US"/>
        </w:rPr>
        <w:t>_</w:t>
      </w:r>
      <w:r w:rsidRPr="00E84C88">
        <w:rPr>
          <w:rFonts w:ascii="GHEA Grapalat" w:eastAsia="Times New Roman" w:hAnsi="GHEA Grapalat" w:cs="Times New Roman"/>
          <w:color w:val="000000"/>
          <w:sz w:val="20"/>
          <w:szCs w:val="20"/>
          <w:lang w:val="hy-AM"/>
        </w:rPr>
        <w:t xml:space="preserve"> 6th </w:t>
      </w:r>
      <w:r w:rsidRPr="00E84C88">
        <w:rPr>
          <w:rFonts w:ascii="Arial" w:eastAsia="Times New Roman" w:hAnsi="Arial" w:cs="Arial"/>
          <w:color w:val="000000"/>
          <w:sz w:val="20"/>
          <w:szCs w:val="20"/>
          <w:lang w:val="hy-AM"/>
        </w:rPr>
        <w:t xml:space="preserve">of </w:t>
      </w:r>
      <w:r w:rsidRPr="00E84C88">
        <w:rPr>
          <w:rFonts w:ascii="Arial" w:eastAsia="Times New Roman" w:hAnsi="Arial" w:cs="Arial"/>
          <w:color w:val="000000"/>
          <w:sz w:val="20"/>
          <w:szCs w:val="20"/>
          <w:lang w:val="en-US"/>
        </w:rPr>
        <w:t xml:space="preserve">O </w:t>
      </w:r>
      <w:r w:rsidRPr="00E84C88">
        <w:rPr>
          <w:rFonts w:ascii="Arial" w:eastAsia="Times New Roman" w:hAnsi="Arial" w:cs="Arial"/>
          <w:color w:val="000000"/>
          <w:sz w:val="20"/>
          <w:szCs w:val="20"/>
          <w:lang w:val="hy-AM"/>
        </w:rPr>
        <w:t>renk</w:t>
      </w:r>
      <w:r w:rsidRPr="00E84C88">
        <w:rPr>
          <w:rFonts w:ascii="GHEA Grapalat" w:eastAsia="Times New Roman" w:hAnsi="GHEA Grapalat" w:cs="Times New Roman"/>
          <w:color w:val="000000"/>
          <w:sz w:val="20"/>
          <w:szCs w:val="20"/>
          <w:lang w:val="hy-AM"/>
        </w:rPr>
        <w:t xml:space="preserve"> 1 </w:t>
      </w:r>
      <w:r w:rsidRPr="00E84C88">
        <w:rPr>
          <w:rFonts w:ascii="Arial" w:eastAsia="Times New Roman" w:hAnsi="Arial" w:cs="Arial"/>
          <w:color w:val="000000"/>
          <w:sz w:val="20"/>
          <w:szCs w:val="20"/>
          <w:lang w:val="hy-AM"/>
        </w:rPr>
        <w:t>of the article</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 xml:space="preserve">part </w:t>
      </w:r>
      <w:r w:rsidRPr="00E84C88">
        <w:rPr>
          <w:rFonts w:ascii="GHEA Grapalat" w:eastAsia="Times New Roman" w:hAnsi="GHEA Grapalat" w:cs="Times New Roman"/>
          <w:color w:val="000000"/>
          <w:sz w:val="20"/>
          <w:szCs w:val="20"/>
          <w:lang w:val="hy-AM"/>
        </w:rPr>
        <w:t xml:space="preserve">5 </w:t>
      </w:r>
      <w:r w:rsidRPr="00E84C88">
        <w:rPr>
          <w:rFonts w:ascii="Arial" w:eastAsia="Times New Roman" w:hAnsi="Arial" w:cs="Arial"/>
          <w:color w:val="000000"/>
          <w:sz w:val="20"/>
          <w:szCs w:val="20"/>
          <w:lang w:val="hy-AM"/>
        </w:rPr>
        <w:t>_</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 xml:space="preserve">and the </w:t>
      </w:r>
      <w:r w:rsidRPr="00E84C88">
        <w:rPr>
          <w:rFonts w:ascii="GHEA Grapalat" w:eastAsia="Times New Roman" w:hAnsi="GHEA Grapalat" w:cs="Times New Roman"/>
          <w:color w:val="000000"/>
          <w:sz w:val="20"/>
          <w:szCs w:val="20"/>
          <w:lang w:val="hy-AM"/>
        </w:rPr>
        <w:t xml:space="preserve">6th </w:t>
      </w:r>
      <w:r w:rsidRPr="00E84C88">
        <w:rPr>
          <w:rFonts w:ascii="Arial" w:eastAsia="Times New Roman" w:hAnsi="Arial" w:cs="Arial"/>
          <w:color w:val="000000"/>
          <w:sz w:val="20"/>
          <w:szCs w:val="20"/>
          <w:lang w:val="hy-AM"/>
        </w:rPr>
        <w:t>in parts</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planned</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in lists</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include</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the application</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to present</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from the date</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 xml:space="preserve">then </w:t>
      </w:r>
      <w:r w:rsidRPr="00E84C88">
        <w:rPr>
          <w:rFonts w:ascii="GHEA Grapalat" w:eastAsia="Times New Roman" w:hAnsi="GHEA Grapalat" w:cs="Times New Roman"/>
          <w:color w:val="000000"/>
          <w:sz w:val="20"/>
          <w:szCs w:val="20"/>
          <w:lang w:val="hy-AM"/>
        </w:rPr>
        <w:t xml:space="preserve">_ </w:t>
      </w:r>
      <w:r w:rsidRPr="00E84C88">
        <w:rPr>
          <w:rFonts w:ascii="Arial" w:eastAsia="Times New Roman" w:hAnsi="Arial" w:cs="Arial"/>
          <w:color w:val="000000"/>
          <w:sz w:val="20"/>
          <w:szCs w:val="20"/>
          <w:lang w:val="hy-AM"/>
        </w:rPr>
        <w:t>_</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his</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data</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the application</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subject to</w:t>
      </w:r>
      <w:r w:rsidRPr="00E84C88">
        <w:rPr>
          <w:rFonts w:ascii="GHEA Grapalat" w:eastAsia="Times New Roman" w:hAnsi="GHEA Grapalat" w:cs="Times New Roman"/>
          <w:color w:val="000000"/>
          <w:sz w:val="20"/>
          <w:szCs w:val="20"/>
          <w:lang w:val="hy-AM"/>
        </w:rPr>
        <w:t xml:space="preserve"> </w:t>
      </w:r>
      <w:r w:rsidRPr="00E84C88">
        <w:rPr>
          <w:rFonts w:ascii="Arial" w:eastAsia="Times New Roman" w:hAnsi="Arial" w:cs="Arial"/>
          <w:color w:val="000000"/>
          <w:sz w:val="20"/>
          <w:szCs w:val="20"/>
          <w:lang w:val="hy-AM"/>
        </w:rPr>
        <w:t>no</w:t>
      </w:r>
      <w:r w:rsidRPr="00E84C88">
        <w:rPr>
          <w:rFonts w:ascii="GHEA Grapalat" w:eastAsia="Times New Roman" w:hAnsi="GHEA Grapalat" w:cs="Times New Roman"/>
          <w:color w:val="000000"/>
          <w:sz w:val="20"/>
          <w:szCs w:val="20"/>
          <w:lang w:val="hy-AM"/>
        </w:rPr>
        <w:t xml:space="preserve"> </w:t>
      </w:r>
      <w:r w:rsidRPr="00E84C88">
        <w:rPr>
          <w:rFonts w:ascii="GHEA Grapalat" w:eastAsia="Times New Roman" w:hAnsi="GHEA Grapalat" w:cs="Sylfaen"/>
          <w:sz w:val="20"/>
          <w:szCs w:val="20"/>
          <w:lang w:val="af-ZA"/>
        </w:rPr>
        <w:t xml:space="preserve">of </w:t>
      </w:r>
      <w:r w:rsidRPr="00E84C88">
        <w:rPr>
          <w:rFonts w:ascii="Arial" w:eastAsia="Times New Roman" w:hAnsi="Arial" w:cs="Arial"/>
          <w:color w:val="000000"/>
          <w:sz w:val="20"/>
          <w:szCs w:val="20"/>
          <w:lang w:val="hy-AM"/>
        </w:rPr>
        <w:t>rejection</w:t>
      </w:r>
    </w:p>
    <w:p w14:paraId="76B472D2" w14:textId="77777777" w:rsidR="00532D6C" w:rsidRPr="00E84C88" w:rsidRDefault="00532D6C" w:rsidP="00532D6C">
      <w:pPr>
        <w:spacing w:after="0" w:line="240" w:lineRule="auto"/>
        <w:ind w:firstLine="706"/>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8.15 </w:t>
      </w:r>
      <w:r w:rsidRPr="00E84C88">
        <w:rPr>
          <w:rFonts w:ascii="Arial" w:eastAsia="Times New Roman" w:hAnsi="Arial" w:cs="Arial"/>
          <w:sz w:val="20"/>
          <w:szCs w:val="24"/>
        </w:rPr>
        <w:t>Herein</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rPr>
        <w:t>of 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clauses </w:t>
      </w:r>
      <w:r w:rsidRPr="00E84C88">
        <w:rPr>
          <w:rFonts w:ascii="GHEA Grapalat" w:eastAsia="Times New Roman" w:hAnsi="GHEA Grapalat" w:cs="Sylfaen"/>
          <w:sz w:val="20"/>
          <w:szCs w:val="24"/>
          <w:lang w:val="af-ZA"/>
        </w:rPr>
        <w:t xml:space="preserve">8.8 </w:t>
      </w:r>
      <w:r w:rsidRPr="00E84C88">
        <w:rPr>
          <w:rFonts w:ascii="Arial" w:eastAsia="Times New Roman" w:hAnsi="Arial" w:cs="Arial"/>
          <w:sz w:val="20"/>
          <w:szCs w:val="24"/>
          <w:lang w:val="af-ZA"/>
        </w:rPr>
        <w:t xml:space="preserve">and </w:t>
      </w:r>
      <w:r w:rsidRPr="00E84C88">
        <w:rPr>
          <w:rFonts w:ascii="GHEA Grapalat" w:eastAsia="Times New Roman" w:hAnsi="GHEA Grapalat" w:cs="Sylfaen"/>
          <w:sz w:val="20"/>
          <w:szCs w:val="24"/>
          <w:lang w:val="af-ZA"/>
        </w:rPr>
        <w:t xml:space="preserve">8.9 </w:t>
      </w:r>
      <w:r w:rsidRPr="00E84C88">
        <w:rPr>
          <w:rFonts w:ascii="Arial" w:eastAsia="Times New Roman" w:hAnsi="Arial" w:cs="Arial"/>
          <w:sz w:val="20"/>
          <w:szCs w:val="24"/>
          <w:lang w:val="en-US"/>
        </w:rPr>
        <w:t xml:space="preserve">of </w:t>
      </w:r>
      <w:r w:rsidRPr="00E84C88">
        <w:rPr>
          <w:rFonts w:ascii="Arial" w:eastAsia="Times New Roman" w:hAnsi="Arial" w:cs="Arial"/>
          <w:sz w:val="20"/>
          <w:szCs w:val="24"/>
        </w:rPr>
        <w:t>the part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specified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documents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within the deadline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delivered </w:t>
      </w:r>
      <w:r w:rsidRPr="00E84C88">
        <w:rPr>
          <w:rFonts w:ascii="GHEA Grapalat" w:eastAsia="Times New Roman" w:hAnsi="GHEA Grapalat" w:cs="Sylfaen"/>
          <w:sz w:val="20"/>
          <w:szCs w:val="24"/>
          <w:lang w:val="af-ZA"/>
        </w:rPr>
        <w:softHyphen/>
      </w:r>
      <w:r w:rsidRPr="00E84C88">
        <w:rPr>
          <w:rFonts w:ascii="Arial" w:eastAsia="Times New Roman" w:hAnsi="Arial" w:cs="Arial"/>
          <w:sz w:val="20"/>
          <w:szCs w:val="24"/>
        </w:rPr>
        <w:t>to the meeting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presents </w:t>
      </w:r>
      <w:r w:rsidRPr="00E84C88">
        <w:rPr>
          <w:rFonts w:ascii="Arial" w:eastAsia="Times New Roman" w:hAnsi="Arial" w:cs="Arial"/>
          <w:sz w:val="20"/>
          <w:szCs w:val="24"/>
          <w:lang w:val="en-US"/>
        </w:rPr>
        <w:t xml:space="preserve">_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send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through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must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documents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receive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confirm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their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receive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circumstance: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in the invitation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specified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certification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send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through </w:t>
      </w:r>
      <w:r w:rsidRPr="00E84C88">
        <w:rPr>
          <w:rFonts w:ascii="GHEA Grapalat" w:eastAsia="Times New Roman" w:hAnsi="GHEA Grapalat" w:cs="Sylfaen"/>
          <w:sz w:val="20"/>
          <w:szCs w:val="24"/>
          <w:lang w:val="af-ZA"/>
        </w:rPr>
        <w:t>_</w:t>
      </w:r>
    </w:p>
    <w:p w14:paraId="03A5C92B"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8.16 </w:t>
      </w:r>
      <w:r w:rsidRPr="00E84C88">
        <w:rPr>
          <w:rFonts w:ascii="Arial" w:eastAsia="Times New Roman" w:hAnsi="Arial" w:cs="Arial"/>
          <w:sz w:val="20"/>
          <w:szCs w:val="24"/>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representatives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be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at the sessions.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representatives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demand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sessions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protocols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copies </w:t>
      </w:r>
      <w:r w:rsidRPr="00E84C88">
        <w:rPr>
          <w:rFonts w:ascii="GHEA Grapalat" w:eastAsia="Times New Roman" w:hAnsi="GHEA Grapalat" w:cs="Sylfaen"/>
          <w:sz w:val="20"/>
          <w:szCs w:val="24"/>
          <w:lang w:val="af-ZA"/>
        </w:rPr>
        <w:t xml:space="preserve">which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provided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calendar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p>
    <w:p w14:paraId="0A23393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8.17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and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or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customer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notifications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specified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send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through </w:t>
      </w:r>
      <w:r w:rsidRPr="00E84C88">
        <w:rPr>
          <w:rFonts w:ascii="GHEA Grapalat" w:eastAsia="Times New Roman" w:hAnsi="GHEA Grapalat" w:cs="Sylfaen"/>
          <w:sz w:val="20"/>
          <w:szCs w:val="24"/>
          <w:lang w:val="af-ZA"/>
        </w:rPr>
        <w:t xml:space="preserve">and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by </w:t>
      </w:r>
      <w:r w:rsidRPr="00E84C88">
        <w:rPr>
          <w:rFonts w:ascii="GHEA Grapalat" w:eastAsia="Times New Roman" w:hAnsi="GHEA Grapalat" w:cs="Sylfaen"/>
          <w:sz w:val="20"/>
          <w:szCs w:val="24"/>
          <w:lang w:val="af-ZA"/>
        </w:rPr>
        <w:t xml:space="preserve">his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specified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mentioned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post office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0"/>
          <w:lang w:val="af-ZA"/>
        </w:rPr>
        <w:t>to be sent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through </w:t>
      </w:r>
      <w:r w:rsidRPr="00E84C88">
        <w:rPr>
          <w:rFonts w:ascii="GHEA Grapalat" w:eastAsia="Times New Roman" w:hAnsi="GHEA Grapalat" w:cs="Times New Roman"/>
          <w:sz w:val="20"/>
          <w:szCs w:val="20"/>
          <w:lang w:val="af-ZA"/>
        </w:rPr>
        <w:t>_</w:t>
      </w:r>
    </w:p>
    <w:p w14:paraId="045778A2"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af-ZA"/>
        </w:rPr>
        <w:t xml:space="preserve">Information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documents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electronic</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manner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exchange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case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sending the information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documents </w:t>
      </w:r>
      <w:r w:rsidRPr="00E84C88">
        <w:rPr>
          <w:rFonts w:ascii="GHEA Grapalat" w:eastAsia="Times New Roman" w:hAnsi="GHEA Grapalat" w:cs="Times New Roman"/>
          <w:sz w:val="20"/>
          <w:szCs w:val="20"/>
          <w:lang w:val="af-ZA"/>
        </w:rPr>
        <w:t xml:space="preserve">) .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approved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original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 the document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printed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scanned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version </w:t>
      </w:r>
      <w:r w:rsidRPr="00E84C88">
        <w:rPr>
          <w:rFonts w:ascii="GHEA Grapalat" w:eastAsia="Times New Roman" w:hAnsi="GHEA Grapalat" w:cs="Times New Roman"/>
          <w:sz w:val="20"/>
          <w:szCs w:val="20"/>
          <w:lang w:val="af-ZA"/>
        </w:rPr>
        <w:t>.</w:t>
      </w:r>
    </w:p>
    <w:p w14:paraId="2ABB9D6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af-ZA"/>
        </w:rPr>
        <w:lastRenderedPageBreak/>
        <w:t xml:space="preserve">8 </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af-ZA"/>
        </w:rPr>
        <w:t xml:space="preserve">18 </w:t>
      </w:r>
      <w:r w:rsidRPr="00E84C88">
        <w:rPr>
          <w:rFonts w:ascii="Arial" w:eastAsia="Times New Roman" w:hAnsi="Arial" w:cs="Arial"/>
          <w:sz w:val="20"/>
          <w:szCs w:val="20"/>
          <w:lang w:val="af-ZA"/>
        </w:rPr>
        <w:t>applications</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assessment</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and:</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selected</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af-ZA"/>
        </w:rPr>
        <w:t>the decision</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is being implemented</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according to</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separately</w:t>
      </w:r>
      <w:r w:rsidRPr="00E84C88">
        <w:rPr>
          <w:rFonts w:ascii="GHEA Grapalat" w:eastAsia="Times New Roman" w:hAnsi="GHEA Grapalat" w:cs="Arial"/>
          <w:sz w:val="20"/>
          <w:szCs w:val="20"/>
          <w:lang w:val="af-ZA"/>
        </w:rPr>
        <w:t xml:space="preserve"> </w:t>
      </w:r>
      <w:r w:rsidRPr="00E84C88">
        <w:rPr>
          <w:rFonts w:ascii="Arial" w:eastAsia="Times New Roman" w:hAnsi="Arial" w:cs="Arial"/>
          <w:sz w:val="20"/>
          <w:szCs w:val="20"/>
          <w:lang w:val="af-ZA"/>
        </w:rPr>
        <w:t xml:space="preserve">portions </w:t>
      </w:r>
      <w:r w:rsidRPr="00E84C88">
        <w:rPr>
          <w:rFonts w:ascii="GHEA Grapalat" w:eastAsia="Times New Roman" w:hAnsi="GHEA Grapalat" w:cs="Sylfaen"/>
          <w:color w:val="FFFFFF"/>
          <w:sz w:val="20"/>
          <w:szCs w:val="20"/>
          <w:vertAlign w:val="superscript"/>
          <w:lang w:val="af-ZA"/>
        </w:rPr>
        <w:footnoteReference w:id="3"/>
      </w:r>
      <w:r w:rsidRPr="00E84C88">
        <w:rPr>
          <w:rFonts w:ascii="Arial" w:eastAsia="Times New Roman" w:hAnsi="Arial" w:cs="Arial"/>
          <w:sz w:val="20"/>
          <w:szCs w:val="20"/>
          <w:lang w:val="af-ZA"/>
        </w:rPr>
        <w:t xml:space="preserve">. </w:t>
      </w:r>
      <w:r w:rsidRPr="00E84C88">
        <w:rPr>
          <w:rFonts w:ascii="GHEA Grapalat" w:eastAsia="Times New Roman" w:hAnsi="GHEA Grapalat" w:cs="Tahoma"/>
          <w:sz w:val="20"/>
          <w:szCs w:val="20"/>
          <w:vertAlign w:val="superscript"/>
          <w:lang w:val="af-ZA"/>
        </w:rPr>
        <w:t>11:00</w:t>
      </w:r>
      <w:r w:rsidRPr="00E84C88">
        <w:rPr>
          <w:rFonts w:ascii="GHEA Grapalat" w:eastAsia="Times New Roman" w:hAnsi="GHEA Grapalat" w:cs="Tahoma"/>
          <w:sz w:val="20"/>
          <w:szCs w:val="20"/>
          <w:lang w:val="hy-AM"/>
        </w:rPr>
        <w:t xml:space="preserve"> </w:t>
      </w:r>
    </w:p>
    <w:p w14:paraId="7A92DF0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 xml:space="preserve">8.19 </w:t>
      </w:r>
      <w:r w:rsidRPr="00E84C88">
        <w:rPr>
          <w:rFonts w:ascii="Arial" w:eastAsia="Times New Roman" w:hAnsi="Arial" w:cs="Arial"/>
          <w:sz w:val="20"/>
          <w:szCs w:val="20"/>
          <w:lang w:val="af-ZA"/>
        </w:rPr>
        <w:t>Selected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the contract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not to sign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 xml:space="preserve">refuse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contract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seal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from law</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to be deprived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case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of the commission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by decision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selected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recognized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next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place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busy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af-ZA"/>
        </w:rPr>
        <w:t>hereby</w:t>
      </w:r>
      <w:r w:rsidRPr="00E84C88">
        <w:rPr>
          <w:rFonts w:ascii="GHEA Grapalat" w:eastAsia="Times New Roman" w:hAnsi="GHEA Grapalat" w:cs="Times New Roman"/>
          <w:sz w:val="20"/>
          <w:szCs w:val="20"/>
          <w:lang w:val="af-ZA"/>
        </w:rPr>
        <w:t xml:space="preserve"> </w:t>
      </w:r>
      <w:r w:rsidRPr="00E84C88">
        <w:rPr>
          <w:rFonts w:ascii="GHEA Grapalat" w:eastAsia="Times New Roman" w:hAnsi="GHEA Grapalat" w:cs="Times New Roman"/>
          <w:sz w:val="20"/>
          <w:szCs w:val="20"/>
          <w:lang w:val="hy-AM"/>
        </w:rPr>
        <w:t xml:space="preserve">1 </w:t>
      </w:r>
      <w:r w:rsidRPr="00E84C88">
        <w:rPr>
          <w:rFonts w:ascii="Arial" w:eastAsia="Times New Roman" w:hAnsi="Arial" w:cs="Arial"/>
          <w:sz w:val="20"/>
          <w:szCs w:val="20"/>
          <w:lang w:val="hy-AM"/>
        </w:rPr>
        <w:t>of the invitation</w:t>
      </w:r>
      <w:r w:rsidRPr="00E84C88">
        <w:rPr>
          <w:rFonts w:ascii="GHEA Grapalat" w:eastAsia="Times New Roman" w:hAnsi="GHEA Grapalat" w:cs="Times New Roman"/>
          <w:sz w:val="20"/>
          <w:szCs w:val="20"/>
          <w:lang w:val="hy-AM"/>
        </w:rPr>
        <w:t xml:space="preserve"> 8.12 </w:t>
      </w:r>
      <w:r w:rsidRPr="00E84C88">
        <w:rPr>
          <w:rFonts w:ascii="Arial" w:eastAsia="Times New Roman" w:hAnsi="Arial" w:cs="Arial"/>
          <w:sz w:val="20"/>
          <w:szCs w:val="20"/>
          <w:lang w:val="hy-AM"/>
        </w:rPr>
        <w:t xml:space="preserve">to </w:t>
      </w:r>
      <w:r w:rsidRPr="00E84C88">
        <w:rPr>
          <w:rFonts w:ascii="GHEA Grapalat" w:eastAsia="Times New Roman" w:hAnsi="GHEA Grapalat" w:cs="Times New Roman"/>
          <w:sz w:val="20"/>
          <w:szCs w:val="20"/>
          <w:lang w:val="hy-AM"/>
        </w:rPr>
        <w:t xml:space="preserve">8.18 </w:t>
      </w:r>
      <w:r w:rsidRPr="00E84C88">
        <w:rPr>
          <w:rFonts w:ascii="Arial" w:eastAsia="Times New Roman" w:hAnsi="Arial" w:cs="Arial"/>
          <w:sz w:val="20"/>
          <w:szCs w:val="20"/>
          <w:lang w:val="hy-AM"/>
        </w:rPr>
        <w:t>of the part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dots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procedure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application </w:t>
      </w:r>
      <w:r w:rsidRPr="00E84C88">
        <w:rPr>
          <w:rFonts w:ascii="GHEA Grapalat" w:eastAsia="Times New Roman" w:hAnsi="GHEA Grapalat" w:cs="Times New Roman"/>
          <w:sz w:val="20"/>
          <w:szCs w:val="20"/>
          <w:lang w:val="af-ZA"/>
        </w:rPr>
        <w:t>.</w:t>
      </w:r>
    </w:p>
    <w:p w14:paraId="6F83ACA4"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lang w:val="af-ZA"/>
        </w:rPr>
        <w:t xml:space="preserve">20 </w:t>
      </w:r>
      <w:r w:rsidRPr="00E84C88">
        <w:rPr>
          <w:rFonts w:ascii="Arial" w:eastAsia="Times New Roman" w:hAnsi="Arial" w:cs="Arial"/>
          <w:sz w:val="20"/>
          <w:szCs w:val="24"/>
        </w:rPr>
        <w:t xml:space="preserve">Participant </w:t>
      </w:r>
      <w:r w:rsidRPr="00E84C88">
        <w:rPr>
          <w:rFonts w:ascii="Arial" w:eastAsia="Times New Roman" w:hAnsi="Arial" w:cs="Arial"/>
          <w:sz w:val="20"/>
          <w:szCs w:val="24"/>
          <w:lang w:val="en-US"/>
        </w:rPr>
        <w:t>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himself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requirements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compliance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justification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purpose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extra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documents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information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topics.</w:t>
      </w:r>
    </w:p>
    <w:p w14:paraId="29831554"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rPr>
        <w:t xml:space="preserve">Committee </w:t>
      </w:r>
      <w:r w:rsidRPr="00E84C88">
        <w:rPr>
          <w:rFonts w:ascii="Arial" w:eastAsia="Times New Roman" w:hAnsi="Arial" w:cs="Arial"/>
          <w:sz w:val="20"/>
          <w:szCs w:val="24"/>
          <w:lang w:val="en-US"/>
        </w:rPr>
        <w: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check</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my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authentication </w:t>
      </w:r>
      <w:r w:rsidRPr="00E84C88">
        <w:rPr>
          <w:rFonts w:ascii="GHEA Grapalat" w:eastAsia="Times New Roman" w:hAnsi="GHEA Grapalat" w:cs="Sylfaen"/>
          <w:sz w:val="20"/>
          <w:szCs w:val="24"/>
          <w:lang w:val="af-ZA"/>
        </w:rPr>
        <w:t xml:space="preserve">using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official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 sources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received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receiving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competent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bodies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writing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the </w:t>
      </w:r>
      <w:proofErr w:type="gramStart"/>
      <w:r w:rsidRPr="00E84C88">
        <w:rPr>
          <w:rFonts w:ascii="Arial" w:eastAsia="Times New Roman" w:hAnsi="Arial" w:cs="Arial"/>
          <w:sz w:val="20"/>
          <w:szCs w:val="24"/>
        </w:rPr>
        <w:t xml:space="preserve">conclusion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Similar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request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appropriate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State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local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self-governance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bodies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request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receive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two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providing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writing</w:t>
      </w:r>
      <w:r w:rsidRPr="00E84C88">
        <w:rPr>
          <w:rFonts w:ascii="GHEA Grapalat" w:eastAsia="Times New Roman" w:hAnsi="GHEA Grapalat" w:cs="Sylfaen"/>
          <w:sz w:val="20"/>
          <w:szCs w:val="24"/>
          <w:lang w:val="af-ZA"/>
        </w:rPr>
        <w:t xml:space="preserve"> </w:t>
      </w:r>
      <w:proofErr w:type="gramStart"/>
      <w:r w:rsidRPr="00E84C88">
        <w:rPr>
          <w:rFonts w:ascii="Arial" w:eastAsia="Times New Roman" w:hAnsi="Arial" w:cs="Arial"/>
          <w:sz w:val="20"/>
          <w:szCs w:val="24"/>
        </w:rPr>
        <w:t xml:space="preserve">conclusion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my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 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authenticity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check</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as a result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qualify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reality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rather </w:t>
      </w:r>
      <w:r w:rsidRPr="00E84C88">
        <w:rPr>
          <w:rFonts w:ascii="GHEA Grapalat" w:eastAsia="Times New Roman" w:hAnsi="GHEA Grapalat" w:cs="Sylfaen"/>
          <w:sz w:val="20"/>
          <w:szCs w:val="24"/>
          <w:lang w:val="af-ZA"/>
        </w:rPr>
        <w:softHyphen/>
      </w:r>
      <w:r w:rsidRPr="00E84C88">
        <w:rPr>
          <w:rFonts w:ascii="Arial" w:eastAsia="Times New Roman" w:hAnsi="Arial" w:cs="Arial"/>
          <w:sz w:val="20"/>
          <w:szCs w:val="24"/>
        </w:rPr>
        <w:t xml:space="preserve">disturbing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data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rejected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is </w:t>
      </w:r>
      <w:r w:rsidRPr="00E84C88">
        <w:rPr>
          <w:rFonts w:ascii="GHEA Grapalat" w:eastAsia="Times New Roman" w:hAnsi="GHEA Grapalat" w:cs="Sylfaen"/>
          <w:sz w:val="20"/>
          <w:szCs w:val="24"/>
          <w:lang w:val="af-ZA"/>
        </w:rPr>
        <w:t>_</w:t>
      </w:r>
    </w:p>
    <w:p w14:paraId="24D5F3D6"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8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lang w:val="af-ZA"/>
        </w:rPr>
        <w:t xml:space="preserve">21 </w:t>
      </w:r>
      <w:r w:rsidRPr="00E84C88">
        <w:rPr>
          <w:rFonts w:ascii="Arial" w:eastAsia="Times New Roman" w:hAnsi="Arial" w:cs="Arial"/>
          <w:sz w:val="20"/>
          <w:szCs w:val="24"/>
          <w:lang w:val="hy-AM"/>
        </w:rPr>
        <w:t>Herein</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hy-AM"/>
        </w:rPr>
        <w:t>of 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of part </w:t>
      </w:r>
      <w:r w:rsidRPr="00E84C88">
        <w:rPr>
          <w:rFonts w:ascii="GHEA Grapalat" w:eastAsia="Times New Roman" w:hAnsi="GHEA Grapalat" w:cs="Sylfaen"/>
          <w:sz w:val="20"/>
          <w:szCs w:val="24"/>
          <w:lang w:val="af-ZA"/>
        </w:rPr>
        <w:t xml:space="preserve">8.20 </w:t>
      </w:r>
      <w:r w:rsidRPr="00E84C88">
        <w:rPr>
          <w:rFonts w:ascii="Arial" w:eastAsia="Times New Roman" w:hAnsi="Arial" w:cs="Arial"/>
          <w:sz w:val="20"/>
          <w:szCs w:val="24"/>
          <w:lang w:val="hy-AM"/>
        </w:rPr>
        <w:t>of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purpose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be invited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emergency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session.</w:t>
      </w:r>
    </w:p>
    <w:p w14:paraId="3EF814AF" w14:textId="77777777" w:rsidR="00532D6C" w:rsidRPr="00E84C88" w:rsidRDefault="00532D6C" w:rsidP="00532D6C">
      <w:pPr>
        <w:spacing w:after="0" w:line="240" w:lineRule="auto"/>
        <w:ind w:firstLine="567"/>
        <w:jc w:val="both"/>
        <w:rPr>
          <w:rFonts w:ascii="GHEA Grapalat" w:eastAsia="Times New Roman" w:hAnsi="GHEA Grapalat" w:cs="Tahoma"/>
          <w:sz w:val="20"/>
          <w:szCs w:val="20"/>
          <w:lang w:val="hy-AM" w:eastAsia="ru-RU"/>
        </w:rPr>
      </w:pPr>
      <w:r w:rsidRPr="00E84C88">
        <w:rPr>
          <w:rFonts w:ascii="GHEA Grapalat" w:eastAsia="Times New Roman" w:hAnsi="GHEA Grapalat" w:cs="Times New Roman"/>
          <w:spacing w:val="-6"/>
          <w:sz w:val="20"/>
          <w:szCs w:val="20"/>
          <w:lang w:val="hy-AM" w:eastAsia="ru-RU"/>
        </w:rPr>
        <w:t xml:space="preserve">8. </w:t>
      </w:r>
      <w:r w:rsidRPr="00E84C88">
        <w:rPr>
          <w:rFonts w:ascii="GHEA Grapalat" w:eastAsia="Times New Roman" w:hAnsi="GHEA Grapalat" w:cs="Times New Roman"/>
          <w:spacing w:val="-6"/>
          <w:sz w:val="20"/>
          <w:szCs w:val="20"/>
          <w:lang w:val="af-ZA" w:eastAsia="ru-RU"/>
        </w:rPr>
        <w:t xml:space="preserve">22 </w:t>
      </w:r>
      <w:r w:rsidRPr="00E84C88">
        <w:rPr>
          <w:rFonts w:ascii="Arial" w:eastAsia="Times New Roman" w:hAnsi="Arial" w:cs="Arial"/>
          <w:sz w:val="20"/>
          <w:szCs w:val="20"/>
          <w:lang w:val="hy-AM" w:eastAsia="ru-RU"/>
        </w:rPr>
        <w:t>Until</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contract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sealing</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the customer</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in the newsletter</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publication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statement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contract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to seal</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decision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no</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 xml:space="preserve">later </w:t>
      </w:r>
      <w:r w:rsidRPr="00E84C88">
        <w:rPr>
          <w:rFonts w:ascii="GHEA Grapalat" w:eastAsia="Times New Roman" w:hAnsi="GHEA Grapalat" w:cs="Tahoma"/>
          <w:sz w:val="20"/>
          <w:szCs w:val="20"/>
          <w:lang w:val="hy-AM" w:eastAsia="ru-RU"/>
        </w:rPr>
        <w:t xml:space="preserve">than </w:t>
      </w:r>
      <w:r w:rsidRPr="00E84C88">
        <w:rPr>
          <w:rFonts w:ascii="Arial" w:eastAsia="Times New Roman" w:hAnsi="Arial" w:cs="Arial"/>
          <w:sz w:val="20"/>
          <w:szCs w:val="20"/>
          <w:lang w:val="hy-AM" w:eastAsia="ru-RU"/>
        </w:rPr>
        <w:t>_</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selected</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to participate</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decision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acceptance</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next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first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working</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 xml:space="preserve">the day </w:t>
      </w:r>
      <w:r w:rsidRPr="00E84C88">
        <w:rPr>
          <w:rFonts w:ascii="GHEA Grapalat" w:eastAsia="Times New Roman" w:hAnsi="GHEA Grapalat" w:cs="Tahoma"/>
          <w:sz w:val="20"/>
          <w:szCs w:val="20"/>
          <w:lang w:val="hy-AM" w:eastAsia="ru-RU"/>
        </w:rPr>
        <w:t>:</w:t>
      </w:r>
      <w:r w:rsidRPr="00E84C88">
        <w:rPr>
          <w:rFonts w:ascii="GHEA Grapalat" w:eastAsia="Times New Roman" w:hAnsi="GHEA Grapalat" w:cs="Sylfaen"/>
          <w:szCs w:val="20"/>
          <w:lang w:val="hy-AM" w:eastAsia="ru-RU"/>
        </w:rPr>
        <w:t xml:space="preserve"> </w:t>
      </w:r>
      <w:r w:rsidRPr="00E84C88">
        <w:rPr>
          <w:rFonts w:ascii="Arial" w:eastAsia="Times New Roman" w:hAnsi="Arial" w:cs="Arial"/>
          <w:sz w:val="20"/>
          <w:szCs w:val="20"/>
          <w:lang w:val="hy-AM" w:eastAsia="ru-RU"/>
        </w:rPr>
        <w:t>Contract: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to seal</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the decision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contains</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summary</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information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applications</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evaluation</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and:</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selected</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to participate</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the choice</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grounding</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of reasons</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and</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statement</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of inactivity</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period</w:t>
      </w:r>
      <w:r w:rsidRPr="00E84C88">
        <w:rPr>
          <w:rFonts w:ascii="GHEA Grapalat" w:eastAsia="Times New Roman" w:hAnsi="GHEA Grapalat" w:cs="Tahoma"/>
          <w:sz w:val="20"/>
          <w:szCs w:val="20"/>
          <w:lang w:val="hy-AM" w:eastAsia="ru-RU"/>
        </w:rPr>
        <w:t xml:space="preserve"> </w:t>
      </w:r>
      <w:r w:rsidRPr="00E84C88">
        <w:rPr>
          <w:rFonts w:ascii="Arial" w:eastAsia="Times New Roman" w:hAnsi="Arial" w:cs="Arial"/>
          <w:sz w:val="20"/>
          <w:szCs w:val="20"/>
          <w:lang w:val="hy-AM" w:eastAsia="ru-RU"/>
        </w:rPr>
        <w:t xml:space="preserve">regarding </w:t>
      </w:r>
      <w:r w:rsidRPr="00E84C88">
        <w:rPr>
          <w:rFonts w:ascii="GHEA Grapalat" w:eastAsia="Times New Roman" w:hAnsi="GHEA Grapalat" w:cs="Tahoma"/>
          <w:sz w:val="20"/>
          <w:szCs w:val="20"/>
          <w:lang w:val="hy-AM" w:eastAsia="ru-RU"/>
        </w:rPr>
        <w:t>_</w:t>
      </w:r>
    </w:p>
    <w:p w14:paraId="4E3E6367"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hy-AM"/>
        </w:rPr>
        <w:t xml:space="preserve">8.23 </w:t>
      </w:r>
      <w:r w:rsidRPr="00E84C88">
        <w:rPr>
          <w:rFonts w:ascii="Arial" w:eastAsia="Times New Roman" w:hAnsi="Arial" w:cs="Arial"/>
          <w:sz w:val="20"/>
          <w:szCs w:val="24"/>
          <w:lang w:val="hy-AM"/>
        </w:rPr>
        <w:t>Inactivity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statement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publication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on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to </w:t>
      </w:r>
      <w:r w:rsidRPr="00E84C88">
        <w:rPr>
          <w:rFonts w:ascii="Arial" w:eastAsia="Times New Roman" w:hAnsi="Arial" w:cs="Arial"/>
          <w:sz w:val="20"/>
          <w:szCs w:val="24"/>
          <w:lang w:val="hy-AM"/>
        </w:rPr>
        <w:t>the donor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jurisdiction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occurrence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fallen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p>
    <w:p w14:paraId="4A783A7D" w14:textId="77777777" w:rsidR="00E82197" w:rsidRPr="00E84C88" w:rsidRDefault="00E82197" w:rsidP="00E82197">
      <w:pPr>
        <w:spacing w:after="0" w:line="240" w:lineRule="auto"/>
        <w:ind w:firstLine="567"/>
        <w:jc w:val="both"/>
        <w:rPr>
          <w:rFonts w:ascii="GHEA Grapalat" w:eastAsia="Times New Roman" w:hAnsi="GHEA Grapalat" w:cs="Sylfaen"/>
          <w:sz w:val="20"/>
          <w:szCs w:val="20"/>
          <w:lang w:val="hy-AM"/>
        </w:rPr>
      </w:pPr>
      <w:proofErr w:type="spellStart"/>
      <w:r w:rsidRPr="00E84C88">
        <w:rPr>
          <w:rFonts w:ascii="Arial" w:eastAsia="Times New Roman" w:hAnsi="Arial" w:cs="Arial"/>
          <w:sz w:val="20"/>
          <w:szCs w:val="20"/>
          <w:lang w:val="es-ES"/>
        </w:rPr>
        <w:t>Inactivity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period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hereby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procedure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in case </w:t>
      </w:r>
      <w:r w:rsidRPr="00E84C88">
        <w:rPr>
          <w:rFonts w:ascii="GHEA Grapalat" w:eastAsia="Times New Roman" w:hAnsi="GHEA Grapalat" w:cs="Sylfaen"/>
          <w:sz w:val="20"/>
          <w:szCs w:val="20"/>
          <w:lang w:val="es-ES"/>
        </w:rPr>
        <w:t xml:space="preserve">10 </w:t>
      </w:r>
      <w:r w:rsidRPr="00E84C88">
        <w:rPr>
          <w:rFonts w:ascii="Arial" w:eastAsia="Times New Roman" w:hAnsi="Arial" w:cs="Arial"/>
          <w:sz w:val="20"/>
          <w:szCs w:val="20"/>
          <w:lang w:val="es-ES"/>
        </w:rPr>
        <w:t>calendar</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day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w:t>
      </w:r>
      <w:r w:rsidRPr="00E84C88">
        <w:rPr>
          <w:rFonts w:ascii="GHEA Grapalat" w:eastAsia="Times New Roman" w:hAnsi="GHEA Grapalat" w:cs="Times New Roman"/>
          <w:sz w:val="20"/>
          <w:szCs w:val="20"/>
          <w:lang w:val="es-ES"/>
        </w:rPr>
        <w:t xml:space="preserve"> </w:t>
      </w:r>
      <w:proofErr w:type="spellStart"/>
      <w:r w:rsidRPr="00E84C88">
        <w:rPr>
          <w:rFonts w:ascii="Arial" w:eastAsia="Times New Roman" w:hAnsi="Arial" w:cs="Arial"/>
          <w:sz w:val="20"/>
          <w:szCs w:val="20"/>
          <w:lang w:val="es-ES"/>
        </w:rPr>
        <w:t>Inactivity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period</w:t>
      </w:r>
      <w:proofErr w:type="spellEnd"/>
      <w:r w:rsidRPr="00E84C88">
        <w:rPr>
          <w:rFonts w:ascii="GHEA Grapalat" w:eastAsia="Times New Roman" w:hAnsi="GHEA Grapalat" w:cs="Arial"/>
          <w:sz w:val="20"/>
          <w:szCs w:val="20"/>
          <w:lang w:val="es-ES"/>
        </w:rPr>
        <w:t xml:space="preserve"> </w:t>
      </w:r>
      <w:proofErr w:type="spellStart"/>
      <w:proofErr w:type="gramStart"/>
      <w:r w:rsidRPr="00E84C88">
        <w:rPr>
          <w:rFonts w:ascii="Arial" w:eastAsia="Times New Roman" w:hAnsi="Arial" w:cs="Arial"/>
          <w:sz w:val="20"/>
          <w:szCs w:val="20"/>
          <w:lang w:val="es-ES"/>
        </w:rPr>
        <w:t>applicable</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hy-AM"/>
        </w:rPr>
        <w:t>.</w:t>
      </w:r>
      <w:proofErr w:type="gramEnd"/>
    </w:p>
    <w:p w14:paraId="01689F9C" w14:textId="77777777" w:rsidR="00E82197" w:rsidRPr="00E84C88" w:rsidRDefault="00E82197" w:rsidP="00E82197">
      <w:pPr>
        <w:spacing w:after="0" w:line="240" w:lineRule="auto"/>
        <w:ind w:firstLine="567"/>
        <w:jc w:val="both"/>
        <w:rPr>
          <w:rFonts w:ascii="GHEA Grapalat" w:eastAsia="Times New Roman" w:hAnsi="GHEA Grapalat" w:cs="Arial"/>
          <w:sz w:val="20"/>
          <w:szCs w:val="20"/>
          <w:lang w:val="hy-AM"/>
        </w:rPr>
      </w:pPr>
      <w:r w:rsidRPr="00E84C88">
        <w:rPr>
          <w:rFonts w:ascii="GHEA Grapalat" w:eastAsia="Times New Roman" w:hAnsi="GHEA Grapalat" w:cs="Sylfaen"/>
          <w:sz w:val="20"/>
          <w:szCs w:val="20"/>
          <w:lang w:val="hy-AM"/>
        </w:rPr>
        <w:t>-</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not</w:t>
      </w:r>
      <w:proofErr w:type="spellEnd"/>
      <w:r w:rsidRPr="00E84C88">
        <w:rPr>
          <w:rFonts w:ascii="Arial" w:eastAsia="Times New Roman" w:hAnsi="Arial" w:cs="Arial"/>
          <w:sz w:val="20"/>
          <w:szCs w:val="20"/>
          <w:lang w:val="es-ES"/>
        </w:rPr>
        <w:t xml:space="preserve"> </w:t>
      </w:r>
      <w:proofErr w:type="spellStart"/>
      <w:r w:rsidRPr="00E84C88">
        <w:rPr>
          <w:rFonts w:ascii="GHEA Grapalat" w:eastAsia="Times New Roman" w:hAnsi="GHEA Grapalat" w:cs="Arial"/>
          <w:sz w:val="20"/>
          <w:szCs w:val="20"/>
          <w:lang w:val="es-ES"/>
        </w:rPr>
        <w:t>if</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only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one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participant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application</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presented</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Times New Roman"/>
          <w:i/>
          <w:sz w:val="20"/>
          <w:szCs w:val="20"/>
          <w:lang w:val="es-ES"/>
        </w:rPr>
        <w:t>_</w:t>
      </w:r>
      <w:r w:rsidRPr="00E84C88">
        <w:rPr>
          <w:rFonts w:ascii="GHEA Grapalat" w:eastAsia="Times New Roman" w:hAnsi="GHEA Grapalat" w:cs="Times New Roman"/>
          <w:sz w:val="20"/>
          <w:szCs w:val="20"/>
          <w:lang w:val="es-ES"/>
        </w:rPr>
        <w:t xml:space="preserve"> </w:t>
      </w:r>
      <w:proofErr w:type="spellStart"/>
      <w:r w:rsidRPr="00E84C88">
        <w:rPr>
          <w:rFonts w:ascii="Arial" w:eastAsia="Times New Roman" w:hAnsi="Arial" w:cs="Arial"/>
          <w:sz w:val="20"/>
          <w:szCs w:val="20"/>
          <w:lang w:val="es-ES"/>
        </w:rPr>
        <w:t>whose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with</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being</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sealed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contract</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hy-AM"/>
        </w:rPr>
        <w:t>_</w:t>
      </w:r>
    </w:p>
    <w:p w14:paraId="25BFE11D" w14:textId="77777777" w:rsidR="00E82197" w:rsidRPr="00E84C88" w:rsidRDefault="00E82197" w:rsidP="00E82197">
      <w:pPr>
        <w:spacing w:after="0" w:line="240" w:lineRule="auto"/>
        <w:ind w:firstLine="567"/>
        <w:jc w:val="both"/>
        <w:rPr>
          <w:rFonts w:ascii="GHEA Grapalat" w:eastAsia="Times New Roman" w:hAnsi="GHEA Grapalat" w:cs="Sylfaen"/>
          <w:sz w:val="20"/>
          <w:szCs w:val="20"/>
          <w:lang w:val="es-ES"/>
        </w:rPr>
      </w:pPr>
      <w:proofErr w:type="spellStart"/>
      <w:r w:rsidRPr="00E84C88">
        <w:rPr>
          <w:rFonts w:ascii="GHEA Grapalat" w:eastAsia="Times New Roman" w:hAnsi="GHEA Grapalat" w:cs="Sylfaen"/>
          <w:sz w:val="20"/>
          <w:szCs w:val="20"/>
          <w:lang w:val="es-ES"/>
        </w:rPr>
        <w:t>is</w:t>
      </w:r>
      <w:proofErr w:type="spell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also</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it</w:t>
      </w:r>
      <w:proofErr w:type="spell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 xml:space="preserve">in case </w:t>
      </w:r>
      <w:proofErr w:type="spellStart"/>
      <w:r w:rsidRPr="00E84C88">
        <w:rPr>
          <w:rFonts w:ascii="GHEA Grapalat" w:eastAsia="Times New Roman" w:hAnsi="GHEA Grapalat" w:cs="Sylfaen"/>
          <w:sz w:val="20"/>
          <w:szCs w:val="20"/>
          <w:lang w:val="es-ES"/>
        </w:rPr>
        <w:t>when</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only</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one</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participant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application</w:t>
      </w:r>
      <w:proofErr w:type="spellEnd"/>
      <w:r w:rsidRPr="00E84C88">
        <w:rPr>
          <w:rFonts w:ascii="GHEA Grapalat" w:eastAsia="Times New Roman" w:hAnsi="GHEA Grapalat" w:cs="Sylfaen"/>
          <w:sz w:val="20"/>
          <w:szCs w:val="20"/>
          <w:lang w:val="es-ES"/>
        </w:rPr>
        <w:t xml:space="preserve"> </w:t>
      </w:r>
      <w:proofErr w:type="spellStart"/>
      <w:proofErr w:type="gramStart"/>
      <w:r w:rsidRPr="00E84C88">
        <w:rPr>
          <w:rFonts w:ascii="Arial" w:eastAsia="Times New Roman" w:hAnsi="Arial" w:cs="Arial"/>
          <w:sz w:val="20"/>
          <w:szCs w:val="20"/>
          <w:lang w:val="es-ES"/>
        </w:rPr>
        <w:t>submitted</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es-ES"/>
        </w:rPr>
        <w:t>,</w:t>
      </w:r>
      <w:proofErr w:type="gram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and</w:t>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it</w:t>
      </w:r>
      <w:proofErr w:type="spell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 xml:space="preserve">be </w:t>
      </w:r>
      <w:proofErr w:type="spellStart"/>
      <w:r w:rsidRPr="00E84C88">
        <w:rPr>
          <w:rFonts w:ascii="Arial" w:eastAsia="Times New Roman" w:hAnsi="Arial" w:cs="Arial"/>
          <w:sz w:val="20"/>
          <w:szCs w:val="20"/>
          <w:lang w:val="es-ES"/>
        </w:rPr>
        <w:t>rejected</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es-ES"/>
        </w:rPr>
        <w:t xml:space="preserve">_ </w:t>
      </w:r>
      <w:proofErr w:type="spellStart"/>
      <w:r w:rsidRPr="00E84C88">
        <w:rPr>
          <w:rFonts w:ascii="Arial" w:eastAsia="Times New Roman" w:hAnsi="Arial" w:cs="Arial"/>
          <w:sz w:val="20"/>
          <w:szCs w:val="20"/>
          <w:lang w:val="es-ES"/>
        </w:rPr>
        <w:t>Present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point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application</w:t>
      </w:r>
      <w:proofErr w:type="spell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case</w:t>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inactivity</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period</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defined</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purchase</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procedure</w:t>
      </w:r>
      <w:proofErr w:type="spellEnd"/>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lang w:val="es-ES"/>
        </w:rPr>
        <w:t>non-</w:t>
      </w:r>
      <w:proofErr w:type="spellStart"/>
      <w:r w:rsidRPr="00E84C88">
        <w:rPr>
          <w:rFonts w:ascii="Arial" w:eastAsia="Times New Roman" w:hAnsi="Arial" w:cs="Arial"/>
          <w:sz w:val="20"/>
          <w:szCs w:val="20"/>
          <w:lang w:val="es-ES"/>
        </w:rPr>
        <w:t>existent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announce</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about</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a </w:t>
      </w:r>
      <w:proofErr w:type="spellStart"/>
      <w:r w:rsidRPr="00E84C88">
        <w:rPr>
          <w:rFonts w:ascii="Arial" w:eastAsia="Times New Roman" w:hAnsi="Arial" w:cs="Arial"/>
          <w:sz w:val="20"/>
          <w:szCs w:val="20"/>
          <w:lang w:val="es-ES"/>
        </w:rPr>
        <w:t>statement</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es-ES"/>
        </w:rPr>
        <w:t>.</w:t>
      </w:r>
    </w:p>
    <w:p w14:paraId="4D2BED47" w14:textId="77777777" w:rsidR="00E82197" w:rsidRPr="00E84C88" w:rsidRDefault="00E82197" w:rsidP="00E82197">
      <w:pPr>
        <w:spacing w:after="0" w:line="240" w:lineRule="auto"/>
        <w:ind w:firstLine="567"/>
        <w:jc w:val="both"/>
        <w:rPr>
          <w:rFonts w:ascii="GHEA Grapalat" w:eastAsia="Times New Roman" w:hAnsi="GHEA Grapalat" w:cs="Sylfaen"/>
          <w:sz w:val="20"/>
          <w:szCs w:val="24"/>
          <w:lang w:val="es-ES"/>
        </w:rPr>
      </w:pPr>
      <w:r w:rsidRPr="00E84C88">
        <w:rPr>
          <w:rFonts w:ascii="Arial" w:eastAsia="Times New Roman" w:hAnsi="Arial" w:cs="Arial"/>
          <w:sz w:val="20"/>
          <w:szCs w:val="24"/>
          <w:lang w:val="hy-AM"/>
        </w:rPr>
        <w:t>Client: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sealing</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with a point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of inactivity</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any</w:t>
      </w:r>
      <w:r w:rsidRPr="00E84C88">
        <w:rPr>
          <w:rFonts w:ascii="GHEA Grapalat" w:eastAsia="Times New Roman" w:hAnsi="GHEA Grapalat" w:cs="Sylfaen"/>
          <w:sz w:val="20"/>
          <w:szCs w:val="24"/>
          <w:lang w:val="es-ES"/>
        </w:rPr>
        <w:t xml:space="preserve"> </w:t>
      </w:r>
      <w:proofErr w:type="spellStart"/>
      <w:r w:rsidRPr="00E84C88">
        <w:rPr>
          <w:rFonts w:ascii="Arial" w:eastAsia="Times New Roman" w:hAnsi="Arial" w:cs="Arial"/>
          <w:sz w:val="20"/>
          <w:szCs w:val="24"/>
          <w:lang w:val="es-ES"/>
        </w:rPr>
        <w:t>participant</w:t>
      </w:r>
      <w:proofErr w:type="spellEnd"/>
      <w:r w:rsidRPr="00E84C88">
        <w:rPr>
          <w:rFonts w:ascii="Arial" w:eastAsia="Times New Roman" w:hAnsi="Arial" w:cs="Arial"/>
          <w:sz w:val="20"/>
          <w:szCs w:val="24"/>
          <w:lang w:val="es-ES"/>
        </w:rPr>
        <w:t xml:space="preserve">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appeal</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hy-AM"/>
        </w:rPr>
        <w:t>the decision.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of inactivity</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period</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expiration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without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contract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 xml:space="preserve">to </w:t>
      </w:r>
      <w:proofErr w:type="gramStart"/>
      <w:r w:rsidRPr="00E84C88">
        <w:rPr>
          <w:rFonts w:ascii="Arial" w:eastAsia="Times New Roman" w:hAnsi="Arial" w:cs="Arial"/>
          <w:sz w:val="20"/>
          <w:szCs w:val="24"/>
        </w:rPr>
        <w:t>seal</w:t>
      </w:r>
      <w:r w:rsidRPr="00E84C88">
        <w:rPr>
          <w:rFonts w:ascii="GHEA Grapalat" w:eastAsia="Times New Roman" w:hAnsi="GHEA Grapalat" w:cs="Sylfaen"/>
          <w:sz w:val="20"/>
          <w:szCs w:val="24"/>
          <w:lang w:val="es-ES"/>
        </w:rPr>
        <w:t xml:space="preserv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proofErr w:type="gramEnd"/>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procedure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non-existent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announce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about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statement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publication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 xml:space="preserve">sealed </w:t>
      </w:r>
      <w:r w:rsidRPr="00E84C88">
        <w:rPr>
          <w:rFonts w:ascii="Arial" w:eastAsia="Times New Roman" w:hAnsi="Arial" w:cs="Arial"/>
          <w:sz w:val="20"/>
          <w:szCs w:val="24"/>
          <w:lang w:val="en-US"/>
        </w:rPr>
        <w:t xml:space="preserve">_ </w:t>
      </w:r>
      <w:r w:rsidRPr="00E84C88">
        <w:rPr>
          <w:rFonts w:ascii="Arial" w:eastAsia="Times New Roman" w:hAnsi="Arial" w:cs="Arial"/>
          <w:sz w:val="20"/>
          <w:szCs w:val="24"/>
        </w:rPr>
        <w:t>_</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the contract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to:</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nothing</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rPr>
        <w:t>is.</w:t>
      </w:r>
    </w:p>
    <w:p w14:paraId="293A96AC"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es-ES"/>
        </w:rPr>
      </w:pPr>
    </w:p>
    <w:p w14:paraId="47B3066C" w14:textId="77777777" w:rsidR="00532D6C" w:rsidRPr="00E84C88" w:rsidRDefault="00532D6C" w:rsidP="00532D6C">
      <w:pPr>
        <w:spacing w:after="0" w:line="240" w:lineRule="auto"/>
        <w:jc w:val="center"/>
        <w:rPr>
          <w:rFonts w:ascii="GHEA Grapalat" w:eastAsia="Times New Roman" w:hAnsi="GHEA Grapalat" w:cs="Arial"/>
          <w:b/>
          <w:iCs/>
          <w:sz w:val="20"/>
          <w:szCs w:val="24"/>
          <w:lang w:val="af-ZA"/>
        </w:rPr>
      </w:pPr>
      <w:proofErr w:type="gramStart"/>
      <w:r w:rsidRPr="00E84C88">
        <w:rPr>
          <w:rFonts w:ascii="GHEA Grapalat" w:eastAsia="Times New Roman" w:hAnsi="GHEA Grapalat" w:cs="Times New Roman"/>
          <w:b/>
          <w:iCs/>
          <w:sz w:val="20"/>
          <w:szCs w:val="24"/>
          <w:lang w:val="es-ES"/>
        </w:rPr>
        <w:t xml:space="preserve">9 </w:t>
      </w:r>
      <w:r w:rsidRPr="00E84C88">
        <w:rPr>
          <w:rFonts w:ascii="GHEA Grapalat" w:eastAsia="Times New Roman" w:hAnsi="GHEA Grapalat" w:cs="Times New Roman"/>
          <w:b/>
          <w:iCs/>
          <w:sz w:val="20"/>
          <w:szCs w:val="24"/>
          <w:lang w:val="af-ZA"/>
        </w:rPr>
        <w:t>.</w:t>
      </w:r>
      <w:proofErr w:type="gramEnd"/>
      <w:r w:rsidRPr="00E84C88">
        <w:rPr>
          <w:rFonts w:ascii="GHEA Grapalat" w:eastAsia="Times New Roman" w:hAnsi="GHEA Grapalat" w:cs="Times New Roman"/>
          <w:b/>
          <w:iCs/>
          <w:sz w:val="20"/>
          <w:szCs w:val="24"/>
          <w:lang w:val="af-ZA"/>
        </w:rPr>
        <w:t xml:space="preserve"> </w:t>
      </w:r>
      <w:r w:rsidRPr="00E84C88">
        <w:rPr>
          <w:rFonts w:ascii="Arial" w:eastAsia="Times New Roman" w:hAnsi="Arial" w:cs="Arial"/>
          <w:b/>
          <w:iCs/>
          <w:sz w:val="20"/>
          <w:szCs w:val="24"/>
          <w:lang w:val="af-ZA"/>
        </w:rPr>
        <w:t>CONTRACT</w:t>
      </w:r>
      <w:r w:rsidRPr="00E84C88">
        <w:rPr>
          <w:rFonts w:ascii="GHEA Grapalat" w:eastAsia="Times New Roman" w:hAnsi="GHEA Grapalat" w:cs="Arial"/>
          <w:b/>
          <w:iCs/>
          <w:sz w:val="20"/>
          <w:szCs w:val="24"/>
          <w:lang w:val="af-ZA"/>
        </w:rPr>
        <w:t xml:space="preserve"> </w:t>
      </w:r>
      <w:r w:rsidRPr="00E84C88">
        <w:rPr>
          <w:rFonts w:ascii="Arial" w:eastAsia="Times New Roman" w:hAnsi="Arial" w:cs="Arial"/>
          <w:b/>
          <w:iCs/>
          <w:sz w:val="20"/>
          <w:szCs w:val="24"/>
          <w:lang w:val="af-ZA"/>
        </w:rPr>
        <w:t>THE SEAL</w:t>
      </w:r>
      <w:r w:rsidRPr="00E84C88">
        <w:rPr>
          <w:rFonts w:ascii="GHEA Grapalat" w:eastAsia="Times New Roman" w:hAnsi="GHEA Grapalat" w:cs="Arial"/>
          <w:b/>
          <w:iCs/>
          <w:sz w:val="20"/>
          <w:szCs w:val="24"/>
          <w:lang w:val="af-ZA"/>
        </w:rPr>
        <w:t xml:space="preserve"> </w:t>
      </w:r>
    </w:p>
    <w:p w14:paraId="3A0A3114"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3409AFE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Times New Roman"/>
          <w:iCs/>
          <w:sz w:val="20"/>
          <w:szCs w:val="24"/>
          <w:lang w:val="es-ES"/>
        </w:rPr>
        <w:t xml:space="preserve">9 </w:t>
      </w:r>
      <w:r w:rsidRPr="00E84C88">
        <w:rPr>
          <w:rFonts w:ascii="GHEA Grapalat" w:eastAsia="Times New Roman" w:hAnsi="GHEA Grapalat" w:cs="Times New Roman"/>
          <w:iCs/>
          <w:sz w:val="20"/>
          <w:szCs w:val="24"/>
          <w:lang w:val="af-ZA"/>
        </w:rPr>
        <w:t xml:space="preserve">.1 </w:t>
      </w:r>
      <w:r w:rsidRPr="00E84C88">
        <w:rPr>
          <w:rFonts w:ascii="Arial" w:eastAsia="Times New Roman" w:hAnsi="Arial" w:cs="Arial"/>
          <w:sz w:val="20"/>
          <w:szCs w:val="24"/>
        </w:rPr>
        <w:t>Agreement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on</w:t>
      </w:r>
      <w:proofErr w:type="spellEnd"/>
      <w:r w:rsidRPr="00E84C88">
        <w:rPr>
          <w:rFonts w:ascii="Arial" w:eastAsia="Times New Roman" w:hAnsi="Arial" w:cs="Arial"/>
          <w:sz w:val="20"/>
          <w:szCs w:val="24"/>
        </w:rPr>
        <w:t xml:space="preserve">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lang w:val="en-US"/>
        </w:rPr>
        <w:t xml:space="preserve">employer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writing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document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make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through</w:t>
      </w:r>
    </w:p>
    <w:p w14:paraId="72AEBA89"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9.2 </w:t>
      </w:r>
      <w:r w:rsidRPr="00E84C88">
        <w:rPr>
          <w:rFonts w:ascii="Arial" w:eastAsia="Times New Roman" w:hAnsi="Arial" w:cs="Arial"/>
          <w:sz w:val="20"/>
          <w:szCs w:val="24"/>
        </w:rPr>
        <w:t>Herein</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en-US"/>
        </w:rPr>
        <w:t xml:space="preserve">of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part </w:t>
      </w:r>
      <w:r w:rsidRPr="00E84C88">
        <w:rPr>
          <w:rFonts w:ascii="GHEA Grapalat" w:eastAsia="Times New Roman" w:hAnsi="GHEA Grapalat" w:cs="Sylfaen"/>
          <w:sz w:val="20"/>
          <w:szCs w:val="24"/>
          <w:lang w:val="af-ZA"/>
        </w:rPr>
        <w:t xml:space="preserve">8 </w:t>
      </w:r>
      <w:r w:rsidRPr="00E84C88">
        <w:rPr>
          <w:rFonts w:ascii="GHEA Grapalat" w:eastAsia="Times New Roman" w:hAnsi="GHEA Grapalat" w:cs="Sylfaen"/>
          <w:sz w:val="20"/>
          <w:szCs w:val="24"/>
          <w:lang w:val="hy-AM"/>
        </w:rPr>
        <w:t xml:space="preserve">. with </w:t>
      </w:r>
      <w:r w:rsidRPr="00E84C88">
        <w:rPr>
          <w:rFonts w:ascii="GHEA Grapalat" w:eastAsia="Times New Roman" w:hAnsi="GHEA Grapalat" w:cs="Sylfaen"/>
          <w:sz w:val="20"/>
          <w:szCs w:val="24"/>
          <w:lang w:val="af-ZA"/>
        </w:rPr>
        <w:t xml:space="preserve">23 </w:t>
      </w:r>
      <w:r w:rsidRPr="00E84C88">
        <w:rPr>
          <w:rFonts w:ascii="Arial" w:eastAsia="Times New Roman" w:hAnsi="Arial" w:cs="Arial"/>
          <w:sz w:val="20"/>
          <w:szCs w:val="24"/>
        </w:rPr>
        <w:t>points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inactivity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four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presenting to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lang w:val="en-US"/>
        </w:rPr>
        <w:t>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seal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the </w:t>
      </w:r>
      <w:r w:rsidRPr="00E84C88">
        <w:rPr>
          <w:rFonts w:ascii="Arial" w:eastAsia="Times New Roman" w:hAnsi="Arial" w:cs="Arial"/>
          <w:sz w:val="20"/>
          <w:szCs w:val="24"/>
        </w:rPr>
        <w:t>project With</w:t>
      </w:r>
      <w:r w:rsidRPr="00E84C88">
        <w:rPr>
          <w:rFonts w:ascii="GHEA Grapalat" w:eastAsia="Times New Roman" w:hAnsi="GHEA Grapalat" w:cs="Sylfaen"/>
          <w:sz w:val="20"/>
          <w:szCs w:val="24"/>
          <w:lang w:val="af-ZA"/>
        </w:rPr>
        <w:t xml:space="preserve"> in </w:t>
      </w:r>
      <w:r w:rsidRPr="00E84C88">
        <w:rPr>
          <w:rFonts w:ascii="Arial" w:eastAsia="Times New Roman" w:hAnsi="Arial" w:cs="Arial"/>
          <w:sz w:val="20"/>
          <w:szCs w:val="24"/>
        </w:rPr>
        <w:t>which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sooner </w:t>
      </w:r>
      <w:r w:rsidRPr="00E84C88">
        <w:rPr>
          <w:rFonts w:ascii="GHEA Grapalat" w:eastAsia="Times New Roman" w:hAnsi="GHEA Grapalat" w:cs="Sylfaen"/>
          <w:sz w:val="20"/>
          <w:szCs w:val="24"/>
          <w:lang w:val="af-ZA"/>
        </w:rPr>
        <w:t xml:space="preserve">than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en-US"/>
        </w:rPr>
        <w:t xml:space="preserve">of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part </w:t>
      </w:r>
      <w:r w:rsidRPr="00E84C88">
        <w:rPr>
          <w:rFonts w:ascii="GHEA Grapalat" w:eastAsia="Times New Roman" w:hAnsi="GHEA Grapalat" w:cs="Sylfaen"/>
          <w:sz w:val="20"/>
          <w:szCs w:val="24"/>
          <w:lang w:val="af-ZA"/>
        </w:rPr>
        <w:t xml:space="preserve">8 </w:t>
      </w:r>
      <w:r w:rsidRPr="00E84C88">
        <w:rPr>
          <w:rFonts w:ascii="GHEA Grapalat" w:eastAsia="Times New Roman" w:hAnsi="GHEA Grapalat" w:cs="Sylfaen"/>
          <w:sz w:val="20"/>
          <w:szCs w:val="24"/>
          <w:lang w:val="hy-AM"/>
        </w:rPr>
        <w:t xml:space="preserve">. with </w:t>
      </w:r>
      <w:r w:rsidRPr="00E84C88">
        <w:rPr>
          <w:rFonts w:ascii="GHEA Grapalat" w:eastAsia="Times New Roman" w:hAnsi="GHEA Grapalat" w:cs="Sylfaen"/>
          <w:sz w:val="20"/>
          <w:szCs w:val="24"/>
          <w:lang w:val="af-ZA"/>
        </w:rPr>
        <w:t xml:space="preserve">23 </w:t>
      </w:r>
      <w:r w:rsidRPr="00E84C88">
        <w:rPr>
          <w:rFonts w:ascii="Arial" w:eastAsia="Times New Roman" w:hAnsi="Arial" w:cs="Arial"/>
          <w:sz w:val="20"/>
          <w:szCs w:val="24"/>
        </w:rPr>
        <w:t>points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established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inactivity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expire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second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the day </w:t>
      </w:r>
      <w:r w:rsidRPr="00E84C88">
        <w:rPr>
          <w:rFonts w:ascii="GHEA Grapalat" w:eastAsia="Times New Roman" w:hAnsi="GHEA Grapalat" w:cs="Sylfaen"/>
          <w:sz w:val="20"/>
          <w:szCs w:val="24"/>
          <w:lang w:val="af-ZA"/>
        </w:rPr>
        <w:t>:</w:t>
      </w:r>
    </w:p>
    <w:p w14:paraId="343716C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9.3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to </w:t>
      </w:r>
      <w:r w:rsidRPr="00E84C88">
        <w:rPr>
          <w:rFonts w:ascii="Arial" w:eastAsia="Times New Roman" w:hAnsi="Arial" w:cs="Arial"/>
          <w:sz w:val="20"/>
          <w:szCs w:val="24"/>
          <w:lang w:val="en-US"/>
        </w:rPr>
        <w:t xml:space="preserve">my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seal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project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secretary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providing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electronic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method </w:t>
      </w:r>
      <w:r w:rsidRPr="00E84C88">
        <w:rPr>
          <w:rFonts w:ascii="GHEA Grapalat" w:eastAsia="Times New Roman" w:hAnsi="GHEA Grapalat" w:cs="Sylfaen"/>
          <w:sz w:val="20"/>
          <w:szCs w:val="24"/>
          <w:lang w:val="af-ZA"/>
        </w:rPr>
        <w:t xml:space="preserve">_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 included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product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0"/>
          <w:lang w:val="hy-AM"/>
        </w:rPr>
        <w:t>complete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Description </w:t>
      </w:r>
      <w:r w:rsidRPr="00E84C88">
        <w:rPr>
          <w:rFonts w:ascii="GHEA Grapalat" w:eastAsia="Times New Roman" w:hAnsi="GHEA Grapalat" w:cs="Sylfaen"/>
          <w:sz w:val="20"/>
          <w:szCs w:val="24"/>
          <w:lang w:val="af-ZA"/>
        </w:rPr>
        <w:t>:</w:t>
      </w:r>
    </w:p>
    <w:p w14:paraId="40709CB1"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9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lang w:val="af-ZA"/>
        </w:rPr>
        <w:t xml:space="preserve">4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notification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project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from getting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then </w:t>
      </w:r>
      <w:r w:rsidRPr="00E84C88">
        <w:rPr>
          <w:rFonts w:ascii="GHEA Grapalat" w:eastAsia="Times New Roman" w:hAnsi="GHEA Grapalat" w:cs="Sylfaen"/>
          <w:sz w:val="20"/>
          <w:szCs w:val="24"/>
          <w:lang w:val="af-ZA"/>
        </w:rPr>
        <w:t xml:space="preserve">- 10 </w:t>
      </w:r>
      <w:r w:rsidRPr="00E84C88">
        <w:rPr>
          <w:rFonts w:ascii="Arial" w:eastAsia="Times New Roman" w:hAnsi="Arial" w:cs="Arial"/>
          <w:sz w:val="20"/>
          <w:szCs w:val="24"/>
          <w:lang w:val="en-US"/>
        </w:rPr>
        <w:t>working days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signing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p </w:t>
      </w:r>
      <w:r w:rsidRPr="00E84C88">
        <w:rPr>
          <w:rFonts w:ascii="Arial" w:eastAsia="Times New Roman" w:hAnsi="Arial" w:cs="Arial"/>
          <w:sz w:val="20"/>
          <w:szCs w:val="24"/>
        </w:rPr>
        <w:t>to the donor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qualification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providing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deprived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sign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advance payment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a point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defined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15 </w:t>
      </w:r>
      <w:r w:rsidRPr="00E84C88">
        <w:rPr>
          <w:rFonts w:ascii="Arial" w:eastAsia="Times New Roman" w:hAnsi="Arial" w:cs="Arial"/>
          <w:sz w:val="20"/>
          <w:szCs w:val="24"/>
          <w:lang w:val="hy-AM"/>
        </w:rPr>
        <w:t>working days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day </w:t>
      </w:r>
      <w:r w:rsidRPr="00E84C88">
        <w:rPr>
          <w:rFonts w:ascii="GHEA Grapalat" w:eastAsia="Times New Roman" w:hAnsi="GHEA Grapalat" w:cs="Sylfaen"/>
          <w:sz w:val="20"/>
          <w:szCs w:val="24"/>
          <w:lang w:val="hy-AM"/>
        </w:rPr>
        <w:t>:</w:t>
      </w:r>
    </w:p>
    <w:p w14:paraId="3B37FD14"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participate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project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 xml:space="preserve">p </w:t>
      </w:r>
      <w:r w:rsidRPr="00E84C88">
        <w:rPr>
          <w:rFonts w:ascii="Arial" w:eastAsia="Times New Roman" w:hAnsi="Arial" w:cs="Arial"/>
          <w:sz w:val="20"/>
          <w:szCs w:val="24"/>
          <w:lang w:val="hy-AM"/>
        </w:rPr>
        <w:t>to the donor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 introduced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writing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writing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accounted 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 xml:space="preserve">to </w:t>
      </w:r>
      <w:r w:rsidRPr="00E84C88">
        <w:rPr>
          <w:rFonts w:ascii="Arial" w:eastAsia="Times New Roman" w:hAnsi="Arial" w:cs="Arial"/>
          <w:sz w:val="20"/>
          <w:szCs w:val="24"/>
          <w:lang w:val="hy-AM"/>
        </w:rPr>
        <w:t>the donor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document circulation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system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client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lead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project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confirmed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jurisdiction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occurrence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two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during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approval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companion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in writing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provided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to the participant </w:t>
      </w:r>
      <w:r w:rsidRPr="00E84C88">
        <w:rPr>
          <w:rFonts w:ascii="GHEA Grapalat" w:eastAsia="Times New Roman" w:hAnsi="GHEA Grapalat" w:cs="Sylfaen"/>
          <w:sz w:val="20"/>
          <w:szCs w:val="24"/>
          <w:lang w:val="hy-AM"/>
        </w:rPr>
        <w:t>.</w:t>
      </w:r>
    </w:p>
    <w:p w14:paraId="6DF4CCBE"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9.5 </w:t>
      </w:r>
      <w:r w:rsidRPr="00E84C88">
        <w:rPr>
          <w:rFonts w:ascii="Arial" w:eastAsia="Times New Roman" w:hAnsi="Arial" w:cs="Arial"/>
          <w:sz w:val="20"/>
          <w:szCs w:val="24"/>
        </w:rPr>
        <w:t>Until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1 </w:t>
      </w:r>
      <w:r w:rsidRPr="00E84C88">
        <w:rPr>
          <w:rFonts w:ascii="Arial" w:eastAsia="Times New Roman" w:hAnsi="Arial" w:cs="Arial"/>
          <w:sz w:val="20"/>
          <w:szCs w:val="24"/>
          <w:lang w:val="af-ZA"/>
        </w:rPr>
        <w:t xml:space="preserve">of </w:t>
      </w:r>
      <w:r w:rsidRPr="00E84C88">
        <w:rPr>
          <w:rFonts w:ascii="Arial" w:eastAsia="Times New Roman" w:hAnsi="Arial" w:cs="Arial"/>
          <w:sz w:val="20"/>
          <w:szCs w:val="24"/>
        </w:rPr>
        <w:t>the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part </w:t>
      </w:r>
      <w:r w:rsidRPr="00E84C88">
        <w:rPr>
          <w:rFonts w:ascii="GHEA Grapalat" w:eastAsia="Times New Roman" w:hAnsi="GHEA Grapalat" w:cs="Sylfaen"/>
          <w:sz w:val="20"/>
          <w:szCs w:val="24"/>
          <w:lang w:val="af-ZA"/>
        </w:rPr>
        <w:t xml:space="preserve">9 </w:t>
      </w:r>
      <w:r w:rsidRPr="00E84C88">
        <w:rPr>
          <w:rFonts w:ascii="GHEA Grapalat" w:eastAsia="Times New Roman" w:hAnsi="GHEA Grapalat" w:cs="Sylfaen"/>
          <w:sz w:val="20"/>
          <w:szCs w:val="24"/>
          <w:lang w:val="hy-AM"/>
        </w:rPr>
        <w:t xml:space="preserve">. with </w:t>
      </w:r>
      <w:r w:rsidRPr="00E84C88">
        <w:rPr>
          <w:rFonts w:ascii="GHEA Grapalat" w:eastAsia="Times New Roman" w:hAnsi="GHEA Grapalat" w:cs="Sylfaen"/>
          <w:sz w:val="20"/>
          <w:szCs w:val="24"/>
          <w:lang w:val="af-ZA"/>
        </w:rPr>
        <w:t xml:space="preserve">4 </w:t>
      </w:r>
      <w:r w:rsidRPr="00E84C88">
        <w:rPr>
          <w:rFonts w:ascii="Arial" w:eastAsia="Times New Roman" w:hAnsi="Arial" w:cs="Arial"/>
          <w:sz w:val="20"/>
          <w:szCs w:val="24"/>
        </w:rPr>
        <w:t>points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period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the end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sides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with consent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design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performed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changes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however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they are not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lead to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subject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characteristics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to change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including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suggested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price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the increase.</w:t>
      </w:r>
      <w:r w:rsidRPr="00E84C88">
        <w:rPr>
          <w:rFonts w:ascii="GHEA Grapalat" w:eastAsia="Times New Roman" w:hAnsi="GHEA Grapalat" w:cs="Times New Roman"/>
          <w:spacing w:val="-8"/>
          <w:sz w:val="20"/>
          <w:szCs w:val="20"/>
          <w:lang w:val="af-ZA"/>
        </w:rPr>
        <w:t xml:space="preserve"> </w:t>
      </w:r>
    </w:p>
    <w:p w14:paraId="635F851D"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62829F8C" w14:textId="77777777" w:rsidR="00532D6C" w:rsidRPr="00E84C88" w:rsidRDefault="00532D6C" w:rsidP="00532D6C">
      <w:pPr>
        <w:spacing w:after="0" w:line="240" w:lineRule="auto"/>
        <w:jc w:val="center"/>
        <w:rPr>
          <w:rFonts w:ascii="GHEA Grapalat" w:eastAsia="Times New Roman" w:hAnsi="GHEA Grapalat" w:cs="Arial"/>
          <w:b/>
          <w:iCs/>
          <w:sz w:val="20"/>
          <w:szCs w:val="24"/>
          <w:lang w:val="af-ZA"/>
        </w:rPr>
      </w:pPr>
      <w:r w:rsidRPr="00E84C88">
        <w:rPr>
          <w:rFonts w:ascii="GHEA Grapalat" w:eastAsia="Times New Roman" w:hAnsi="GHEA Grapalat" w:cs="Times New Roman"/>
          <w:b/>
          <w:iCs/>
          <w:sz w:val="20"/>
          <w:szCs w:val="24"/>
          <w:lang w:val="af-ZA"/>
        </w:rPr>
        <w:t xml:space="preserve">10. </w:t>
      </w:r>
      <w:r w:rsidRPr="00E84C88">
        <w:rPr>
          <w:rFonts w:ascii="Arial" w:eastAsia="Times New Roman" w:hAnsi="Arial" w:cs="Arial"/>
          <w:b/>
          <w:iCs/>
          <w:sz w:val="20"/>
          <w:szCs w:val="24"/>
          <w:lang w:val="hy-AM"/>
        </w:rPr>
        <w:t>QUALIFICATION</w:t>
      </w:r>
      <w:r w:rsidRPr="00E84C88">
        <w:rPr>
          <w:rFonts w:ascii="GHEA Grapalat" w:eastAsia="Times New Roman" w:hAnsi="GHEA Grapalat" w:cs="Arial"/>
          <w:b/>
          <w:iCs/>
          <w:sz w:val="20"/>
          <w:szCs w:val="24"/>
          <w:lang w:val="af-ZA"/>
        </w:rPr>
        <w:t xml:space="preserve"> </w:t>
      </w:r>
      <w:r w:rsidRPr="00E84C88">
        <w:rPr>
          <w:rFonts w:ascii="Arial" w:eastAsia="Times New Roman" w:hAnsi="Arial" w:cs="Arial"/>
          <w:b/>
          <w:iCs/>
          <w:sz w:val="20"/>
          <w:szCs w:val="24"/>
          <w:lang w:val="hy-AM"/>
        </w:rPr>
        <w:t>AND:</w:t>
      </w:r>
      <w:r w:rsidRPr="00E84C88">
        <w:rPr>
          <w:rFonts w:ascii="GHEA Grapalat" w:eastAsia="Times New Roman" w:hAnsi="GHEA Grapalat" w:cs="Sylfaen"/>
          <w:b/>
          <w:iCs/>
          <w:sz w:val="20"/>
          <w:szCs w:val="24"/>
          <w:lang w:val="af-ZA"/>
        </w:rPr>
        <w:t xml:space="preserve"> </w:t>
      </w:r>
      <w:r w:rsidRPr="00E84C88">
        <w:rPr>
          <w:rFonts w:ascii="Arial" w:eastAsia="Times New Roman" w:hAnsi="Arial" w:cs="Arial"/>
          <w:b/>
          <w:iCs/>
          <w:sz w:val="20"/>
          <w:szCs w:val="24"/>
          <w:lang w:val="af-ZA"/>
        </w:rPr>
        <w:t>CONTRACT</w:t>
      </w:r>
      <w:r w:rsidRPr="00E84C88">
        <w:rPr>
          <w:rFonts w:ascii="GHEA Grapalat" w:eastAsia="Times New Roman" w:hAnsi="GHEA Grapalat" w:cs="Sylfaen"/>
          <w:b/>
          <w:iCs/>
          <w:sz w:val="20"/>
          <w:szCs w:val="24"/>
          <w:lang w:val="hy-AM"/>
        </w:rPr>
        <w:t xml:space="preserve"> </w:t>
      </w:r>
      <w:r w:rsidRPr="00E84C88">
        <w:rPr>
          <w:rFonts w:ascii="Arial" w:eastAsia="Times New Roman" w:hAnsi="Arial" w:cs="Arial"/>
          <w:b/>
          <w:iCs/>
          <w:sz w:val="20"/>
          <w:szCs w:val="24"/>
          <w:lang w:val="af-ZA"/>
        </w:rPr>
        <w:t xml:space="preserve">INSURANCE </w:t>
      </w:r>
      <w:r w:rsidRPr="00E84C88">
        <w:rPr>
          <w:rFonts w:ascii="Arial" w:eastAsia="Times New Roman" w:hAnsi="Arial" w:cs="Arial"/>
          <w:b/>
          <w:iCs/>
          <w:sz w:val="20"/>
          <w:szCs w:val="24"/>
          <w:lang w:val="hy-AM"/>
        </w:rPr>
        <w:t xml:space="preserve">_ </w:t>
      </w:r>
      <w:r w:rsidRPr="00E84C88">
        <w:rPr>
          <w:rFonts w:ascii="Arial" w:eastAsia="Times New Roman" w:hAnsi="Arial" w:cs="Arial"/>
          <w:b/>
          <w:iCs/>
          <w:sz w:val="20"/>
          <w:szCs w:val="24"/>
          <w:lang w:val="af-ZA"/>
        </w:rPr>
        <w:t>_</w:t>
      </w:r>
      <w:r w:rsidRPr="00E84C88">
        <w:rPr>
          <w:rFonts w:ascii="GHEA Grapalat" w:eastAsia="Times New Roman" w:hAnsi="GHEA Grapalat" w:cs="Arial"/>
          <w:b/>
          <w:iCs/>
          <w:sz w:val="20"/>
          <w:szCs w:val="24"/>
          <w:lang w:val="af-ZA"/>
        </w:rPr>
        <w:t xml:space="preserve"> </w:t>
      </w:r>
    </w:p>
    <w:p w14:paraId="482F9AE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Times New Roman"/>
          <w:iCs/>
          <w:sz w:val="20"/>
          <w:szCs w:val="24"/>
          <w:lang w:val="af-ZA"/>
        </w:rPr>
        <w:t xml:space="preserve">10. </w:t>
      </w:r>
      <w:r w:rsidRPr="00E84C88">
        <w:rPr>
          <w:rFonts w:ascii="GHEA Grapalat" w:eastAsia="Times New Roman" w:hAnsi="GHEA Grapalat" w:cs="Sylfaen"/>
          <w:sz w:val="20"/>
          <w:szCs w:val="24"/>
          <w:lang w:val="af-ZA"/>
        </w:rPr>
        <w:t xml:space="preserve">1 </w:t>
      </w:r>
      <w:r w:rsidRPr="00E84C88">
        <w:rPr>
          <w:rFonts w:ascii="Arial" w:eastAsia="Times New Roman" w:hAnsi="Arial" w:cs="Arial"/>
          <w:sz w:val="20"/>
          <w:szCs w:val="24"/>
          <w:lang w:val="hy-AM"/>
        </w:rPr>
        <w:t>Qualification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p </w:t>
      </w:r>
      <w:r w:rsidRPr="00E84C88">
        <w:rPr>
          <w:rFonts w:ascii="Arial" w:eastAsia="Times New Roman" w:hAnsi="Arial" w:cs="Arial"/>
          <w:sz w:val="20"/>
          <w:szCs w:val="24"/>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 xml:space="preserve">provides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demand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on</w:t>
      </w:r>
      <w:proofErr w:type="spellEnd"/>
      <w:r w:rsidRPr="00E84C88">
        <w:rPr>
          <w:rFonts w:ascii="Arial" w:eastAsia="Times New Roman" w:hAnsi="Arial" w:cs="Arial"/>
          <w:sz w:val="20"/>
          <w:szCs w:val="24"/>
        </w:rPr>
        <w:t xml:space="preserv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receive</w:t>
      </w:r>
      <w:r w:rsidRPr="00E84C88">
        <w:rPr>
          <w:rFonts w:ascii="GHEA Grapalat" w:eastAsia="Times New Roman" w:hAnsi="GHEA Grapalat" w:cs="Sylfaen"/>
          <w:sz w:val="20"/>
          <w:szCs w:val="24"/>
          <w:lang w:val="af-ZA"/>
        </w:rPr>
        <w:t xml:space="preserve"> 10 </w:t>
      </w:r>
      <w:r w:rsidRPr="00E84C88">
        <w:rPr>
          <w:rFonts w:ascii="Arial" w:eastAsia="Times New Roman" w:hAnsi="Arial" w:cs="Arial"/>
          <w:sz w:val="20"/>
          <w:szCs w:val="24"/>
        </w:rPr>
        <w:t xml:space="preserve">from the day ,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be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by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advance payment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planned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be</w:t>
      </w:r>
      <w:r w:rsidRPr="00E84C88">
        <w:rPr>
          <w:rFonts w:ascii="GHEA Grapalat" w:eastAsia="Times New Roman" w:hAnsi="GHEA Grapalat" w:cs="Sylfaen"/>
          <w:sz w:val="20"/>
          <w:szCs w:val="24"/>
          <w:lang w:val="af-ZA"/>
        </w:rPr>
        <w:t xml:space="preserve"> 15 </w:t>
      </w:r>
      <w:r w:rsidRPr="00E84C88">
        <w:rPr>
          <w:rFonts w:ascii="Arial" w:eastAsia="Times New Roman" w:hAnsi="Arial" w:cs="Arial"/>
          <w:sz w:val="20"/>
          <w:szCs w:val="24"/>
          <w:lang w:val="af-ZA"/>
        </w:rPr>
        <w:t>working days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during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participant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must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qualification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 xml:space="preserve">provides </w:t>
      </w:r>
      <w:r w:rsidRPr="00E84C88">
        <w:rPr>
          <w:rFonts w:ascii="Arial" w:eastAsia="Times New Roman" w:hAnsi="Arial" w:cs="Arial"/>
          <w:sz w:val="20"/>
          <w:szCs w:val="24"/>
          <w:lang w:val="hy-AM"/>
        </w:rPr>
        <w:t xml:space="preserve">_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Selected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participate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with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latter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qualification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 xml:space="preserve">provides </w:t>
      </w:r>
      <w:r w:rsidRPr="00E84C88">
        <w:rPr>
          <w:rFonts w:ascii="Arial" w:eastAsia="Times New Roman" w:hAnsi="Arial" w:cs="Arial"/>
          <w:sz w:val="20"/>
          <w:szCs w:val="24"/>
          <w:lang w:val="hy-AM"/>
        </w:rPr>
        <w:t xml:space="preserve">_ </w:t>
      </w:r>
      <w:r w:rsidRPr="00E84C88">
        <w:rPr>
          <w:rFonts w:ascii="Arial" w:eastAsia="Times New Roman" w:hAnsi="Arial" w:cs="Arial"/>
          <w:sz w:val="20"/>
          <w:szCs w:val="24"/>
          <w:lang w:val="en-US"/>
        </w:rPr>
        <w:t xml:space="preserve">_ </w:t>
      </w:r>
      <w:r w:rsidRPr="00E84C88">
        <w:rPr>
          <w:rFonts w:ascii="Arial" w:eastAsia="Times New Roman" w:hAnsi="Arial" w:cs="Arial"/>
          <w:sz w:val="20"/>
          <w:szCs w:val="24"/>
        </w:rPr>
        <w:t>_</w:t>
      </w:r>
    </w:p>
    <w:p w14:paraId="65571A23" w14:textId="77777777" w:rsidR="00532D6C" w:rsidRPr="00E84C88" w:rsidRDefault="00532D6C" w:rsidP="00532D6C">
      <w:pPr>
        <w:spacing w:after="0" w:line="240" w:lineRule="auto"/>
        <w:ind w:firstLine="567"/>
        <w:jc w:val="both"/>
        <w:rPr>
          <w:rFonts w:ascii="GHEA Grapalat" w:eastAsia="Times New Roman" w:hAnsi="GHEA Grapalat" w:cs="Arial"/>
          <w:b/>
          <w:sz w:val="20"/>
          <w:szCs w:val="24"/>
          <w:lang w:val="hy-AM"/>
        </w:rPr>
      </w:pPr>
      <w:r w:rsidRPr="00E84C88">
        <w:rPr>
          <w:rFonts w:ascii="GHEA Grapalat" w:eastAsia="Times New Roman" w:hAnsi="GHEA Grapalat" w:cs="Sylfaen"/>
          <w:b/>
          <w:sz w:val="20"/>
          <w:szCs w:val="24"/>
          <w:lang w:val="hy-AM"/>
        </w:rPr>
        <w:lastRenderedPageBreak/>
        <w:t>10.2:</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Qualification: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provision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size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equal</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is</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selected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to participate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price</w:t>
      </w:r>
      <w:r w:rsidRPr="00E84C88">
        <w:rPr>
          <w:rFonts w:ascii="GHEA Grapalat" w:eastAsia="Times New Roman" w:hAnsi="GHEA Grapalat" w:cs="Sylfaen"/>
          <w:b/>
          <w:sz w:val="20"/>
          <w:szCs w:val="24"/>
          <w:lang w:val="af-ZA"/>
        </w:rPr>
        <w:t xml:space="preserve"> to </w:t>
      </w:r>
      <w:r w:rsidRPr="00E84C88">
        <w:rPr>
          <w:rFonts w:ascii="GHEA Grapalat" w:eastAsia="Times New Roman" w:hAnsi="GHEA Grapalat" w:cs="Sylfaen"/>
          <w:b/>
          <w:sz w:val="20"/>
          <w:szCs w:val="24"/>
          <w:lang w:val="hy-AM"/>
        </w:rPr>
        <w:t xml:space="preserve">15 </w:t>
      </w:r>
      <w:r w:rsidRPr="00E84C88">
        <w:rPr>
          <w:rFonts w:ascii="Arial" w:eastAsia="Times New Roman" w:hAnsi="Arial" w:cs="Arial"/>
          <w:b/>
          <w:sz w:val="20"/>
          <w:szCs w:val="24"/>
          <w:lang w:val="hy-AM"/>
        </w:rPr>
        <w:t xml:space="preserve">percent </w:t>
      </w:r>
      <w:r w:rsidRPr="00E84C88">
        <w:rPr>
          <w:rFonts w:ascii="Arial" w:eastAsia="Times New Roman" w:hAnsi="Arial" w:cs="Arial"/>
          <w:b/>
          <w:sz w:val="20"/>
          <w:szCs w:val="24"/>
          <w:lang w:val="en-US"/>
        </w:rPr>
        <w:t>of the offer</w:t>
      </w:r>
      <w:r w:rsidRPr="00E84C88" w:rsidDel="005A72DB">
        <w:rPr>
          <w:rFonts w:ascii="GHEA Grapalat" w:eastAsia="Times New Roman" w:hAnsi="GHEA Grapalat" w:cs="Sylfaen"/>
          <w:b/>
          <w:sz w:val="20"/>
          <w:szCs w:val="24"/>
          <w:lang w:val="af-ZA"/>
        </w:rPr>
        <w:t xml:space="preserve">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Qualification: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provision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is introduced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is</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of suffering</w:t>
      </w:r>
      <w:r w:rsidRPr="00E84C88">
        <w:rPr>
          <w:rFonts w:ascii="GHEA Grapalat" w:eastAsia="Times New Roman" w:hAnsi="GHEA Grapalat" w:cs="Sylfaen"/>
          <w:b/>
          <w:sz w:val="20"/>
          <w:szCs w:val="24"/>
          <w:lang w:val="hy-AM"/>
        </w:rPr>
        <w:t xml:space="preserve">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 xml:space="preserve">appendix </w:t>
      </w:r>
      <w:r w:rsidRPr="00E84C88">
        <w:rPr>
          <w:rFonts w:ascii="GHEA Grapalat" w:eastAsia="Times New Roman" w:hAnsi="GHEA Grapalat" w:cs="Sylfaen"/>
          <w:b/>
          <w:sz w:val="20"/>
          <w:szCs w:val="24"/>
          <w:lang w:val="hy-AM"/>
        </w:rPr>
        <w:t xml:space="preserve">4.2 </w:t>
      </w:r>
      <w:r w:rsidRPr="00E84C88">
        <w:rPr>
          <w:rFonts w:ascii="GHEA Grapalat" w:eastAsia="Times New Roman" w:hAnsi="GHEA Grapalat" w:cs="Sylfaen"/>
          <w:b/>
          <w:sz w:val="20"/>
          <w:szCs w:val="24"/>
          <w:lang w:val="af-ZA"/>
        </w:rPr>
        <w:t xml:space="preserve">) </w:t>
      </w:r>
      <w:r w:rsidRPr="00E84C88">
        <w:rPr>
          <w:rFonts w:ascii="Cambria Math" w:eastAsia="MS Mincho" w:hAnsi="Cambria Math" w:cs="Cambria Math"/>
          <w:b/>
          <w:sz w:val="20"/>
          <w:szCs w:val="24"/>
          <w:lang w:val="hy-AM"/>
        </w:rPr>
        <w:t xml:space="preserve">_ </w:t>
      </w:r>
      <w:r w:rsidRPr="00E84C88">
        <w:rPr>
          <w:rFonts w:ascii="GHEA Grapalat" w:eastAsia="Times New Roman" w:hAnsi="GHEA Grapalat" w:cs="Sylfaen"/>
          <w:b/>
          <w:sz w:val="20"/>
          <w:szCs w:val="24"/>
          <w:lang w:val="hy-AM"/>
        </w:rPr>
        <w:t xml:space="preserve">_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or</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cash</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of money</w:t>
      </w:r>
      <w:r w:rsidRPr="00E84C88">
        <w:rPr>
          <w:rFonts w:ascii="GHEA Grapalat" w:eastAsia="Times New Roman" w:hAnsi="GHEA Grapalat" w:cs="Sylfaen"/>
          <w:b/>
          <w:sz w:val="20"/>
          <w:szCs w:val="24"/>
          <w:lang w:val="af-ZA"/>
        </w:rPr>
        <w:t xml:space="preserve"> </w:t>
      </w:r>
      <w:r w:rsidRPr="00E84C88">
        <w:rPr>
          <w:rFonts w:ascii="GHEA Grapalat" w:eastAsia="Times New Roman" w:hAnsi="GHEA Grapalat" w:cs="Sylfaen"/>
          <w:b/>
          <w:sz w:val="20"/>
          <w:szCs w:val="24"/>
          <w:lang w:val="hy-AM"/>
        </w:rPr>
        <w:t xml:space="preserve">in </w:t>
      </w:r>
      <w:r w:rsidRPr="00E84C88">
        <w:rPr>
          <w:rFonts w:ascii="Arial" w:eastAsia="Times New Roman" w:hAnsi="Arial" w:cs="Arial"/>
          <w:b/>
          <w:sz w:val="20"/>
          <w:szCs w:val="24"/>
          <w:lang w:val="af-ZA"/>
        </w:rPr>
        <w:t>the form of</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With</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in which</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provision</w:t>
      </w:r>
      <w:r w:rsidRPr="00E84C88">
        <w:rPr>
          <w:rFonts w:ascii="GHEA Grapalat" w:eastAsia="Times New Roman" w:hAnsi="GHEA Grapalat" w:cs="Times New Roman"/>
          <w:b/>
          <w:color w:val="000000"/>
          <w:sz w:val="24"/>
          <w:szCs w:val="24"/>
          <w:shd w:val="clear" w:color="auto" w:fill="FFFFFF"/>
          <w:lang w:val="af-ZA"/>
        </w:rPr>
        <w:t xml:space="preserve"> </w:t>
      </w:r>
      <w:r w:rsidRPr="00E84C88">
        <w:rPr>
          <w:rFonts w:ascii="Arial" w:eastAsia="Times New Roman" w:hAnsi="Arial" w:cs="Arial"/>
          <w:b/>
          <w:sz w:val="20"/>
          <w:szCs w:val="24"/>
          <w:lang w:val="en-US"/>
        </w:rPr>
        <w:t>need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is</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valid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be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at least</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until</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of the contract</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performance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the result</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of the client</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from</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complete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to be accepted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on the day</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next</w:t>
      </w:r>
      <w:r w:rsidRPr="00E84C88">
        <w:rPr>
          <w:rFonts w:ascii="GHEA Grapalat" w:eastAsia="Times New Roman" w:hAnsi="GHEA Grapalat" w:cs="Sylfaen"/>
          <w:b/>
          <w:sz w:val="20"/>
          <w:szCs w:val="24"/>
          <w:lang w:val="af-ZA"/>
        </w:rPr>
        <w:t xml:space="preserve"> </w:t>
      </w:r>
      <w:r w:rsidRPr="00E84C88">
        <w:rPr>
          <w:rFonts w:ascii="GHEA Grapalat" w:eastAsia="Times New Roman" w:hAnsi="GHEA Grapalat" w:cs="Sylfaen"/>
          <w:b/>
          <w:sz w:val="20"/>
          <w:szCs w:val="24"/>
          <w:lang w:val="hy-AM"/>
        </w:rPr>
        <w:t xml:space="preserve">2 </w:t>
      </w:r>
      <w:r w:rsidRPr="00E84C88">
        <w:rPr>
          <w:rFonts w:ascii="GHEA Grapalat" w:eastAsia="Times New Roman" w:hAnsi="GHEA Grapalat" w:cs="Sylfaen"/>
          <w:b/>
          <w:sz w:val="20"/>
          <w:szCs w:val="24"/>
          <w:lang w:val="af-ZA"/>
        </w:rPr>
        <w:t xml:space="preserve">0th </w:t>
      </w:r>
      <w:r w:rsidRPr="00E84C88">
        <w:rPr>
          <w:rFonts w:ascii="Arial" w:eastAsia="Times New Roman" w:hAnsi="Arial" w:cs="Arial"/>
          <w:b/>
          <w:sz w:val="20"/>
          <w:szCs w:val="24"/>
          <w:lang w:val="en-US"/>
        </w:rPr>
        <w:t>_</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working</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the day</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en-US"/>
        </w:rPr>
        <w:t xml:space="preserve">including </w:t>
      </w:r>
      <w:r w:rsidRPr="00E84C88">
        <w:rPr>
          <w:rFonts w:ascii="GHEA Grapalat" w:eastAsia="Times New Roman" w:hAnsi="GHEA Grapalat" w:cs="Arial"/>
          <w:b/>
          <w:sz w:val="20"/>
          <w:szCs w:val="24"/>
          <w:vertAlign w:val="superscript"/>
          <w:lang w:val="en-US"/>
        </w:rPr>
        <w:footnoteReference w:id="4"/>
      </w:r>
      <w:r w:rsidRPr="00E84C88">
        <w:rPr>
          <w:rFonts w:ascii="GHEA Grapalat" w:eastAsia="Times New Roman" w:hAnsi="GHEA Grapalat" w:cs="Arial"/>
          <w:b/>
          <w:sz w:val="20"/>
          <w:szCs w:val="24"/>
          <w:vertAlign w:val="superscript"/>
          <w:lang w:val="hy-AM"/>
        </w:rPr>
        <w:t>.1</w:t>
      </w:r>
      <w:r w:rsidRPr="00E84C88">
        <w:rPr>
          <w:rFonts w:ascii="GHEA Grapalat" w:eastAsia="Times New Roman" w:hAnsi="GHEA Grapalat" w:cs="Sylfaen"/>
          <w:b/>
          <w:sz w:val="20"/>
          <w:szCs w:val="24"/>
          <w:lang w:val="af-ZA"/>
        </w:rPr>
        <w:t xml:space="preserve"> </w:t>
      </w:r>
    </w:p>
    <w:p w14:paraId="599298B7" w14:textId="77777777" w:rsidR="00532D6C" w:rsidRPr="00E84C88" w:rsidRDefault="00532D6C" w:rsidP="00532D6C">
      <w:pPr>
        <w:spacing w:after="0" w:line="240" w:lineRule="auto"/>
        <w:ind w:firstLine="567"/>
        <w:jc w:val="both"/>
        <w:rPr>
          <w:rFonts w:ascii="GHEA Grapalat" w:eastAsia="Times New Roman" w:hAnsi="GHEA Grapalat" w:cs="Arial"/>
          <w:b/>
          <w:sz w:val="20"/>
          <w:szCs w:val="24"/>
          <w:lang w:val="hy-AM"/>
        </w:rPr>
      </w:pPr>
      <w:r w:rsidRPr="00E84C88">
        <w:rPr>
          <w:rFonts w:ascii="Arial" w:eastAsia="Times New Roman" w:hAnsi="Arial" w:cs="Arial"/>
          <w:color w:val="000000"/>
          <w:sz w:val="20"/>
          <w:szCs w:val="24"/>
          <w:lang w:val="hy-AM"/>
        </w:rPr>
        <w:t>If:</w:t>
      </w:r>
      <w:r w:rsidRPr="00E84C88">
        <w:rPr>
          <w:rFonts w:ascii="GHEA Grapalat" w:eastAsia="Times New Roman" w:hAnsi="GHEA Grapalat" w:cs="Arial"/>
          <w:color w:val="000000"/>
          <w:sz w:val="20"/>
          <w:szCs w:val="24"/>
          <w:lang w:val="af-ZA"/>
        </w:rPr>
        <w:t xml:space="preserve"> </w:t>
      </w:r>
      <w:r w:rsidRPr="00E84C88">
        <w:rPr>
          <w:rFonts w:ascii="Arial" w:eastAsia="Times New Roman" w:hAnsi="Arial" w:cs="Arial"/>
          <w:color w:val="000000"/>
          <w:sz w:val="20"/>
          <w:szCs w:val="24"/>
          <w:lang w:val="hy-AM"/>
        </w:rPr>
        <w:t>of purchase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 procedure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organized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in portions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and: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 participant</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selected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participant</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recognized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from one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more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portions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 xml:space="preserve">in part </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can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present,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how</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each</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dose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for</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separately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so</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email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one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qualification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provides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all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portions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for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One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qualification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provide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to be presented</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case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it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sum</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 calculated</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the contract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general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price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in relation </w:t>
      </w:r>
      <w:r w:rsidRPr="00E84C88">
        <w:rPr>
          <w:rFonts w:ascii="GHEA Grapalat" w:eastAsia="Times New Roman" w:hAnsi="GHEA Grapalat" w:cs="Arial"/>
          <w:color w:val="000000"/>
          <w:sz w:val="20"/>
          <w:szCs w:val="24"/>
          <w:lang w:val="hy-AM"/>
        </w:rPr>
        <w:t>to</w:t>
      </w:r>
      <w:r w:rsidRPr="00E84C88">
        <w:rPr>
          <w:rFonts w:ascii="GHEA Grapalat" w:eastAsia="Times New Roman" w:hAnsi="GHEA Grapalat" w:cs="Arial"/>
          <w:color w:val="FF0000"/>
          <w:sz w:val="20"/>
          <w:szCs w:val="24"/>
          <w:lang w:val="hy-AM"/>
        </w:rPr>
        <w:t xml:space="preserve"> </w:t>
      </w:r>
      <w:r w:rsidRPr="00E84C88">
        <w:rPr>
          <w:rFonts w:ascii="Arial" w:eastAsia="Times New Roman" w:hAnsi="Arial" w:cs="Arial"/>
          <w:b/>
          <w:sz w:val="20"/>
          <w:szCs w:val="20"/>
          <w:lang w:val="hy-AM"/>
        </w:rPr>
        <w:t>Cash:</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of money</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form</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presented</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4"/>
          <w:lang w:val="hy-AM"/>
        </w:rPr>
        <w:t>qualification</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provision</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need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is</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be transferred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Central</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in the treasury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authorized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of the body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by name</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 xml:space="preserve">opened </w:t>
      </w:r>
      <w:r w:rsidRPr="00E84C88">
        <w:rPr>
          <w:rFonts w:ascii="GHEA Grapalat" w:eastAsia="Times New Roman" w:hAnsi="GHEA Grapalat" w:cs="Arial"/>
          <w:b/>
          <w:sz w:val="20"/>
          <w:szCs w:val="24"/>
          <w:lang w:val="hy-AM"/>
        </w:rPr>
        <w:t xml:space="preserve">900008000698 </w:t>
      </w:r>
      <w:r w:rsidRPr="00E84C88">
        <w:rPr>
          <w:rFonts w:ascii="Arial" w:eastAsia="Times New Roman" w:hAnsi="Arial" w:cs="Arial"/>
          <w:b/>
          <w:sz w:val="20"/>
          <w:szCs w:val="24"/>
          <w:lang w:val="hy-AM"/>
        </w:rPr>
        <w:t>treasury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 xml:space="preserve">at the expense </w:t>
      </w:r>
      <w:r w:rsidRPr="00E84C88">
        <w:rPr>
          <w:rFonts w:ascii="GHEA Grapalat" w:eastAsia="Times New Roman" w:hAnsi="GHEA Grapalat" w:cs="Arial"/>
          <w:b/>
          <w:sz w:val="20"/>
          <w:szCs w:val="24"/>
          <w:lang w:val="hy-AM"/>
        </w:rPr>
        <w:t>of</w:t>
      </w:r>
    </w:p>
    <w:p w14:paraId="67F982D0" w14:textId="77777777" w:rsidR="00532D6C" w:rsidRPr="00E84C88" w:rsidRDefault="00532D6C" w:rsidP="00532D6C">
      <w:pPr>
        <w:shd w:val="clear" w:color="auto" w:fill="FFFFFF"/>
        <w:spacing w:after="0" w:line="240" w:lineRule="auto"/>
        <w:ind w:firstLine="375"/>
        <w:jc w:val="both"/>
        <w:rPr>
          <w:rFonts w:ascii="GHEA Grapalat" w:eastAsia="Times New Roman" w:hAnsi="GHEA Grapalat" w:cs="Arial"/>
          <w:sz w:val="20"/>
          <w:szCs w:val="24"/>
          <w:lang w:val="hy-AM"/>
        </w:rPr>
      </w:pPr>
      <w:r w:rsidRPr="00E84C88">
        <w:rPr>
          <w:rFonts w:ascii="Arial" w:eastAsia="Times New Roman" w:hAnsi="Arial" w:cs="Arial"/>
          <w:sz w:val="20"/>
          <w:szCs w:val="24"/>
          <w:lang w:val="hy-AM"/>
        </w:rPr>
        <w:t>Qualification: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provision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to the presenter</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being returned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the result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client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complete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to be accepted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five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during </w:t>
      </w:r>
      <w:r w:rsidRPr="00E84C88">
        <w:rPr>
          <w:rFonts w:ascii="GHEA Grapalat" w:eastAsia="Times New Roman" w:hAnsi="GHEA Grapalat" w:cs="Arial"/>
          <w:sz w:val="20"/>
          <w:szCs w:val="24"/>
          <w:lang w:val="hy-AM"/>
        </w:rPr>
        <w:t>_</w:t>
      </w:r>
    </w:p>
    <w:p w14:paraId="6A1C59B3" w14:textId="77777777" w:rsidR="00532D6C" w:rsidRPr="00E84C88" w:rsidRDefault="00532D6C" w:rsidP="00532D6C">
      <w:pPr>
        <w:spacing w:after="0" w:line="240" w:lineRule="auto"/>
        <w:ind w:firstLine="567"/>
        <w:jc w:val="both"/>
        <w:rPr>
          <w:rFonts w:ascii="GHEA Grapalat" w:eastAsia="Times New Roman" w:hAnsi="GHEA Grapalat" w:cs="Arial"/>
          <w:sz w:val="20"/>
          <w:szCs w:val="24"/>
          <w:lang w:val="hy-AM"/>
        </w:rPr>
      </w:pPr>
      <w:r w:rsidRPr="00E84C88">
        <w:rPr>
          <w:rFonts w:ascii="Arial" w:eastAsia="Times New Roman" w:hAnsi="Arial" w:cs="Arial"/>
          <w:sz w:val="20"/>
          <w:szCs w:val="24"/>
          <w:lang w:val="hy-AM"/>
        </w:rPr>
        <w:t>Qualification: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provision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returned </w:t>
      </w:r>
      <w:r w:rsidRPr="00E84C88">
        <w:rPr>
          <w:rFonts w:ascii="GHEA Grapalat" w:eastAsia="Times New Roman" w:hAnsi="GHEA Grapalat" w:cs="Arial"/>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presented by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the person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obligation </w:t>
      </w:r>
      <w:r w:rsidRPr="00E84C88">
        <w:rPr>
          <w:rFonts w:ascii="GHEA Grapalat" w:eastAsia="Times New Roman" w:hAnsi="GHEA Grapalat" w:cs="Arial"/>
          <w:sz w:val="20"/>
          <w:szCs w:val="24"/>
          <w:lang w:val="hy-AM"/>
        </w:rPr>
        <w:t xml:space="preserve">which </w:t>
      </w:r>
      <w:r w:rsidRPr="00E84C88">
        <w:rPr>
          <w:rFonts w:ascii="Arial" w:eastAsia="Times New Roman" w:hAnsi="Arial" w:cs="Arial"/>
          <w:sz w:val="20"/>
          <w:szCs w:val="24"/>
          <w:lang w:val="hy-AM"/>
        </w:rPr>
        <w:t>_</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leads to</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client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one-sided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to the solution </w:t>
      </w:r>
      <w:r w:rsidRPr="00E84C88">
        <w:rPr>
          <w:rFonts w:ascii="GHEA Grapalat" w:eastAsia="Times New Roman" w:hAnsi="GHEA Grapalat" w:cs="Arial"/>
          <w:sz w:val="20"/>
          <w:szCs w:val="24"/>
          <w:lang w:val="hy-AM"/>
        </w:rPr>
        <w:t>.</w:t>
      </w:r>
    </w:p>
    <w:p w14:paraId="5CAA16B2" w14:textId="77777777" w:rsidR="00532D6C" w:rsidRPr="00E84C88" w:rsidRDefault="00532D6C" w:rsidP="00532D6C">
      <w:pPr>
        <w:spacing w:after="0" w:line="240" w:lineRule="auto"/>
        <w:ind w:firstLine="567"/>
        <w:jc w:val="both"/>
        <w:rPr>
          <w:rFonts w:ascii="GHEA Grapalat" w:eastAsia="Times New Roman" w:hAnsi="GHEA Grapalat" w:cs="Sylfaen"/>
          <w:b/>
          <w:sz w:val="20"/>
          <w:szCs w:val="24"/>
          <w:lang w:val="hy-AM"/>
        </w:rPr>
      </w:pPr>
      <w:r w:rsidRPr="00E84C88">
        <w:rPr>
          <w:rFonts w:ascii="GHEA Grapalat" w:eastAsia="Times New Roman" w:hAnsi="GHEA Grapalat" w:cs="Sylfaen"/>
          <w:b/>
          <w:sz w:val="20"/>
          <w:szCs w:val="24"/>
          <w:lang w:val="hy-AM"/>
        </w:rPr>
        <w:t xml:space="preserve">10.3. </w:t>
      </w:r>
      <w:r w:rsidRPr="00E84C88">
        <w:rPr>
          <w:rFonts w:ascii="Arial" w:eastAsia="Times New Roman" w:hAnsi="Arial" w:cs="Arial"/>
          <w:b/>
          <w:sz w:val="20"/>
          <w:szCs w:val="24"/>
          <w:lang w:val="hy-AM"/>
        </w:rPr>
        <w:t>of the contract</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provision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size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in the structure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is</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to be sealed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of the contract</w:t>
      </w:r>
      <w:r w:rsidRPr="00E84C88">
        <w:rPr>
          <w:rFonts w:ascii="GHEA Grapalat" w:eastAsia="Times New Roman" w:hAnsi="GHEA Grapalat" w:cs="Sylfaen"/>
          <w:b/>
          <w:sz w:val="20"/>
          <w:szCs w:val="24"/>
          <w:lang w:val="af-ZA"/>
        </w:rPr>
        <w:t xml:space="preserve"> 10 </w:t>
      </w:r>
      <w:r w:rsidRPr="00E84C88">
        <w:rPr>
          <w:rFonts w:ascii="Arial" w:eastAsia="Times New Roman" w:hAnsi="Arial" w:cs="Arial"/>
          <w:b/>
          <w:sz w:val="20"/>
          <w:szCs w:val="24"/>
          <w:lang w:val="hy-AM"/>
        </w:rPr>
        <w:t xml:space="preserve">percent of the price </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of the contract</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provision</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is introduced</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is</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 xml:space="preserve">of suffering </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 xml:space="preserve">appendix </w:t>
      </w:r>
      <w:r w:rsidRPr="00E84C88">
        <w:rPr>
          <w:rFonts w:ascii="GHEA Grapalat" w:eastAsia="Times New Roman" w:hAnsi="GHEA Grapalat" w:cs="Sylfaen"/>
          <w:b/>
          <w:sz w:val="20"/>
          <w:szCs w:val="24"/>
          <w:lang w:val="hy-AM"/>
        </w:rPr>
        <w:t xml:space="preserve">5.1) </w:t>
      </w:r>
      <w:r w:rsidRPr="00E84C88">
        <w:rPr>
          <w:rFonts w:ascii="Arial" w:eastAsia="Times New Roman" w:hAnsi="Arial" w:cs="Arial"/>
          <w:b/>
          <w:sz w:val="20"/>
          <w:szCs w:val="24"/>
          <w:lang w:val="hy-AM"/>
        </w:rPr>
        <w:t>or</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cash</w:t>
      </w:r>
      <w:r w:rsidRPr="00E84C88">
        <w:rPr>
          <w:rFonts w:ascii="GHEA Grapalat" w:eastAsia="Times New Roman" w:hAnsi="GHEA Grapalat" w:cs="Sylfaen"/>
          <w:b/>
          <w:sz w:val="20"/>
          <w:szCs w:val="24"/>
          <w:lang w:val="hy-AM"/>
        </w:rPr>
        <w:t xml:space="preserve"> </w:t>
      </w:r>
      <w:r w:rsidRPr="00E84C88">
        <w:rPr>
          <w:rFonts w:ascii="Arial" w:eastAsia="Times New Roman" w:hAnsi="Arial" w:cs="Arial"/>
          <w:b/>
          <w:sz w:val="20"/>
          <w:szCs w:val="24"/>
          <w:lang w:val="hy-AM"/>
        </w:rPr>
        <w:t>of money</w:t>
      </w:r>
      <w:r w:rsidRPr="00E84C88">
        <w:rPr>
          <w:rFonts w:ascii="GHEA Grapalat" w:eastAsia="Times New Roman" w:hAnsi="GHEA Grapalat" w:cs="Sylfaen"/>
          <w:b/>
          <w:sz w:val="20"/>
          <w:szCs w:val="24"/>
          <w:lang w:val="hy-AM"/>
        </w:rPr>
        <w:t xml:space="preserve"> in </w:t>
      </w:r>
      <w:r w:rsidRPr="00E84C88">
        <w:rPr>
          <w:rFonts w:ascii="Arial" w:eastAsia="Times New Roman" w:hAnsi="Arial" w:cs="Arial"/>
          <w:b/>
          <w:sz w:val="20"/>
          <w:szCs w:val="24"/>
          <w:lang w:val="hy-AM"/>
        </w:rPr>
        <w:t>the form of</w:t>
      </w:r>
    </w:p>
    <w:p w14:paraId="04358F5F" w14:textId="77777777" w:rsidR="00532D6C" w:rsidRPr="00E84C88" w:rsidRDefault="00532D6C" w:rsidP="00532D6C">
      <w:pPr>
        <w:spacing w:after="0" w:line="240" w:lineRule="auto"/>
        <w:ind w:firstLine="567"/>
        <w:jc w:val="both"/>
        <w:rPr>
          <w:rFonts w:ascii="GHEA Grapalat" w:eastAsia="Times New Roman" w:hAnsi="GHEA Grapalat" w:cs="Arial"/>
          <w:color w:val="000000"/>
          <w:sz w:val="20"/>
          <w:szCs w:val="24"/>
          <w:lang w:val="hy-AM"/>
        </w:rPr>
      </w:pPr>
      <w:r w:rsidRPr="00E84C88">
        <w:rPr>
          <w:rFonts w:ascii="Arial" w:eastAsia="Times New Roman" w:hAnsi="Arial" w:cs="Arial"/>
          <w:color w:val="000000"/>
          <w:sz w:val="20"/>
          <w:szCs w:val="24"/>
          <w:lang w:val="hy-AM"/>
        </w:rPr>
        <w:t>If:</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of purchase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 procedure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organized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in portions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and: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 participant</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selected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participant</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recognized</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from one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more</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portions</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in part</w:t>
      </w:r>
      <w:r w:rsidRPr="00E84C88">
        <w:rPr>
          <w:rFonts w:ascii="GHEA Grapalat" w:eastAsia="Times New Roman" w:hAnsi="GHEA Grapalat" w:cs="Arial"/>
          <w:color w:val="000000"/>
          <w:sz w:val="20"/>
          <w:szCs w:val="24"/>
          <w:lang w:val="hy-AM"/>
        </w:rPr>
        <w:t xml:space="preserve"> </w:t>
      </w:r>
      <w:r w:rsidRPr="00E84C88">
        <w:rPr>
          <w:rFonts w:ascii="Arial" w:eastAsia="Times New Roman" w:hAnsi="Arial" w:cs="Arial"/>
          <w:color w:val="000000"/>
          <w:sz w:val="20"/>
          <w:szCs w:val="24"/>
          <w:lang w:val="hy-AM"/>
        </w:rPr>
        <w:t>then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can</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present,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how</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each</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dose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for</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separately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so</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email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one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the contract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provides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all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portions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for </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One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the contract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provide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to be presented</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case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it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sum</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 calculated</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is</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of the contract</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general</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price</w:t>
      </w:r>
      <w:r w:rsidRPr="00E84C88">
        <w:rPr>
          <w:rFonts w:ascii="GHEA Grapalat" w:eastAsia="Times New Roman" w:hAnsi="GHEA Grapalat" w:cs="Sylfaen"/>
          <w:color w:val="000000"/>
          <w:sz w:val="20"/>
          <w:szCs w:val="24"/>
          <w:lang w:val="hy-AM"/>
        </w:rPr>
        <w:t xml:space="preserve"> </w:t>
      </w:r>
      <w:r w:rsidRPr="00E84C88">
        <w:rPr>
          <w:rFonts w:ascii="Arial" w:eastAsia="Times New Roman" w:hAnsi="Arial" w:cs="Arial"/>
          <w:color w:val="000000"/>
          <w:sz w:val="20"/>
          <w:szCs w:val="24"/>
          <w:lang w:val="hy-AM"/>
        </w:rPr>
        <w:t xml:space="preserve">in relation </w:t>
      </w:r>
      <w:r w:rsidRPr="00E84C88">
        <w:rPr>
          <w:rFonts w:ascii="GHEA Grapalat" w:eastAsia="Times New Roman" w:hAnsi="GHEA Grapalat" w:cs="Arial"/>
          <w:color w:val="000000"/>
          <w:sz w:val="20"/>
          <w:szCs w:val="24"/>
          <w:lang w:val="hy-AM"/>
        </w:rPr>
        <w:t>to</w:t>
      </w:r>
    </w:p>
    <w:p w14:paraId="15C9E7C9"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rPr>
      </w:pP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valid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at least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sealed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definable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complete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last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 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next </w:t>
      </w:r>
      <w:r w:rsidRPr="00E84C88">
        <w:rPr>
          <w:rFonts w:ascii="GHEA Grapalat" w:eastAsia="Times New Roman" w:hAnsi="GHEA Grapalat" w:cs="Sylfaen"/>
          <w:sz w:val="20"/>
          <w:szCs w:val="24"/>
          <w:lang w:val="hy-AM"/>
        </w:rPr>
        <w:t xml:space="preserve">90th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including </w:t>
      </w:r>
      <w:r w:rsidRPr="00E84C88">
        <w:rPr>
          <w:rFonts w:ascii="GHEA Grapalat" w:eastAsia="Times New Roman" w:hAnsi="GHEA Grapalat" w:cs="Sylfaen"/>
          <w:sz w:val="20"/>
          <w:szCs w:val="24"/>
          <w:lang w:val="hy-AM"/>
        </w:rPr>
        <w: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provision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 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being returned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sealed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undertaken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obligations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complete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complete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obligations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period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expire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next </w:t>
      </w:r>
      <w:r w:rsidRPr="00E84C88">
        <w:rPr>
          <w:rFonts w:ascii="GHEA Grapalat" w:eastAsia="Times New Roman" w:hAnsi="GHEA Grapalat" w:cs="Times New Roman"/>
          <w:sz w:val="20"/>
          <w:szCs w:val="20"/>
          <w:lang w:val="hy-AM"/>
        </w:rPr>
        <w:t xml:space="preserve">5 </w:t>
      </w:r>
      <w:r w:rsidRPr="00E84C88">
        <w:rPr>
          <w:rFonts w:ascii="Arial" w:eastAsia="Times New Roman" w:hAnsi="Arial" w:cs="Arial"/>
          <w:sz w:val="20"/>
          <w:szCs w:val="20"/>
          <w:lang w:val="hy-AM"/>
        </w:rPr>
        <w:t>working days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day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during </w:t>
      </w:r>
      <w:r w:rsidRPr="00E84C88">
        <w:rPr>
          <w:rFonts w:ascii="GHEA Grapalat" w:eastAsia="Times New Roman" w:hAnsi="GHEA Grapalat" w:cs="Times New Roman"/>
          <w:sz w:val="20"/>
          <w:szCs w:val="20"/>
          <w:lang w:val="hy-AM"/>
        </w:rPr>
        <w:t>_</w:t>
      </w:r>
    </w:p>
    <w:p w14:paraId="7DCDCD4D" w14:textId="77777777" w:rsidR="00532D6C" w:rsidRPr="00E84C88" w:rsidRDefault="00532D6C" w:rsidP="00532D6C">
      <w:pPr>
        <w:spacing w:after="0" w:line="240" w:lineRule="auto"/>
        <w:ind w:firstLine="567"/>
        <w:jc w:val="both"/>
        <w:rPr>
          <w:rFonts w:ascii="GHEA Grapalat" w:eastAsia="Times New Roman" w:hAnsi="GHEA Grapalat" w:cs="Arial"/>
          <w:b/>
          <w:sz w:val="20"/>
          <w:szCs w:val="24"/>
          <w:lang w:val="hy-AM"/>
        </w:rPr>
      </w:pPr>
      <w:r w:rsidRPr="00E84C88">
        <w:rPr>
          <w:rFonts w:ascii="Arial" w:eastAsia="Times New Roman" w:hAnsi="Arial" w:cs="Arial"/>
          <w:b/>
          <w:sz w:val="20"/>
          <w:szCs w:val="20"/>
          <w:lang w:val="hy-AM"/>
        </w:rPr>
        <w:t>Cash:</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of money</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form</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hy-AM"/>
        </w:rPr>
        <w:t>presented</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4"/>
          <w:lang w:val="hy-AM"/>
        </w:rPr>
        <w:t>of the contract</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provision</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need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is</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be transferred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Central</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in the treasury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authorized</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of the body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by name</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 xml:space="preserve">opened </w:t>
      </w:r>
      <w:r w:rsidRPr="00E84C88">
        <w:rPr>
          <w:rFonts w:ascii="GHEA Grapalat" w:eastAsia="Times New Roman" w:hAnsi="GHEA Grapalat" w:cs="Arial"/>
          <w:b/>
          <w:sz w:val="20"/>
          <w:szCs w:val="24"/>
          <w:lang w:val="hy-AM"/>
        </w:rPr>
        <w:t xml:space="preserve">900008000664 </w:t>
      </w:r>
      <w:r w:rsidRPr="00E84C88">
        <w:rPr>
          <w:rFonts w:ascii="Arial" w:eastAsia="Times New Roman" w:hAnsi="Arial" w:cs="Arial"/>
          <w:b/>
          <w:sz w:val="20"/>
          <w:szCs w:val="24"/>
          <w:lang w:val="hy-AM"/>
        </w:rPr>
        <w:t>treasury</w:t>
      </w:r>
      <w:r w:rsidRPr="00E84C88">
        <w:rPr>
          <w:rFonts w:ascii="GHEA Grapalat" w:eastAsia="Times New Roman" w:hAnsi="GHEA Grapalat" w:cs="Arial"/>
          <w:b/>
          <w:sz w:val="20"/>
          <w:szCs w:val="24"/>
          <w:lang w:val="hy-AM"/>
        </w:rPr>
        <w:t xml:space="preserve"> </w:t>
      </w:r>
      <w:r w:rsidRPr="00E84C88">
        <w:rPr>
          <w:rFonts w:ascii="Arial" w:eastAsia="Times New Roman" w:hAnsi="Arial" w:cs="Arial"/>
          <w:b/>
          <w:sz w:val="20"/>
          <w:szCs w:val="24"/>
          <w:lang w:val="hy-AM"/>
        </w:rPr>
        <w:t xml:space="preserve">at the expense </w:t>
      </w:r>
      <w:r w:rsidRPr="00E84C88">
        <w:rPr>
          <w:rFonts w:ascii="GHEA Grapalat" w:eastAsia="Times New Roman" w:hAnsi="GHEA Grapalat" w:cs="Arial"/>
          <w:b/>
          <w:sz w:val="20"/>
          <w:szCs w:val="24"/>
          <w:lang w:val="hy-AM"/>
        </w:rPr>
        <w:t>of</w:t>
      </w:r>
    </w:p>
    <w:p w14:paraId="5B4A0785"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10.6 </w:t>
      </w:r>
      <w:r w:rsidRPr="00E84C88">
        <w:rPr>
          <w:rFonts w:ascii="Arial" w:eastAsia="Times New Roman" w:hAnsi="Arial" w:cs="Arial"/>
          <w:sz w:val="20"/>
          <w:szCs w:val="24"/>
          <w:lang w:val="af-ZA"/>
        </w:rPr>
        <w:t>If: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portions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organized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the frame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sealed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fail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proper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 perform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as a result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part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being resolved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is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qualification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provisions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paid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only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that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dose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towards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counted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money</w:t>
      </w:r>
      <w:r w:rsidRPr="00E84C88">
        <w:rPr>
          <w:rFonts w:ascii="GHEA Grapalat" w:eastAsia="Times New Roman" w:hAnsi="GHEA Grapalat" w:cs="Sylfaen"/>
          <w:sz w:val="20"/>
          <w:szCs w:val="24"/>
          <w:lang w:val="af-ZA"/>
        </w:rPr>
        <w:t xml:space="preserve"> in </w:t>
      </w:r>
      <w:r w:rsidRPr="00E84C88">
        <w:rPr>
          <w:rFonts w:ascii="Arial" w:eastAsia="Times New Roman" w:hAnsi="Arial" w:cs="Arial"/>
          <w:sz w:val="20"/>
          <w:szCs w:val="24"/>
          <w:lang w:val="af-ZA"/>
        </w:rPr>
        <w:t>size</w:t>
      </w:r>
      <w:r w:rsidRPr="00E84C88">
        <w:rPr>
          <w:rFonts w:ascii="GHEA Grapalat" w:eastAsia="Times New Roman" w:hAnsi="GHEA Grapalat" w:cs="Arial"/>
          <w:b/>
          <w:sz w:val="20"/>
          <w:szCs w:val="24"/>
          <w:lang w:val="hy-AM"/>
        </w:rPr>
        <w:t xml:space="preserve"> </w:t>
      </w:r>
    </w:p>
    <w:p w14:paraId="420F5F98" w14:textId="77777777" w:rsidR="00532D6C" w:rsidRPr="00E84C88" w:rsidRDefault="00950D0E" w:rsidP="00950D0E">
      <w:pPr>
        <w:pStyle w:val="NormalWeb"/>
        <w:shd w:val="clear" w:color="auto" w:fill="FFFFFF"/>
        <w:spacing w:before="0" w:beforeAutospacing="0" w:after="0" w:afterAutospacing="0"/>
        <w:ind w:firstLine="375"/>
        <w:jc w:val="both"/>
        <w:rPr>
          <w:rFonts w:ascii="GHEA Grapalat" w:hAnsi="GHEA Grapalat" w:cs="Sylfaen"/>
          <w:sz w:val="20"/>
          <w:lang w:val="af-ZA"/>
        </w:rPr>
      </w:pPr>
      <w:r w:rsidRPr="00E84C88">
        <w:rPr>
          <w:rFonts w:ascii="GHEA Grapalat" w:hAnsi="GHEA Grapalat" w:cs="Sylfaen"/>
          <w:sz w:val="20"/>
          <w:lang w:val="af-ZA"/>
        </w:rPr>
        <w:t xml:space="preserve">10.7 </w:t>
      </w:r>
      <w:r w:rsidRPr="00E84C88">
        <w:rPr>
          <w:rFonts w:ascii="Arial" w:hAnsi="Arial" w:cs="Arial"/>
          <w:sz w:val="20"/>
          <w:lang w:val="af-ZA"/>
        </w:rPr>
        <w:t>To the Client</w:t>
      </w:r>
      <w:r w:rsidRPr="00E84C88">
        <w:rPr>
          <w:rFonts w:ascii="GHEA Grapalat" w:hAnsi="GHEA Grapalat" w:cs="Sylfaen"/>
          <w:sz w:val="20"/>
          <w:lang w:val="af-ZA"/>
        </w:rPr>
        <w:t xml:space="preserve"> </w:t>
      </w:r>
      <w:r w:rsidRPr="00E84C88">
        <w:rPr>
          <w:rFonts w:ascii="Arial" w:hAnsi="Arial" w:cs="Arial"/>
          <w:sz w:val="20"/>
          <w:lang w:val="af-ZA"/>
        </w:rPr>
        <w:t>the leader</w:t>
      </w:r>
      <w:r w:rsidRPr="00E84C88">
        <w:rPr>
          <w:rFonts w:ascii="GHEA Grapalat" w:hAnsi="GHEA Grapalat" w:cs="Sylfaen"/>
          <w:sz w:val="20"/>
          <w:lang w:val="af-ZA"/>
        </w:rPr>
        <w:t xml:space="preserve"> </w:t>
      </w:r>
      <w:r w:rsidRPr="00E84C88">
        <w:rPr>
          <w:rFonts w:ascii="Arial" w:hAnsi="Arial" w:cs="Arial"/>
          <w:sz w:val="20"/>
          <w:lang w:val="af-ZA"/>
        </w:rPr>
        <w:t>of the contract</w:t>
      </w:r>
      <w:r w:rsidRPr="00E84C88">
        <w:rPr>
          <w:rFonts w:ascii="GHEA Grapalat" w:hAnsi="GHEA Grapalat" w:cs="Sylfaen"/>
          <w:sz w:val="20"/>
          <w:lang w:val="af-ZA"/>
        </w:rPr>
        <w:t xml:space="preserve"> </w:t>
      </w:r>
      <w:r w:rsidRPr="00E84C88">
        <w:rPr>
          <w:rFonts w:ascii="Arial" w:hAnsi="Arial" w:cs="Arial"/>
          <w:sz w:val="20"/>
          <w:lang w:val="af-ZA"/>
        </w:rPr>
        <w:t>and:</w:t>
      </w:r>
      <w:r w:rsidRPr="00E84C88">
        <w:rPr>
          <w:rFonts w:ascii="GHEA Grapalat" w:hAnsi="GHEA Grapalat" w:cs="Sylfaen"/>
          <w:sz w:val="20"/>
          <w:lang w:val="af-ZA"/>
        </w:rPr>
        <w:t xml:space="preserve"> </w:t>
      </w:r>
      <w:r w:rsidRPr="00E84C88">
        <w:rPr>
          <w:rFonts w:ascii="Arial" w:hAnsi="Arial" w:cs="Arial"/>
          <w:sz w:val="20"/>
          <w:lang w:val="af-ZA"/>
        </w:rPr>
        <w:t>qualification</w:t>
      </w:r>
      <w:r w:rsidRPr="00E84C88">
        <w:rPr>
          <w:rFonts w:ascii="GHEA Grapalat" w:hAnsi="GHEA Grapalat" w:cs="Sylfaen"/>
          <w:sz w:val="20"/>
          <w:lang w:val="af-ZA"/>
        </w:rPr>
        <w:t xml:space="preserve"> </w:t>
      </w:r>
      <w:r w:rsidRPr="00E84C88">
        <w:rPr>
          <w:rFonts w:ascii="Arial" w:hAnsi="Arial" w:cs="Arial"/>
          <w:sz w:val="20"/>
          <w:lang w:val="af-ZA"/>
        </w:rPr>
        <w:t>provision</w:t>
      </w:r>
      <w:r w:rsidRPr="00E84C88">
        <w:rPr>
          <w:rFonts w:ascii="GHEA Grapalat" w:hAnsi="GHEA Grapalat" w:cs="Sylfaen"/>
          <w:sz w:val="20"/>
          <w:lang w:val="af-ZA"/>
        </w:rPr>
        <w:t xml:space="preserve"> </w:t>
      </w:r>
      <w:r w:rsidRPr="00E84C88">
        <w:rPr>
          <w:rFonts w:ascii="Arial" w:hAnsi="Arial" w:cs="Arial"/>
          <w:sz w:val="20"/>
          <w:lang w:val="af-ZA"/>
        </w:rPr>
        <w:t>payment</w:t>
      </w:r>
      <w:r w:rsidRPr="00E84C88">
        <w:rPr>
          <w:rFonts w:ascii="GHEA Grapalat" w:hAnsi="GHEA Grapalat" w:cs="Sylfaen"/>
          <w:sz w:val="20"/>
          <w:lang w:val="af-ZA"/>
        </w:rPr>
        <w:t xml:space="preserve"> </w:t>
      </w:r>
      <w:r w:rsidRPr="00E84C88">
        <w:rPr>
          <w:rFonts w:ascii="Arial" w:hAnsi="Arial" w:cs="Arial"/>
          <w:sz w:val="20"/>
          <w:lang w:val="af-ZA"/>
        </w:rPr>
        <w:t>the requirement</w:t>
      </w:r>
      <w:r w:rsidRPr="00E84C88">
        <w:rPr>
          <w:rFonts w:ascii="GHEA Grapalat" w:hAnsi="GHEA Grapalat" w:cs="Sylfaen"/>
          <w:sz w:val="20"/>
          <w:lang w:val="af-ZA"/>
        </w:rPr>
        <w:t xml:space="preserve"> </w:t>
      </w:r>
      <w:r w:rsidRPr="00E84C88">
        <w:rPr>
          <w:rFonts w:ascii="Arial" w:hAnsi="Arial" w:cs="Arial"/>
          <w:sz w:val="20"/>
          <w:lang w:val="af-ZA"/>
        </w:rPr>
        <w:t xml:space="preserve">to the bank </w:t>
      </w:r>
      <w:r w:rsidRPr="00E84C88">
        <w:rPr>
          <w:rFonts w:ascii="GHEA Grapalat" w:hAnsi="GHEA Grapalat" w:cs="Sylfaen"/>
          <w:sz w:val="20"/>
          <w:lang w:val="af-ZA"/>
        </w:rPr>
        <w:t xml:space="preserve">, </w:t>
      </w:r>
      <w:r w:rsidRPr="00E84C88">
        <w:rPr>
          <w:rFonts w:ascii="Arial" w:hAnsi="Arial" w:cs="Arial"/>
          <w:sz w:val="20"/>
          <w:lang w:val="af-ZA"/>
        </w:rPr>
        <w:t>and</w:t>
      </w:r>
      <w:r w:rsidRPr="00E84C88">
        <w:rPr>
          <w:rFonts w:ascii="GHEA Grapalat" w:hAnsi="GHEA Grapalat" w:cs="Sylfaen"/>
          <w:sz w:val="20"/>
          <w:lang w:val="af-ZA"/>
        </w:rPr>
        <w:t xml:space="preserve"> </w:t>
      </w:r>
      <w:r w:rsidRPr="00E84C88">
        <w:rPr>
          <w:rFonts w:ascii="Arial" w:hAnsi="Arial" w:cs="Arial"/>
          <w:sz w:val="20"/>
          <w:lang w:val="af-ZA"/>
        </w:rPr>
        <w:t>cash</w:t>
      </w:r>
      <w:r w:rsidRPr="00E84C88">
        <w:rPr>
          <w:rFonts w:ascii="GHEA Grapalat" w:hAnsi="GHEA Grapalat" w:cs="Sylfaen"/>
          <w:sz w:val="20"/>
          <w:lang w:val="af-ZA"/>
        </w:rPr>
        <w:t xml:space="preserve"> </w:t>
      </w:r>
      <w:r w:rsidRPr="00E84C88">
        <w:rPr>
          <w:rFonts w:ascii="Arial" w:hAnsi="Arial" w:cs="Arial"/>
          <w:sz w:val="20"/>
          <w:lang w:val="af-ZA"/>
        </w:rPr>
        <w:t>of money</w:t>
      </w:r>
      <w:r w:rsidRPr="00E84C88">
        <w:rPr>
          <w:rFonts w:ascii="GHEA Grapalat" w:hAnsi="GHEA Grapalat" w:cs="Sylfaen"/>
          <w:sz w:val="20"/>
          <w:lang w:val="af-ZA"/>
        </w:rPr>
        <w:t xml:space="preserve"> </w:t>
      </w:r>
      <w:r w:rsidRPr="00E84C88">
        <w:rPr>
          <w:rFonts w:ascii="Arial" w:hAnsi="Arial" w:cs="Arial"/>
          <w:sz w:val="20"/>
          <w:lang w:val="af-ZA"/>
        </w:rPr>
        <w:t>form</w:t>
      </w:r>
      <w:r w:rsidRPr="00E84C88">
        <w:rPr>
          <w:rFonts w:ascii="GHEA Grapalat" w:hAnsi="GHEA Grapalat" w:cs="Sylfaen"/>
          <w:sz w:val="20"/>
          <w:lang w:val="af-ZA"/>
        </w:rPr>
        <w:t xml:space="preserve"> </w:t>
      </w:r>
      <w:r w:rsidRPr="00E84C88">
        <w:rPr>
          <w:rFonts w:ascii="Arial" w:hAnsi="Arial" w:cs="Arial"/>
          <w:sz w:val="20"/>
          <w:lang w:val="af-ZA"/>
        </w:rPr>
        <w:t>presented</w:t>
      </w:r>
      <w:r w:rsidRPr="00E84C88">
        <w:rPr>
          <w:rFonts w:ascii="GHEA Grapalat" w:hAnsi="GHEA Grapalat" w:cs="Sylfaen"/>
          <w:sz w:val="20"/>
          <w:lang w:val="af-ZA"/>
        </w:rPr>
        <w:t xml:space="preserve"> </w:t>
      </w:r>
      <w:r w:rsidRPr="00E84C88">
        <w:rPr>
          <w:rFonts w:ascii="Arial" w:hAnsi="Arial" w:cs="Arial"/>
          <w:sz w:val="20"/>
          <w:lang w:val="af-ZA"/>
        </w:rPr>
        <w:t>provision</w:t>
      </w:r>
      <w:r w:rsidRPr="00E84C88">
        <w:rPr>
          <w:rFonts w:ascii="GHEA Grapalat" w:hAnsi="GHEA Grapalat" w:cs="Sylfaen"/>
          <w:sz w:val="20"/>
          <w:lang w:val="af-ZA"/>
        </w:rPr>
        <w:t xml:space="preserve"> </w:t>
      </w:r>
      <w:r w:rsidRPr="00E84C88">
        <w:rPr>
          <w:rFonts w:ascii="Arial" w:hAnsi="Arial" w:cs="Arial"/>
          <w:sz w:val="20"/>
          <w:lang w:val="af-ZA"/>
        </w:rPr>
        <w:t>in case</w:t>
      </w:r>
      <w:r w:rsidRPr="00E84C88">
        <w:rPr>
          <w:rFonts w:ascii="GHEA Grapalat" w:hAnsi="GHEA Grapalat" w:cs="Sylfaen"/>
          <w:sz w:val="20"/>
          <w:lang w:val="af-ZA"/>
        </w:rPr>
        <w:t xml:space="preserve"> </w:t>
      </w:r>
      <w:r w:rsidRPr="00E84C88">
        <w:rPr>
          <w:rFonts w:ascii="Arial" w:hAnsi="Arial" w:cs="Arial"/>
          <w:sz w:val="20"/>
          <w:lang w:val="af-ZA"/>
        </w:rPr>
        <w:t>authorized</w:t>
      </w:r>
      <w:r w:rsidRPr="00E84C88">
        <w:rPr>
          <w:rFonts w:ascii="GHEA Grapalat" w:hAnsi="GHEA Grapalat" w:cs="Sylfaen"/>
          <w:sz w:val="20"/>
          <w:lang w:val="af-ZA"/>
        </w:rPr>
        <w:t xml:space="preserve"> </w:t>
      </w:r>
      <w:r w:rsidRPr="00E84C88">
        <w:rPr>
          <w:rFonts w:ascii="Arial" w:hAnsi="Arial" w:cs="Arial"/>
          <w:sz w:val="20"/>
          <w:lang w:val="af-ZA"/>
        </w:rPr>
        <w:t xml:space="preserve">to the body </w:t>
      </w:r>
      <w:r w:rsidRPr="00E84C88">
        <w:rPr>
          <w:rFonts w:ascii="GHEA Grapalat" w:hAnsi="GHEA Grapalat" w:cs="Sylfaen"/>
          <w:sz w:val="20"/>
          <w:lang w:val="af-ZA"/>
        </w:rPr>
        <w:t xml:space="preserve">, </w:t>
      </w:r>
      <w:r w:rsidRPr="00E84C88">
        <w:rPr>
          <w:rFonts w:ascii="Arial" w:hAnsi="Arial" w:cs="Arial"/>
          <w:sz w:val="20"/>
          <w:lang w:val="af-ZA"/>
        </w:rPr>
        <w:t>represents</w:t>
      </w:r>
      <w:r w:rsidRPr="00E84C88">
        <w:rPr>
          <w:rFonts w:ascii="GHEA Grapalat" w:hAnsi="GHEA Grapalat" w:cs="Sylfaen"/>
          <w:sz w:val="20"/>
          <w:lang w:val="af-ZA"/>
        </w:rPr>
        <w:t xml:space="preserve"> </w:t>
      </w:r>
      <w:r w:rsidRPr="00E84C88">
        <w:rPr>
          <w:rFonts w:ascii="Arial" w:hAnsi="Arial" w:cs="Arial"/>
          <w:sz w:val="20"/>
          <w:lang w:val="af-ZA"/>
        </w:rPr>
        <w:t>is</w:t>
      </w:r>
      <w:r w:rsidRPr="00E84C88">
        <w:rPr>
          <w:rFonts w:ascii="GHEA Grapalat" w:hAnsi="GHEA Grapalat" w:cs="Sylfaen"/>
          <w:sz w:val="20"/>
          <w:lang w:val="af-ZA"/>
        </w:rPr>
        <w:t xml:space="preserve"> </w:t>
      </w:r>
      <w:r w:rsidRPr="00E84C88">
        <w:rPr>
          <w:rFonts w:ascii="Arial" w:hAnsi="Arial" w:cs="Arial"/>
          <w:sz w:val="20"/>
          <w:lang w:val="af-ZA"/>
        </w:rPr>
        <w:t>provision</w:t>
      </w:r>
      <w:r w:rsidRPr="00E84C88">
        <w:rPr>
          <w:rFonts w:ascii="GHEA Grapalat" w:hAnsi="GHEA Grapalat" w:cs="Sylfaen"/>
          <w:sz w:val="20"/>
          <w:lang w:val="af-ZA"/>
        </w:rPr>
        <w:t xml:space="preserve"> </w:t>
      </w:r>
      <w:r w:rsidRPr="00E84C88">
        <w:rPr>
          <w:rFonts w:ascii="Arial" w:hAnsi="Arial" w:cs="Arial"/>
          <w:sz w:val="20"/>
          <w:lang w:val="af-ZA"/>
        </w:rPr>
        <w:t>payment</w:t>
      </w:r>
      <w:r w:rsidRPr="00E84C88">
        <w:rPr>
          <w:rFonts w:ascii="GHEA Grapalat" w:hAnsi="GHEA Grapalat" w:cs="Sylfaen"/>
          <w:sz w:val="20"/>
          <w:lang w:val="af-ZA"/>
        </w:rPr>
        <w:t xml:space="preserve"> </w:t>
      </w:r>
      <w:r w:rsidRPr="00E84C88">
        <w:rPr>
          <w:rFonts w:ascii="Arial" w:hAnsi="Arial" w:cs="Arial"/>
          <w:sz w:val="20"/>
          <w:lang w:val="af-ZA"/>
        </w:rPr>
        <w:t>the basis</w:t>
      </w:r>
      <w:r w:rsidRPr="00E84C88">
        <w:rPr>
          <w:rFonts w:ascii="GHEA Grapalat" w:hAnsi="GHEA Grapalat" w:cs="Sylfaen"/>
          <w:sz w:val="20"/>
          <w:lang w:val="af-ZA"/>
        </w:rPr>
        <w:t xml:space="preserve"> </w:t>
      </w:r>
      <w:r w:rsidRPr="00E84C88">
        <w:rPr>
          <w:rFonts w:ascii="Arial" w:hAnsi="Arial" w:cs="Arial"/>
          <w:sz w:val="20"/>
          <w:lang w:val="af-ZA"/>
        </w:rPr>
        <w:t>to arise</w:t>
      </w:r>
      <w:r w:rsidRPr="00E84C88">
        <w:rPr>
          <w:rFonts w:ascii="GHEA Grapalat" w:hAnsi="GHEA Grapalat" w:cs="Sylfaen"/>
          <w:sz w:val="20"/>
          <w:lang w:val="af-ZA"/>
        </w:rPr>
        <w:t xml:space="preserve"> </w:t>
      </w:r>
      <w:r w:rsidRPr="00E84C88">
        <w:rPr>
          <w:rFonts w:ascii="Arial" w:hAnsi="Arial" w:cs="Arial"/>
          <w:sz w:val="20"/>
          <w:lang w:val="af-ZA"/>
        </w:rPr>
        <w:t>on the day</w:t>
      </w:r>
      <w:r w:rsidRPr="00E84C88">
        <w:rPr>
          <w:rFonts w:ascii="GHEA Grapalat" w:hAnsi="GHEA Grapalat" w:cs="Sylfaen"/>
          <w:sz w:val="20"/>
          <w:lang w:val="af-ZA"/>
        </w:rPr>
        <w:t xml:space="preserve"> </w:t>
      </w:r>
      <w:r w:rsidRPr="00E84C88">
        <w:rPr>
          <w:rFonts w:ascii="Arial" w:hAnsi="Arial" w:cs="Arial"/>
          <w:sz w:val="20"/>
          <w:lang w:val="af-ZA"/>
        </w:rPr>
        <w:t>next</w:t>
      </w:r>
      <w:r w:rsidRPr="00E84C88">
        <w:rPr>
          <w:rFonts w:ascii="GHEA Grapalat" w:hAnsi="GHEA Grapalat" w:cs="Sylfaen"/>
          <w:sz w:val="20"/>
          <w:lang w:val="af-ZA"/>
        </w:rPr>
        <w:t xml:space="preserve"> </w:t>
      </w:r>
      <w:r w:rsidRPr="00E84C88">
        <w:rPr>
          <w:rFonts w:ascii="Arial" w:hAnsi="Arial" w:cs="Arial"/>
          <w:sz w:val="20"/>
          <w:lang w:val="af-ZA"/>
        </w:rPr>
        <w:t>three</w:t>
      </w:r>
      <w:r w:rsidRPr="00E84C88">
        <w:rPr>
          <w:rFonts w:ascii="GHEA Grapalat" w:hAnsi="GHEA Grapalat" w:cs="Sylfaen"/>
          <w:sz w:val="20"/>
          <w:lang w:val="af-ZA"/>
        </w:rPr>
        <w:t xml:space="preserve"> </w:t>
      </w:r>
      <w:r w:rsidRPr="00E84C88">
        <w:rPr>
          <w:rFonts w:ascii="Arial" w:hAnsi="Arial" w:cs="Arial"/>
          <w:sz w:val="20"/>
          <w:lang w:val="af-ZA"/>
        </w:rPr>
        <w:t>working</w:t>
      </w:r>
      <w:r w:rsidRPr="00E84C88">
        <w:rPr>
          <w:rFonts w:ascii="GHEA Grapalat" w:hAnsi="GHEA Grapalat" w:cs="Sylfaen"/>
          <w:sz w:val="20"/>
          <w:lang w:val="af-ZA"/>
        </w:rPr>
        <w:t xml:space="preserve"> </w:t>
      </w:r>
      <w:r w:rsidRPr="00E84C88">
        <w:rPr>
          <w:rFonts w:ascii="Arial" w:hAnsi="Arial" w:cs="Arial"/>
          <w:sz w:val="20"/>
          <w:lang w:val="af-ZA"/>
        </w:rPr>
        <w:t>of the day</w:t>
      </w:r>
      <w:r w:rsidRPr="00E84C88">
        <w:rPr>
          <w:rFonts w:ascii="GHEA Grapalat" w:hAnsi="GHEA Grapalat" w:cs="Sylfaen"/>
          <w:sz w:val="20"/>
          <w:lang w:val="af-ZA"/>
        </w:rPr>
        <w:t xml:space="preserve"> </w:t>
      </w:r>
      <w:r w:rsidRPr="00E84C88">
        <w:rPr>
          <w:rFonts w:ascii="Arial" w:hAnsi="Arial" w:cs="Arial"/>
          <w:sz w:val="20"/>
          <w:lang w:val="af-ZA"/>
        </w:rPr>
        <w:t xml:space="preserve">during </w:t>
      </w:r>
      <w:r w:rsidRPr="00E84C88">
        <w:rPr>
          <w:rFonts w:ascii="GHEA Grapalat" w:hAnsi="GHEA Grapalat" w:cs="Sylfaen"/>
          <w:sz w:val="20"/>
          <w:lang w:val="af-ZA"/>
        </w:rPr>
        <w:t xml:space="preserve">_ </w:t>
      </w:r>
      <w:r w:rsidRPr="00E84C88">
        <w:rPr>
          <w:rFonts w:ascii="Arial" w:hAnsi="Arial" w:cs="Arial"/>
          <w:sz w:val="20"/>
          <w:lang w:val="af-ZA"/>
        </w:rPr>
        <w:t>If:</w:t>
      </w:r>
      <w:r w:rsidRPr="00E84C88">
        <w:rPr>
          <w:rFonts w:ascii="GHEA Grapalat" w:hAnsi="GHEA Grapalat" w:cs="Sylfaen"/>
          <w:sz w:val="20"/>
          <w:lang w:val="af-ZA"/>
        </w:rPr>
        <w:t xml:space="preserve"> </w:t>
      </w:r>
      <w:r w:rsidRPr="00E84C88">
        <w:rPr>
          <w:rFonts w:ascii="Arial" w:hAnsi="Arial" w:cs="Arial"/>
          <w:sz w:val="20"/>
          <w:lang w:val="af-ZA"/>
        </w:rPr>
        <w:t>provision</w:t>
      </w:r>
      <w:r w:rsidRPr="00E84C88">
        <w:rPr>
          <w:rFonts w:ascii="GHEA Grapalat" w:hAnsi="GHEA Grapalat" w:cs="Sylfaen"/>
          <w:sz w:val="20"/>
          <w:lang w:val="af-ZA"/>
        </w:rPr>
        <w:t xml:space="preserve"> </w:t>
      </w:r>
      <w:r w:rsidRPr="00E84C88">
        <w:rPr>
          <w:rFonts w:ascii="Arial" w:hAnsi="Arial" w:cs="Arial"/>
          <w:sz w:val="20"/>
          <w:lang w:val="af-ZA"/>
        </w:rPr>
        <w:t>payment</w:t>
      </w:r>
      <w:r w:rsidRPr="00E84C88">
        <w:rPr>
          <w:rFonts w:ascii="GHEA Grapalat" w:hAnsi="GHEA Grapalat" w:cs="Sylfaen"/>
          <w:sz w:val="20"/>
          <w:lang w:val="af-ZA"/>
        </w:rPr>
        <w:t xml:space="preserve"> </w:t>
      </w:r>
      <w:r w:rsidRPr="00E84C88">
        <w:rPr>
          <w:rFonts w:ascii="Arial" w:hAnsi="Arial" w:cs="Arial"/>
          <w:sz w:val="20"/>
          <w:lang w:val="af-ZA"/>
        </w:rPr>
        <w:t>the requirement</w:t>
      </w:r>
      <w:r w:rsidRPr="00E84C88">
        <w:rPr>
          <w:rFonts w:ascii="GHEA Grapalat" w:hAnsi="GHEA Grapalat" w:cs="Sylfaen"/>
          <w:sz w:val="20"/>
          <w:lang w:val="af-ZA"/>
        </w:rPr>
        <w:t xml:space="preserve"> </w:t>
      </w:r>
      <w:r w:rsidRPr="00E84C88">
        <w:rPr>
          <w:rFonts w:ascii="Arial" w:hAnsi="Arial" w:cs="Arial"/>
          <w:sz w:val="20"/>
          <w:lang w:val="af-ZA"/>
        </w:rPr>
        <w:t>bank</w:t>
      </w:r>
      <w:r w:rsidRPr="00E84C88">
        <w:rPr>
          <w:rFonts w:ascii="GHEA Grapalat" w:hAnsi="GHEA Grapalat" w:cs="Sylfaen"/>
          <w:sz w:val="20"/>
          <w:lang w:val="af-ZA"/>
        </w:rPr>
        <w:t xml:space="preserve"> </w:t>
      </w:r>
      <w:r w:rsidRPr="00E84C88">
        <w:rPr>
          <w:rFonts w:ascii="Arial" w:hAnsi="Arial" w:cs="Arial"/>
          <w:sz w:val="20"/>
          <w:lang w:val="af-ZA"/>
        </w:rPr>
        <w:t>from</w:t>
      </w:r>
      <w:r w:rsidRPr="00E84C88">
        <w:rPr>
          <w:rFonts w:ascii="GHEA Grapalat" w:hAnsi="GHEA Grapalat" w:cs="Sylfaen"/>
          <w:sz w:val="20"/>
          <w:lang w:val="af-ZA"/>
        </w:rPr>
        <w:t xml:space="preserve"> </w:t>
      </w:r>
      <w:r w:rsidRPr="00E84C88">
        <w:rPr>
          <w:rFonts w:ascii="Arial" w:hAnsi="Arial" w:cs="Arial"/>
          <w:sz w:val="20"/>
          <w:lang w:val="af-ZA"/>
        </w:rPr>
        <w:t>rejected</w:t>
      </w:r>
      <w:r w:rsidRPr="00E84C88">
        <w:rPr>
          <w:rFonts w:ascii="GHEA Grapalat" w:hAnsi="GHEA Grapalat" w:cs="Sylfaen"/>
          <w:sz w:val="20"/>
          <w:lang w:val="af-ZA"/>
        </w:rPr>
        <w:t xml:space="preserve"> </w:t>
      </w:r>
      <w:r w:rsidRPr="00E84C88">
        <w:rPr>
          <w:rFonts w:ascii="Arial" w:hAnsi="Arial" w:cs="Arial"/>
          <w:sz w:val="20"/>
          <w:lang w:val="af-ZA"/>
        </w:rPr>
        <w:t>is</w:t>
      </w:r>
      <w:r w:rsidRPr="00E84C88">
        <w:rPr>
          <w:rFonts w:ascii="GHEA Grapalat" w:hAnsi="GHEA Grapalat" w:cs="Sylfaen"/>
          <w:sz w:val="20"/>
          <w:lang w:val="af-ZA"/>
        </w:rPr>
        <w:t xml:space="preserve"> </w:t>
      </w:r>
      <w:r w:rsidRPr="00E84C88">
        <w:rPr>
          <w:rFonts w:ascii="Arial" w:hAnsi="Arial" w:cs="Arial"/>
          <w:sz w:val="20"/>
          <w:lang w:val="af-ZA"/>
        </w:rPr>
        <w:t>the requirement</w:t>
      </w:r>
      <w:r w:rsidRPr="00E84C88">
        <w:rPr>
          <w:rFonts w:ascii="GHEA Grapalat" w:hAnsi="GHEA Grapalat" w:cs="Sylfaen"/>
          <w:sz w:val="20"/>
          <w:lang w:val="af-ZA"/>
        </w:rPr>
        <w:t xml:space="preserve"> </w:t>
      </w:r>
      <w:r w:rsidRPr="00E84C88">
        <w:rPr>
          <w:rFonts w:ascii="Arial" w:hAnsi="Arial" w:cs="Arial"/>
          <w:sz w:val="20"/>
          <w:lang w:val="af-ZA"/>
        </w:rPr>
        <w:t>or</w:t>
      </w:r>
      <w:r w:rsidRPr="00E84C88">
        <w:rPr>
          <w:rFonts w:ascii="GHEA Grapalat" w:hAnsi="GHEA Grapalat" w:cs="Sylfaen"/>
          <w:sz w:val="20"/>
          <w:lang w:val="af-ZA"/>
        </w:rPr>
        <w:t xml:space="preserve"> </w:t>
      </w:r>
      <w:r w:rsidRPr="00E84C88">
        <w:rPr>
          <w:rFonts w:ascii="Arial" w:hAnsi="Arial" w:cs="Arial"/>
          <w:sz w:val="20"/>
          <w:lang w:val="af-ZA"/>
        </w:rPr>
        <w:t>that</w:t>
      </w:r>
      <w:r w:rsidRPr="00E84C88">
        <w:rPr>
          <w:rFonts w:ascii="GHEA Grapalat" w:hAnsi="GHEA Grapalat" w:cs="Sylfaen"/>
          <w:sz w:val="20"/>
          <w:lang w:val="af-ZA"/>
        </w:rPr>
        <w:t xml:space="preserve"> </w:t>
      </w:r>
      <w:r w:rsidRPr="00E84C88">
        <w:rPr>
          <w:rFonts w:ascii="Arial" w:hAnsi="Arial" w:cs="Arial"/>
          <w:sz w:val="20"/>
          <w:lang w:val="af-ZA"/>
        </w:rPr>
        <w:t>next to</w:t>
      </w:r>
      <w:r w:rsidRPr="00E84C88">
        <w:rPr>
          <w:rFonts w:ascii="GHEA Grapalat" w:hAnsi="GHEA Grapalat" w:cs="Sylfaen"/>
          <w:sz w:val="20"/>
          <w:lang w:val="af-ZA"/>
        </w:rPr>
        <w:t xml:space="preserve"> </w:t>
      </w:r>
      <w:r w:rsidRPr="00E84C88">
        <w:rPr>
          <w:rFonts w:ascii="Arial" w:hAnsi="Arial" w:cs="Arial"/>
          <w:sz w:val="20"/>
          <w:lang w:val="af-ZA"/>
        </w:rPr>
        <w:t>documents</w:t>
      </w:r>
      <w:r w:rsidRPr="00E84C88">
        <w:rPr>
          <w:rFonts w:ascii="GHEA Grapalat" w:hAnsi="GHEA Grapalat" w:cs="Sylfaen"/>
          <w:sz w:val="20"/>
          <w:lang w:val="af-ZA"/>
        </w:rPr>
        <w:t xml:space="preserve"> </w:t>
      </w:r>
      <w:r w:rsidRPr="00E84C88">
        <w:rPr>
          <w:rFonts w:ascii="Arial" w:hAnsi="Arial" w:cs="Arial"/>
          <w:sz w:val="20"/>
          <w:lang w:val="af-ZA"/>
        </w:rPr>
        <w:t>no</w:t>
      </w:r>
      <w:r w:rsidRPr="00E84C88">
        <w:rPr>
          <w:rFonts w:ascii="GHEA Grapalat" w:hAnsi="GHEA Grapalat" w:cs="Sylfaen"/>
          <w:sz w:val="20"/>
          <w:lang w:val="af-ZA"/>
        </w:rPr>
        <w:t xml:space="preserve"> </w:t>
      </w:r>
      <w:r w:rsidRPr="00E84C88">
        <w:rPr>
          <w:rFonts w:ascii="Arial" w:hAnsi="Arial" w:cs="Arial"/>
          <w:sz w:val="20"/>
          <w:lang w:val="af-ZA"/>
        </w:rPr>
        <w:t>complete</w:t>
      </w:r>
      <w:r w:rsidRPr="00E84C88">
        <w:rPr>
          <w:rFonts w:ascii="GHEA Grapalat" w:hAnsi="GHEA Grapalat" w:cs="Sylfaen"/>
          <w:sz w:val="20"/>
          <w:lang w:val="af-ZA"/>
        </w:rPr>
        <w:t xml:space="preserve"> </w:t>
      </w:r>
      <w:r w:rsidRPr="00E84C88">
        <w:rPr>
          <w:rFonts w:ascii="Arial" w:hAnsi="Arial" w:cs="Arial"/>
          <w:sz w:val="20"/>
          <w:lang w:val="af-ZA"/>
        </w:rPr>
        <w:t>presented</w:t>
      </w:r>
      <w:r w:rsidRPr="00E84C88">
        <w:rPr>
          <w:rFonts w:ascii="GHEA Grapalat" w:hAnsi="GHEA Grapalat" w:cs="Sylfaen"/>
          <w:sz w:val="20"/>
          <w:lang w:val="af-ZA"/>
        </w:rPr>
        <w:t xml:space="preserve"> </w:t>
      </w:r>
      <w:r w:rsidRPr="00E84C88">
        <w:rPr>
          <w:rFonts w:ascii="Arial" w:hAnsi="Arial" w:cs="Arial"/>
          <w:sz w:val="20"/>
          <w:lang w:val="af-ZA"/>
        </w:rPr>
        <w:t>to be</w:t>
      </w:r>
      <w:r w:rsidRPr="00E84C88">
        <w:rPr>
          <w:rFonts w:ascii="GHEA Grapalat" w:hAnsi="GHEA Grapalat" w:cs="Sylfaen"/>
          <w:sz w:val="20"/>
          <w:lang w:val="af-ZA"/>
        </w:rPr>
        <w:t xml:space="preserve"> </w:t>
      </w:r>
      <w:r w:rsidRPr="00E84C88">
        <w:rPr>
          <w:rFonts w:ascii="Arial" w:hAnsi="Arial" w:cs="Arial"/>
          <w:sz w:val="20"/>
          <w:lang w:val="af-ZA"/>
        </w:rPr>
        <w:t xml:space="preserve">based on </w:t>
      </w:r>
      <w:r w:rsidRPr="00E84C88">
        <w:rPr>
          <w:rFonts w:ascii="GHEA Grapalat" w:hAnsi="GHEA Grapalat" w:cs="Sylfaen"/>
          <w:sz w:val="20"/>
          <w:lang w:val="af-ZA"/>
        </w:rPr>
        <w:t xml:space="preserve">, </w:t>
      </w:r>
      <w:r w:rsidRPr="00E84C88">
        <w:rPr>
          <w:rFonts w:ascii="Arial" w:hAnsi="Arial" w:cs="Arial"/>
          <w:sz w:val="20"/>
          <w:lang w:val="af-ZA"/>
        </w:rPr>
        <w:t>then</w:t>
      </w:r>
      <w:r w:rsidRPr="00E84C88">
        <w:rPr>
          <w:rFonts w:ascii="GHEA Grapalat" w:hAnsi="GHEA Grapalat" w:cs="Sylfaen"/>
          <w:sz w:val="20"/>
          <w:lang w:val="af-ZA"/>
        </w:rPr>
        <w:t xml:space="preserve"> </w:t>
      </w:r>
      <w:r w:rsidRPr="00E84C88">
        <w:rPr>
          <w:rFonts w:ascii="Arial" w:hAnsi="Arial" w:cs="Arial"/>
          <w:sz w:val="20"/>
          <w:lang w:val="af-ZA"/>
        </w:rPr>
        <w:t>new</w:t>
      </w:r>
      <w:r w:rsidRPr="00E84C88">
        <w:rPr>
          <w:rFonts w:ascii="GHEA Grapalat" w:hAnsi="GHEA Grapalat" w:cs="Sylfaen"/>
          <w:sz w:val="20"/>
          <w:lang w:val="af-ZA"/>
        </w:rPr>
        <w:t xml:space="preserve"> </w:t>
      </w:r>
      <w:r w:rsidRPr="00E84C88">
        <w:rPr>
          <w:rFonts w:ascii="Arial" w:hAnsi="Arial" w:cs="Arial"/>
          <w:sz w:val="20"/>
          <w:lang w:val="af-ZA"/>
        </w:rPr>
        <w:t>the requirement</w:t>
      </w:r>
      <w:r w:rsidRPr="00E84C88">
        <w:rPr>
          <w:rFonts w:ascii="GHEA Grapalat" w:hAnsi="GHEA Grapalat" w:cs="Sylfaen"/>
          <w:sz w:val="20"/>
          <w:lang w:val="af-ZA"/>
        </w:rPr>
        <w:t xml:space="preserve"> </w:t>
      </w:r>
      <w:r w:rsidRPr="00E84C88">
        <w:rPr>
          <w:rFonts w:ascii="Arial" w:hAnsi="Arial" w:cs="Arial"/>
          <w:sz w:val="20"/>
          <w:lang w:val="af-ZA"/>
        </w:rPr>
        <w:t>of the client</w:t>
      </w:r>
      <w:r w:rsidRPr="00E84C88">
        <w:rPr>
          <w:rFonts w:ascii="GHEA Grapalat" w:hAnsi="GHEA Grapalat" w:cs="Sylfaen"/>
          <w:sz w:val="20"/>
          <w:lang w:val="af-ZA"/>
        </w:rPr>
        <w:t xml:space="preserve"> </w:t>
      </w:r>
      <w:r w:rsidRPr="00E84C88">
        <w:rPr>
          <w:rFonts w:ascii="Arial" w:hAnsi="Arial" w:cs="Arial"/>
          <w:sz w:val="20"/>
          <w:lang w:val="af-ZA"/>
        </w:rPr>
        <w:t>the leader</w:t>
      </w:r>
      <w:r w:rsidRPr="00E84C88">
        <w:rPr>
          <w:rFonts w:ascii="GHEA Grapalat" w:hAnsi="GHEA Grapalat" w:cs="Sylfaen"/>
          <w:sz w:val="20"/>
          <w:lang w:val="af-ZA"/>
        </w:rPr>
        <w:t xml:space="preserve"> </w:t>
      </w:r>
      <w:r w:rsidRPr="00E84C88">
        <w:rPr>
          <w:rFonts w:ascii="Arial" w:hAnsi="Arial" w:cs="Arial"/>
          <w:sz w:val="20"/>
          <w:lang w:val="af-ZA"/>
        </w:rPr>
        <w:t>Bank</w:t>
      </w:r>
      <w:r w:rsidRPr="00E84C88">
        <w:rPr>
          <w:rFonts w:ascii="GHEA Grapalat" w:hAnsi="GHEA Grapalat" w:cs="Sylfaen"/>
          <w:sz w:val="20"/>
          <w:lang w:val="af-ZA"/>
        </w:rPr>
        <w:t xml:space="preserve"> </w:t>
      </w:r>
      <w:r w:rsidRPr="00E84C88">
        <w:rPr>
          <w:rFonts w:ascii="Arial" w:hAnsi="Arial" w:cs="Arial"/>
          <w:sz w:val="20"/>
          <w:lang w:val="af-ZA"/>
        </w:rPr>
        <w:t>presents</w:t>
      </w:r>
      <w:r w:rsidRPr="00E84C88">
        <w:rPr>
          <w:rFonts w:ascii="GHEA Grapalat" w:hAnsi="GHEA Grapalat" w:cs="Sylfaen"/>
          <w:sz w:val="20"/>
          <w:lang w:val="af-ZA"/>
        </w:rPr>
        <w:t xml:space="preserve"> </w:t>
      </w:r>
      <w:r w:rsidRPr="00E84C88">
        <w:rPr>
          <w:rFonts w:ascii="Arial" w:hAnsi="Arial" w:cs="Arial"/>
          <w:sz w:val="20"/>
          <w:lang w:val="af-ZA"/>
        </w:rPr>
        <w:t>is</w:t>
      </w:r>
      <w:r w:rsidRPr="00E84C88">
        <w:rPr>
          <w:rFonts w:ascii="GHEA Grapalat" w:hAnsi="GHEA Grapalat" w:cs="Sylfaen"/>
          <w:sz w:val="20"/>
          <w:lang w:val="af-ZA"/>
        </w:rPr>
        <w:t xml:space="preserve"> </w:t>
      </w:r>
      <w:r w:rsidRPr="00E84C88">
        <w:rPr>
          <w:rFonts w:ascii="Arial" w:hAnsi="Arial" w:cs="Arial"/>
          <w:sz w:val="20"/>
          <w:lang w:val="af-ZA"/>
        </w:rPr>
        <w:t>rejection</w:t>
      </w:r>
      <w:r w:rsidRPr="00E84C88">
        <w:rPr>
          <w:rFonts w:ascii="GHEA Grapalat" w:hAnsi="GHEA Grapalat" w:cs="Sylfaen"/>
          <w:sz w:val="20"/>
          <w:lang w:val="af-ZA"/>
        </w:rPr>
        <w:t xml:space="preserve"> </w:t>
      </w:r>
      <w:r w:rsidRPr="00E84C88">
        <w:rPr>
          <w:rFonts w:ascii="Arial" w:hAnsi="Arial" w:cs="Arial"/>
          <w:sz w:val="20"/>
          <w:lang w:val="af-ZA"/>
        </w:rPr>
        <w:t>to receive</w:t>
      </w:r>
      <w:r w:rsidRPr="00E84C88">
        <w:rPr>
          <w:rFonts w:ascii="GHEA Grapalat" w:hAnsi="GHEA Grapalat" w:cs="Sylfaen"/>
          <w:sz w:val="20"/>
          <w:lang w:val="af-ZA"/>
        </w:rPr>
        <w:t xml:space="preserve"> </w:t>
      </w:r>
      <w:r w:rsidRPr="00E84C88">
        <w:rPr>
          <w:rFonts w:ascii="Arial" w:hAnsi="Arial" w:cs="Arial"/>
          <w:sz w:val="20"/>
          <w:lang w:val="af-ZA"/>
        </w:rPr>
        <w:t>next</w:t>
      </w:r>
      <w:r w:rsidRPr="00E84C88">
        <w:rPr>
          <w:rFonts w:ascii="GHEA Grapalat" w:hAnsi="GHEA Grapalat" w:cs="Sylfaen"/>
          <w:sz w:val="20"/>
          <w:lang w:val="af-ZA"/>
        </w:rPr>
        <w:t xml:space="preserve"> </w:t>
      </w:r>
      <w:r w:rsidRPr="00E84C88">
        <w:rPr>
          <w:rFonts w:ascii="Arial" w:hAnsi="Arial" w:cs="Arial"/>
          <w:sz w:val="20"/>
          <w:lang w:val="af-ZA"/>
        </w:rPr>
        <w:t>two</w:t>
      </w:r>
      <w:r w:rsidRPr="00E84C88">
        <w:rPr>
          <w:rFonts w:ascii="GHEA Grapalat" w:hAnsi="GHEA Grapalat" w:cs="Sylfaen"/>
          <w:sz w:val="20"/>
          <w:lang w:val="af-ZA"/>
        </w:rPr>
        <w:t xml:space="preserve"> </w:t>
      </w:r>
      <w:r w:rsidRPr="00E84C88">
        <w:rPr>
          <w:rFonts w:ascii="Arial" w:hAnsi="Arial" w:cs="Arial"/>
          <w:sz w:val="20"/>
          <w:lang w:val="af-ZA"/>
        </w:rPr>
        <w:t>working</w:t>
      </w:r>
      <w:r w:rsidRPr="00E84C88">
        <w:rPr>
          <w:rFonts w:ascii="GHEA Grapalat" w:hAnsi="GHEA Grapalat" w:cs="Sylfaen"/>
          <w:sz w:val="20"/>
          <w:lang w:val="af-ZA"/>
        </w:rPr>
        <w:t xml:space="preserve"> </w:t>
      </w:r>
      <w:r w:rsidRPr="00E84C88">
        <w:rPr>
          <w:rFonts w:ascii="Arial" w:hAnsi="Arial" w:cs="Arial"/>
          <w:sz w:val="20"/>
          <w:lang w:val="af-ZA"/>
        </w:rPr>
        <w:t>of the day</w:t>
      </w:r>
      <w:r w:rsidRPr="00E84C88">
        <w:rPr>
          <w:rFonts w:ascii="GHEA Grapalat" w:hAnsi="GHEA Grapalat" w:cs="Sylfaen"/>
          <w:sz w:val="20"/>
          <w:lang w:val="af-ZA"/>
        </w:rPr>
        <w:t xml:space="preserve"> </w:t>
      </w:r>
      <w:r w:rsidRPr="00E84C88">
        <w:rPr>
          <w:rFonts w:ascii="Arial" w:hAnsi="Arial" w:cs="Arial"/>
          <w:sz w:val="20"/>
          <w:lang w:val="af-ZA"/>
        </w:rPr>
        <w:t xml:space="preserve">during </w:t>
      </w:r>
      <w:r w:rsidRPr="00E84C88">
        <w:rPr>
          <w:rFonts w:ascii="GHEA Grapalat" w:hAnsi="GHEA Grapalat" w:cs="Sylfaen"/>
          <w:sz w:val="20"/>
          <w:lang w:val="af-ZA"/>
        </w:rPr>
        <w:t>_</w:t>
      </w:r>
    </w:p>
    <w:p w14:paraId="62D321BC" w14:textId="77777777" w:rsidR="00950D0E" w:rsidRPr="00E84C88" w:rsidRDefault="00950D0E" w:rsidP="00532D6C">
      <w:pPr>
        <w:spacing w:after="0" w:line="240" w:lineRule="auto"/>
        <w:jc w:val="center"/>
        <w:rPr>
          <w:rFonts w:ascii="GHEA Grapalat" w:eastAsia="Times New Roman" w:hAnsi="GHEA Grapalat" w:cs="Times New Roman"/>
          <w:b/>
          <w:sz w:val="24"/>
          <w:lang w:val="af-ZA"/>
        </w:rPr>
      </w:pPr>
    </w:p>
    <w:p w14:paraId="58C20921" w14:textId="77777777" w:rsidR="00532D6C" w:rsidRPr="00E84C88" w:rsidRDefault="00532D6C" w:rsidP="00532D6C">
      <w:pPr>
        <w:spacing w:after="0" w:line="240" w:lineRule="auto"/>
        <w:jc w:val="center"/>
        <w:rPr>
          <w:rFonts w:ascii="GHEA Grapalat" w:eastAsia="Times New Roman" w:hAnsi="GHEA Grapalat" w:cs="Arial"/>
          <w:b/>
          <w:sz w:val="20"/>
          <w:szCs w:val="24"/>
          <w:lang w:val="af-ZA"/>
        </w:rPr>
      </w:pPr>
      <w:r w:rsidRPr="00E84C88">
        <w:rPr>
          <w:rFonts w:ascii="GHEA Grapalat" w:eastAsia="Times New Roman" w:hAnsi="GHEA Grapalat" w:cs="Times New Roman"/>
          <w:b/>
          <w:sz w:val="20"/>
          <w:szCs w:val="24"/>
          <w:lang w:val="af-ZA"/>
        </w:rPr>
        <w:t xml:space="preserve">11. </w:t>
      </w:r>
      <w:r w:rsidRPr="00E84C88">
        <w:rPr>
          <w:rFonts w:ascii="Arial" w:eastAsia="Times New Roman" w:hAnsi="Arial" w:cs="Arial"/>
          <w:b/>
          <w:sz w:val="20"/>
          <w:szCs w:val="24"/>
          <w:lang w:val="af-ZA"/>
        </w:rPr>
        <w:t>PROCEDURE</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af-ZA"/>
        </w:rPr>
        <w:t>NOT ESTABLISHED</w:t>
      </w:r>
      <w:r w:rsidRPr="00E84C88">
        <w:rPr>
          <w:rFonts w:ascii="GHEA Grapalat" w:eastAsia="Times New Roman" w:hAnsi="GHEA Grapalat" w:cs="Arial"/>
          <w:b/>
          <w:sz w:val="20"/>
          <w:szCs w:val="24"/>
          <w:lang w:val="af-ZA"/>
        </w:rPr>
        <w:t xml:space="preserve"> </w:t>
      </w:r>
      <w:r w:rsidRPr="00E84C88">
        <w:rPr>
          <w:rFonts w:ascii="Arial" w:eastAsia="Times New Roman" w:hAnsi="Arial" w:cs="Arial"/>
          <w:b/>
          <w:sz w:val="20"/>
          <w:szCs w:val="24"/>
          <w:lang w:val="af-ZA"/>
        </w:rPr>
        <w:t>DECLARE</w:t>
      </w:r>
    </w:p>
    <w:p w14:paraId="26E51D0B"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p>
    <w:p w14:paraId="3E97F19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Times New Roman"/>
          <w:sz w:val="20"/>
          <w:szCs w:val="24"/>
          <w:lang w:val="af-ZA"/>
        </w:rPr>
        <w:t xml:space="preserve">11. </w:t>
      </w:r>
      <w:r w:rsidRPr="00E84C88">
        <w:rPr>
          <w:rFonts w:ascii="Arial" w:eastAsia="Times New Roman" w:hAnsi="Arial" w:cs="Arial"/>
          <w:sz w:val="20"/>
          <w:szCs w:val="24"/>
        </w:rPr>
        <w:t xml:space="preserve">Article </w:t>
      </w:r>
      <w:r w:rsidRPr="00E84C88">
        <w:rPr>
          <w:rFonts w:ascii="GHEA Grapalat" w:eastAsia="Times New Roman" w:hAnsi="GHEA Grapalat" w:cs="Sylfaen"/>
          <w:sz w:val="20"/>
          <w:szCs w:val="24"/>
          <w:lang w:val="af-ZA"/>
        </w:rPr>
        <w:t xml:space="preserve">37 of 1 </w:t>
      </w:r>
      <w:r w:rsidRPr="00E84C88">
        <w:rPr>
          <w:rFonts w:ascii="Arial" w:eastAsia="Times New Roman" w:hAnsi="Arial" w:cs="Arial"/>
          <w:sz w:val="20"/>
          <w:szCs w:val="24"/>
        </w:rPr>
        <w:t>Law</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article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according to </w:t>
      </w:r>
      <w:r w:rsidRPr="00E84C88">
        <w:rPr>
          <w:rFonts w:ascii="GHEA Grapalat" w:eastAsia="Times New Roman" w:hAnsi="GHEA Grapalat" w:cs="Sylfaen"/>
          <w:sz w:val="20"/>
          <w:szCs w:val="24"/>
          <w:lang w:val="af-ZA"/>
        </w:rPr>
        <w:t xml:space="preserve">the </w:t>
      </w:r>
      <w:r w:rsidRPr="00E84C88">
        <w:rPr>
          <w:rFonts w:ascii="Arial" w:eastAsia="Times New Roman" w:hAnsi="Arial" w:cs="Arial"/>
          <w:sz w:val="20"/>
          <w:szCs w:val="24"/>
        </w:rPr>
        <w:t>commission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non-existent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declaring </w:t>
      </w:r>
      <w:proofErr w:type="gramStart"/>
      <w:r w:rsidRPr="00E84C88">
        <w:rPr>
          <w:rFonts w:ascii="Arial" w:eastAsia="Times New Roman" w:hAnsi="Arial" w:cs="Arial"/>
          <w:sz w:val="20"/>
          <w:szCs w:val="24"/>
        </w:rPr>
        <w:t xml:space="preserve">if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_</w:t>
      </w:r>
    </w:p>
    <w:p w14:paraId="661CB381"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 </w:t>
      </w:r>
      <w:r w:rsidRPr="00E84C88">
        <w:rPr>
          <w:rFonts w:ascii="Arial" w:eastAsia="Times New Roman" w:hAnsi="Arial" w:cs="Arial"/>
          <w:sz w:val="20"/>
          <w:szCs w:val="24"/>
        </w:rPr>
        <w:t>from applications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one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match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invitation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to the conditions </w:t>
      </w:r>
      <w:r w:rsidRPr="00E84C88">
        <w:rPr>
          <w:rFonts w:ascii="GHEA Grapalat" w:eastAsia="Times New Roman" w:hAnsi="GHEA Grapalat" w:cs="Sylfaen"/>
          <w:sz w:val="20"/>
          <w:szCs w:val="24"/>
          <w:lang w:val="af-ZA"/>
        </w:rPr>
        <w:t>.</w:t>
      </w:r>
    </w:p>
    <w:p w14:paraId="761F40CA" w14:textId="77777777" w:rsidR="00532D6C" w:rsidRPr="00E84C88" w:rsidRDefault="00532D6C" w:rsidP="00532D6C">
      <w:pPr>
        <w:spacing w:after="0" w:line="240" w:lineRule="auto"/>
        <w:ind w:firstLine="567"/>
        <w:jc w:val="both"/>
        <w:rPr>
          <w:rFonts w:ascii="GHEA Grapalat" w:eastAsia="Times New Roman" w:hAnsi="GHEA Grapalat" w:cs="Sylfaen"/>
          <w:sz w:val="20"/>
          <w:szCs w:val="24"/>
          <w:vertAlign w:val="superscript"/>
          <w:lang w:val="af-ZA"/>
        </w:rPr>
      </w:pPr>
      <w:r w:rsidRPr="00E84C88">
        <w:rPr>
          <w:rFonts w:ascii="GHEA Grapalat" w:eastAsia="Times New Roman" w:hAnsi="GHEA Grapalat" w:cs="Sylfaen"/>
          <w:sz w:val="20"/>
          <w:szCs w:val="24"/>
          <w:lang w:val="af-ZA"/>
        </w:rPr>
        <w:t xml:space="preserve">2) </w:t>
      </w:r>
      <w:r w:rsidRPr="00E84C88">
        <w:rPr>
          <w:rFonts w:ascii="Arial" w:eastAsia="Times New Roman" w:hAnsi="Arial" w:cs="Arial"/>
          <w:sz w:val="20"/>
          <w:szCs w:val="24"/>
        </w:rPr>
        <w:t>pause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exist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have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GHEA Grapalat" w:eastAsia="Times New Roman" w:hAnsi="GHEA Grapalat" w:cs="Sylfaen"/>
          <w:sz w:val="20"/>
          <w:szCs w:val="24"/>
          <w:lang w:val="hy-AM"/>
        </w:rPr>
        <w:t xml:space="preserve">the </w:t>
      </w:r>
      <w:r w:rsidRPr="00E84C88">
        <w:rPr>
          <w:rFonts w:ascii="Arial" w:eastAsia="Times New Roman" w:hAnsi="Arial" w:cs="Arial"/>
          <w:sz w:val="20"/>
          <w:szCs w:val="24"/>
        </w:rPr>
        <w:t xml:space="preserve">requirement </w:t>
      </w: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rPr>
        <w:t xml:space="preserve">after </w:t>
      </w:r>
      <w:r w:rsidRPr="00E84C88">
        <w:rPr>
          <w:rFonts w:ascii="Arial" w:eastAsia="Times New Roman" w:hAnsi="Arial" w:cs="Arial"/>
          <w:sz w:val="20"/>
          <w:szCs w:val="24"/>
          <w:lang w:val="hy-AM"/>
        </w:rPr>
        <w:t>p</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communities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needs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organized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completely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partial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non-existent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 announced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accordingly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Armenia</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Republic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government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community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Council of Elders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customers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case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general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management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executor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authorized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body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the leader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foundations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trustees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council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decision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based on</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lang w:val="en-US"/>
        </w:rPr>
        <w:t>on</w:t>
      </w:r>
      <w:proofErr w:type="spellEnd"/>
      <w:r w:rsidRPr="00E84C88">
        <w:rPr>
          <w:rFonts w:ascii="Arial" w:eastAsia="Times New Roman" w:hAnsi="Arial" w:cs="Arial"/>
          <w:sz w:val="20"/>
          <w:szCs w:val="24"/>
          <w:lang w:val="en-US"/>
        </w:rPr>
        <w:t xml:space="preserve"> </w:t>
      </w:r>
      <w:r w:rsidRPr="00E84C88">
        <w:rPr>
          <w:rFonts w:ascii="GHEA Grapalat" w:eastAsia="Times New Roman" w:hAnsi="GHEA Grapalat" w:cs="Sylfaen"/>
          <w:color w:val="FFFFFF"/>
          <w:sz w:val="20"/>
          <w:szCs w:val="24"/>
          <w:vertAlign w:val="superscript"/>
          <w:lang w:val="en-US"/>
        </w:rPr>
        <w:footnoteReference w:id="5"/>
      </w:r>
      <w:r w:rsidRPr="00E84C88">
        <w:rPr>
          <w:rFonts w:ascii="GHEA Grapalat" w:eastAsia="Times New Roman" w:hAnsi="GHEA Grapalat" w:cs="Sylfaen"/>
          <w:sz w:val="20"/>
          <w:szCs w:val="24"/>
          <w:lang w:val="hy-AM"/>
        </w:rPr>
        <w:t xml:space="preserve">_ </w:t>
      </w:r>
      <w:r w:rsidRPr="00E84C88">
        <w:rPr>
          <w:rFonts w:ascii="GHEA Grapalat" w:eastAsia="Times New Roman" w:hAnsi="GHEA Grapalat" w:cs="Sylfaen"/>
          <w:sz w:val="20"/>
          <w:szCs w:val="24"/>
          <w:vertAlign w:val="superscript"/>
          <w:lang w:val="af-ZA"/>
        </w:rPr>
        <w:t>14:00</w:t>
      </w:r>
    </w:p>
    <w:p w14:paraId="280578ED"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3)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don't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 xml:space="preserve">submitted </w:t>
      </w:r>
      <w:r w:rsidRPr="00E84C88">
        <w:rPr>
          <w:rFonts w:ascii="GHEA Grapalat" w:eastAsia="Times New Roman" w:hAnsi="GHEA Grapalat" w:cs="Sylfaen"/>
          <w:sz w:val="20"/>
          <w:szCs w:val="24"/>
          <w:lang w:val="af-ZA"/>
        </w:rPr>
        <w:t>.</w:t>
      </w:r>
    </w:p>
    <w:p w14:paraId="74FCD32B"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4) </w:t>
      </w:r>
      <w:r w:rsidRPr="00E84C88">
        <w:rPr>
          <w:rFonts w:ascii="Arial" w:eastAsia="Times New Roman" w:hAnsi="Arial" w:cs="Arial"/>
          <w:sz w:val="20"/>
          <w:szCs w:val="24"/>
        </w:rPr>
        <w:t>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being sealed.</w:t>
      </w:r>
    </w:p>
    <w:p w14:paraId="223E05DE"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Arial" w:eastAsia="Times New Roman" w:hAnsi="Arial" w:cs="Arial"/>
          <w:sz w:val="20"/>
          <w:szCs w:val="24"/>
        </w:rPr>
        <w:t xml:space="preserve">Similar to </w:t>
      </w:r>
      <w:r w:rsidRPr="00E84C88">
        <w:rPr>
          <w:rFonts w:ascii="GHEA Grapalat" w:eastAsia="Times New Roman" w:hAnsi="GHEA Grapalat" w:cs="Sylfaen"/>
          <w:sz w:val="20"/>
          <w:szCs w:val="24"/>
          <w:lang w:val="af-ZA"/>
        </w:rPr>
        <w:t xml:space="preserve">11.2 </w:t>
      </w:r>
      <w:r w:rsidRPr="00E84C88">
        <w:rPr>
          <w:rFonts w:ascii="Arial" w:eastAsia="Times New Roman" w:hAnsi="Arial" w:cs="Arial"/>
          <w:sz w:val="20"/>
          <w:szCs w:val="24"/>
          <w:lang w:val="af-ZA"/>
        </w:rPr>
        <w:t>C</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non-existent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to </w:t>
      </w:r>
      <w:r w:rsidRPr="00E84C88">
        <w:rPr>
          <w:rFonts w:ascii="Arial" w:eastAsia="Times New Roman" w:hAnsi="Arial" w:cs="Arial"/>
          <w:sz w:val="20"/>
          <w:szCs w:val="24"/>
        </w:rPr>
        <w:t>be announced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next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working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the day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the course of </w:t>
      </w:r>
      <w:proofErr w:type="gramStart"/>
      <w:r w:rsidRPr="00E84C88">
        <w:rPr>
          <w:rFonts w:ascii="Arial" w:eastAsia="Times New Roman" w:hAnsi="Arial" w:cs="Arial"/>
          <w:sz w:val="20"/>
          <w:szCs w:val="24"/>
        </w:rPr>
        <w:t xml:space="preserve">time </w:t>
      </w:r>
      <w:r w:rsidRPr="00E84C88">
        <w:rPr>
          <w:rFonts w:ascii="GHEA Grapalat" w:eastAsia="Times New Roman" w:hAnsi="GHEA Grapalat" w:cs="Sylfaen"/>
          <w:sz w:val="20"/>
          <w:szCs w:val="24"/>
          <w:lang w:val="af-ZA"/>
        </w:rPr>
        <w:t>,</w:t>
      </w:r>
      <w:proofErr w:type="gram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the </w:t>
      </w:r>
      <w:r w:rsidRPr="00E84C88">
        <w:rPr>
          <w:rFonts w:ascii="Arial" w:eastAsia="Times New Roman" w:hAnsi="Arial" w:cs="Arial"/>
          <w:sz w:val="20"/>
          <w:szCs w:val="24"/>
        </w:rPr>
        <w:t>employer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in the newsletter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publication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statement </w:t>
      </w:r>
      <w:r w:rsidRPr="00E84C88">
        <w:rPr>
          <w:rFonts w:ascii="GHEA Grapalat" w:eastAsia="Times New Roman" w:hAnsi="GHEA Grapalat" w:cs="Sylfaen"/>
          <w:sz w:val="20"/>
          <w:szCs w:val="24"/>
          <w:lang w:val="af-ZA"/>
        </w:rPr>
        <w:t xml:space="preserve">in </w:t>
      </w:r>
      <w:r w:rsidRPr="00E84C88">
        <w:rPr>
          <w:rFonts w:ascii="Arial" w:eastAsia="Times New Roman" w:hAnsi="Arial" w:cs="Arial"/>
          <w:sz w:val="20"/>
          <w:szCs w:val="24"/>
        </w:rPr>
        <w:t>which</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non-existent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be announced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justification.</w:t>
      </w:r>
      <w:r w:rsidRPr="00E84C88">
        <w:rPr>
          <w:rFonts w:ascii="GHEA Grapalat" w:eastAsia="Times New Roman" w:hAnsi="GHEA Grapalat" w:cs="Sylfaen"/>
          <w:sz w:val="20"/>
          <w:szCs w:val="24"/>
          <w:lang w:val="af-ZA"/>
        </w:rPr>
        <w:t xml:space="preserve"> </w:t>
      </w:r>
    </w:p>
    <w:p w14:paraId="4073E932"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p>
    <w:p w14:paraId="39C5EAF2" w14:textId="77777777" w:rsidR="00436DC2" w:rsidRPr="00E84C88" w:rsidRDefault="00436DC2" w:rsidP="00436DC2">
      <w:pPr>
        <w:spacing w:after="0" w:line="240" w:lineRule="auto"/>
        <w:jc w:val="center"/>
        <w:rPr>
          <w:rFonts w:ascii="GHEA Grapalat" w:eastAsia="Times New Roman" w:hAnsi="GHEA Grapalat" w:cs="Times New Roman"/>
          <w:b/>
          <w:sz w:val="20"/>
          <w:szCs w:val="24"/>
          <w:lang w:val="af-ZA"/>
        </w:rPr>
      </w:pPr>
      <w:r w:rsidRPr="00E84C88">
        <w:rPr>
          <w:rFonts w:ascii="GHEA Grapalat" w:eastAsia="Times New Roman" w:hAnsi="GHEA Grapalat" w:cs="Times New Roman"/>
          <w:b/>
          <w:sz w:val="20"/>
          <w:szCs w:val="24"/>
          <w:lang w:val="af-ZA"/>
        </w:rPr>
        <w:t xml:space="preserve">12. </w:t>
      </w:r>
      <w:r w:rsidRPr="00E84C88">
        <w:rPr>
          <w:rFonts w:ascii="Arial" w:eastAsia="Times New Roman" w:hAnsi="Arial" w:cs="Arial"/>
          <w:b/>
          <w:sz w:val="20"/>
          <w:szCs w:val="24"/>
          <w:lang w:val="af-ZA"/>
        </w:rPr>
        <w:t>PURCHASE</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PROCESS</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WITH:</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CONNECTED</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ACTIONS</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 xml:space="preserve">AND </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 xml:space="preserve">OR </w:t>
      </w:r>
      <w:r w:rsidRPr="00E84C88">
        <w:rPr>
          <w:rFonts w:ascii="GHEA Grapalat" w:eastAsia="Times New Roman" w:hAnsi="GHEA Grapalat" w:cs="Times New Roman"/>
          <w:b/>
          <w:sz w:val="20"/>
          <w:szCs w:val="24"/>
          <w:lang w:val="af-ZA"/>
        </w:rPr>
        <w:t>)</w:t>
      </w:r>
    </w:p>
    <w:p w14:paraId="78D32033" w14:textId="77777777" w:rsidR="00436DC2" w:rsidRPr="00E84C88" w:rsidRDefault="00436DC2" w:rsidP="00436DC2">
      <w:pPr>
        <w:spacing w:after="0" w:line="240" w:lineRule="auto"/>
        <w:jc w:val="center"/>
        <w:rPr>
          <w:rFonts w:ascii="GHEA Grapalat" w:eastAsia="Times New Roman" w:hAnsi="GHEA Grapalat" w:cs="Times New Roman"/>
          <w:b/>
          <w:sz w:val="20"/>
          <w:szCs w:val="24"/>
          <w:lang w:val="af-ZA"/>
        </w:rPr>
      </w:pPr>
      <w:r w:rsidRPr="00E84C88">
        <w:rPr>
          <w:rFonts w:ascii="Arial" w:eastAsia="Times New Roman" w:hAnsi="Arial" w:cs="Arial"/>
          <w:b/>
          <w:sz w:val="20"/>
          <w:szCs w:val="24"/>
          <w:lang w:val="af-ZA"/>
        </w:rPr>
        <w:t>ACCEPTED</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DECISIONS</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TO APPEAL</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Participant</w:t>
      </w:r>
      <w:r w:rsidRPr="00E84C88">
        <w:rPr>
          <w:rFonts w:ascii="GHEA Grapalat" w:eastAsia="Times New Roman" w:hAnsi="GHEA Grapalat" w:cs="Times New Roman"/>
          <w:b/>
          <w:sz w:val="20"/>
          <w:szCs w:val="24"/>
          <w:lang w:val="af-ZA"/>
        </w:rPr>
        <w:t xml:space="preserve"> </w:t>
      </w:r>
    </w:p>
    <w:p w14:paraId="56874002" w14:textId="77777777" w:rsidR="00436DC2" w:rsidRPr="00E84C88" w:rsidRDefault="00436DC2" w:rsidP="00436DC2">
      <w:pPr>
        <w:spacing w:after="0" w:line="240" w:lineRule="auto"/>
        <w:jc w:val="center"/>
        <w:rPr>
          <w:rFonts w:ascii="GHEA Grapalat" w:eastAsia="Times New Roman" w:hAnsi="GHEA Grapalat" w:cs="Times New Roman"/>
          <w:b/>
          <w:sz w:val="20"/>
          <w:szCs w:val="24"/>
          <w:lang w:val="af-ZA"/>
        </w:rPr>
      </w:pPr>
      <w:r w:rsidRPr="00E84C88">
        <w:rPr>
          <w:rFonts w:ascii="Arial" w:eastAsia="Times New Roman" w:hAnsi="Arial" w:cs="Arial"/>
          <w:b/>
          <w:sz w:val="20"/>
          <w:szCs w:val="24"/>
          <w:lang w:val="af-ZA"/>
        </w:rPr>
        <w:t>THE RIGHT</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AND:</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af-ZA"/>
        </w:rPr>
        <w:t>THE PROCEDURE</w:t>
      </w:r>
    </w:p>
    <w:p w14:paraId="1DAF73C1"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lastRenderedPageBreak/>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 </w:t>
      </w:r>
      <w:r w:rsidRPr="00E84C88">
        <w:rPr>
          <w:rFonts w:ascii="Arial" w:eastAsia="Times New Roman" w:hAnsi="Arial" w:cs="Arial"/>
          <w:sz w:val="20"/>
          <w:szCs w:val="20"/>
          <w:lang w:val="en-US"/>
        </w:rPr>
        <w:t>each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interested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right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has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the </w:t>
      </w:r>
      <w:proofErr w:type="gramStart"/>
      <w:r w:rsidRPr="00E84C88">
        <w:rPr>
          <w:rFonts w:ascii="Arial" w:eastAsia="Times New Roman" w:hAnsi="Arial" w:cs="Arial"/>
          <w:sz w:val="20"/>
          <w:szCs w:val="20"/>
          <w:lang w:val="en-US"/>
        </w:rPr>
        <w:t xml:space="preserve">customer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appraiser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actions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inaction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civilian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trial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by the Code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hereinafter: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Code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defined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w:t>
      </w:r>
      <w:proofErr w:type="spellStart"/>
      <w:r w:rsidRPr="00E84C88">
        <w:rPr>
          <w:rFonts w:ascii="GHEA Grapalat" w:eastAsia="Times New Roman" w:hAnsi="GHEA Grapalat" w:cs="Times New Roman"/>
          <w:sz w:val="20"/>
          <w:szCs w:val="20"/>
          <w:lang w:val="es-ES"/>
        </w:rPr>
        <w:t>order</w:t>
      </w:r>
      <w:proofErr w:type="spellEnd"/>
    </w:p>
    <w:p w14:paraId="6EF8839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Arial" w:eastAsia="Times New Roman" w:hAnsi="Arial" w:cs="Arial"/>
          <w:sz w:val="20"/>
          <w:szCs w:val="20"/>
          <w:lang w:val="en-US"/>
        </w:rPr>
        <w:t>Each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who?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right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has</w:t>
      </w:r>
      <w:r w:rsidRPr="00E84C88">
        <w:rPr>
          <w:rFonts w:ascii="GHEA Grapalat" w:eastAsia="Times New Roman" w:hAnsi="GHEA Grapalat" w:cs="Times New Roman"/>
          <w:sz w:val="20"/>
          <w:szCs w:val="20"/>
          <w:lang w:val="es-ES"/>
        </w:rPr>
        <w:t xml:space="preserve"> </w:t>
      </w:r>
      <w:proofErr w:type="gramStart"/>
      <w:r w:rsidRPr="00E84C88">
        <w:rPr>
          <w:rFonts w:ascii="Arial" w:eastAsia="Times New Roman" w:hAnsi="Arial" w:cs="Arial"/>
          <w:sz w:val="20"/>
          <w:szCs w:val="20"/>
          <w:lang w:val="en-US"/>
        </w:rPr>
        <w:t>By</w:t>
      </w:r>
      <w:proofErr w:type="gramEnd"/>
      <w:r w:rsidRPr="00E84C88">
        <w:rPr>
          <w:rFonts w:ascii="Arial" w:eastAsia="Times New Roman" w:hAnsi="Arial" w:cs="Arial"/>
          <w:sz w:val="20"/>
          <w:szCs w:val="20"/>
          <w:lang w:val="en-US"/>
        </w:rPr>
        <w:t xml:space="preserve"> the code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order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until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applications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deadline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subject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characteristics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invitation</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the</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requirements</w:t>
      </w:r>
    </w:p>
    <w:p w14:paraId="4EDCEE7A"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2. </w:t>
      </w:r>
      <w:r w:rsidRPr="00E84C88">
        <w:rPr>
          <w:rFonts w:ascii="Arial" w:eastAsia="Times New Roman" w:hAnsi="Arial" w:cs="Arial"/>
          <w:sz w:val="20"/>
          <w:szCs w:val="20"/>
          <w:lang w:val="en-US"/>
        </w:rPr>
        <w:t>Herein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procedure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relationship</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administrative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relations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are </w:t>
      </w:r>
      <w:proofErr w:type="gramStart"/>
      <w:r w:rsidRPr="00E84C88">
        <w:rPr>
          <w:rFonts w:ascii="Arial" w:eastAsia="Times New Roman" w:hAnsi="Arial" w:cs="Arial"/>
          <w:sz w:val="20"/>
          <w:szCs w:val="20"/>
          <w:lang w:val="en-US"/>
        </w:rPr>
        <w:t xml:space="preserve">not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regulated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civil law</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relationship</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regulator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by legislation </w:t>
      </w:r>
      <w:r w:rsidRPr="00E84C88">
        <w:rPr>
          <w:rFonts w:ascii="GHEA Grapalat" w:eastAsia="Times New Roman" w:hAnsi="GHEA Grapalat" w:cs="Times New Roman"/>
          <w:sz w:val="20"/>
          <w:szCs w:val="20"/>
          <w:lang w:val="es-ES"/>
        </w:rPr>
        <w:t>.</w:t>
      </w:r>
    </w:p>
    <w:p w14:paraId="0CB5A833"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3. </w:t>
      </w:r>
      <w:proofErr w:type="gramStart"/>
      <w:r w:rsidRPr="00E84C88">
        <w:rPr>
          <w:rFonts w:ascii="Arial" w:eastAsia="Times New Roman" w:hAnsi="Arial" w:cs="Arial"/>
          <w:sz w:val="20"/>
          <w:szCs w:val="20"/>
          <w:lang w:val="en-US"/>
        </w:rPr>
        <w:t xml:space="preserve">Client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assessor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done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action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inactivity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as a result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caused 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damages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compensated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civilian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the code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w:t>
      </w:r>
      <w:proofErr w:type="spellStart"/>
      <w:r w:rsidRPr="00E84C88">
        <w:rPr>
          <w:rFonts w:ascii="GHEA Grapalat" w:eastAsia="Times New Roman" w:hAnsi="GHEA Grapalat" w:cs="Times New Roman"/>
          <w:sz w:val="20"/>
          <w:szCs w:val="20"/>
          <w:lang w:val="es-ES"/>
        </w:rPr>
        <w:t>order</w:t>
      </w:r>
      <w:proofErr w:type="spellEnd"/>
    </w:p>
    <w:p w14:paraId="300252E4"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4. </w:t>
      </w:r>
      <w:r w:rsidRPr="00E84C88">
        <w:rPr>
          <w:rFonts w:ascii="Arial" w:eastAsia="Times New Roman" w:hAnsi="Arial" w:cs="Arial"/>
          <w:sz w:val="20"/>
          <w:szCs w:val="20"/>
          <w:lang w:val="en-US"/>
        </w:rPr>
        <w:t>Herein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invitation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inactivity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period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the </w:t>
      </w:r>
      <w:proofErr w:type="gramStart"/>
      <w:r w:rsidRPr="00E84C88">
        <w:rPr>
          <w:rFonts w:ascii="Arial" w:eastAsia="Times New Roman" w:hAnsi="Arial" w:cs="Arial"/>
          <w:sz w:val="20"/>
          <w:szCs w:val="20"/>
          <w:lang w:val="en-US"/>
        </w:rPr>
        <w:t xml:space="preserve">customer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appraiser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inaction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claimant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antiquity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term: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except </w:t>
      </w:r>
      <w:r w:rsidRPr="00E84C88">
        <w:rPr>
          <w:rFonts w:ascii="GHEA Grapalat" w:eastAsia="Times New Roman" w:hAnsi="GHEA Grapalat" w:cs="Times New Roman"/>
          <w:sz w:val="20"/>
          <w:szCs w:val="20"/>
          <w:lang w:val="es-ES"/>
        </w:rPr>
        <w:t xml:space="preserve">_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6 </w:t>
      </w:r>
      <w:r w:rsidRPr="00E84C88">
        <w:rPr>
          <w:rFonts w:ascii="Arial" w:eastAsia="Times New Roman" w:hAnsi="Arial" w:cs="Arial"/>
          <w:sz w:val="20"/>
          <w:szCs w:val="20"/>
          <w:lang w:val="en-US"/>
        </w:rPr>
        <w:t>of the Law</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Article </w:t>
      </w:r>
      <w:r w:rsidRPr="00E84C88">
        <w:rPr>
          <w:rFonts w:ascii="GHEA Grapalat" w:eastAsia="Times New Roman" w:hAnsi="GHEA Grapalat" w:cs="Times New Roman"/>
          <w:sz w:val="20"/>
          <w:szCs w:val="20"/>
          <w:lang w:val="es-ES"/>
        </w:rPr>
        <w:t xml:space="preserve">2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contract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one-sided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solve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disputes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claimant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antiquity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period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thirty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calendar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day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is </w:t>
      </w:r>
      <w:r w:rsidRPr="00E84C88">
        <w:rPr>
          <w:rFonts w:ascii="GHEA Grapalat" w:eastAsia="Times New Roman" w:hAnsi="GHEA Grapalat" w:cs="Times New Roman"/>
          <w:sz w:val="20"/>
          <w:szCs w:val="20"/>
          <w:lang w:val="es-ES"/>
        </w:rPr>
        <w:t>_</w:t>
      </w:r>
    </w:p>
    <w:p w14:paraId="6432CEAA"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5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Arial" w:eastAsia="Times New Roman" w:hAnsi="Arial" w:cs="Arial"/>
          <w:sz w:val="20"/>
          <w:szCs w:val="20"/>
          <w:lang w:val="en-US"/>
        </w:rPr>
        <w:t>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procedure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disputes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examined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resolved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Yerevan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first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general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jurisdiction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accepting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thirty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day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during </w:t>
      </w:r>
      <w:r w:rsidRPr="00E84C88">
        <w:rPr>
          <w:rFonts w:ascii="GHEA Grapalat" w:eastAsia="Times New Roman" w:hAnsi="GHEA Grapalat" w:cs="Times New Roman"/>
          <w:sz w:val="20"/>
          <w:szCs w:val="20"/>
          <w:lang w:val="es-ES"/>
        </w:rPr>
        <w:t xml:space="preserve">_ </w:t>
      </w:r>
      <w:r w:rsidRPr="00E84C88">
        <w:rPr>
          <w:rFonts w:ascii="Arial" w:eastAsia="Times New Roman" w:hAnsi="Arial" w:cs="Arial"/>
          <w:sz w:val="20"/>
          <w:szCs w:val="20"/>
          <w:lang w:val="en-US"/>
        </w:rPr>
        <w:t>of 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reasoned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period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 extended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times </w:t>
      </w:r>
      <w:proofErr w:type="spellStart"/>
      <w:r w:rsidRPr="00E84C88">
        <w:rPr>
          <w:rFonts w:ascii="GHEA Grapalat" w:eastAsia="Times New Roman" w:hAnsi="GHEA Grapalat" w:cs="Times New Roman"/>
          <w:sz w:val="20"/>
          <w:szCs w:val="20"/>
          <w:lang w:val="es-ES"/>
        </w:rPr>
        <w:t>until</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ten</w:t>
      </w:r>
      <w:r w:rsidRPr="00E84C88">
        <w:rPr>
          <w:rFonts w:ascii="GHEA Grapalat" w:eastAsia="Times New Roman" w:hAnsi="GHEA Grapalat" w:cs="Times New Roman"/>
          <w:sz w:val="20"/>
          <w:szCs w:val="20"/>
          <w:lang w:val="es-ES"/>
        </w:rPr>
        <w:t xml:space="preserve"> </w:t>
      </w:r>
      <w:proofErr w:type="gramStart"/>
      <w:r w:rsidRPr="00E84C88">
        <w:rPr>
          <w:rFonts w:ascii="Arial" w:eastAsia="Times New Roman" w:hAnsi="Arial" w:cs="Arial"/>
          <w:sz w:val="20"/>
          <w:szCs w:val="20"/>
          <w:lang w:val="en-US"/>
        </w:rPr>
        <w:t>calendar</w:t>
      </w:r>
      <w:proofErr w:type="gramEnd"/>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by</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day</w:t>
      </w:r>
    </w:p>
    <w:p w14:paraId="0C2F47CC"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GHEA Grapalat" w:eastAsia="Times New Roman" w:hAnsi="GHEA Grapalat" w:cs="Times New Roman"/>
          <w:sz w:val="20"/>
          <w:szCs w:val="20"/>
          <w:lang w:val="es-ES"/>
        </w:rPr>
        <w:t xml:space="preserve">12.6.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accept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question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solution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submission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three days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within the </w:t>
      </w:r>
      <w:proofErr w:type="gramStart"/>
      <w:r w:rsidRPr="00E84C88">
        <w:rPr>
          <w:rFonts w:ascii="Arial" w:eastAsia="Times New Roman" w:hAnsi="Arial" w:cs="Arial"/>
          <w:sz w:val="20"/>
          <w:szCs w:val="20"/>
          <w:lang w:val="en-US"/>
        </w:rPr>
        <w:t xml:space="preserve">deadline </w:t>
      </w:r>
      <w:r w:rsidRPr="00E84C88">
        <w:rPr>
          <w:rFonts w:ascii="GHEA Grapalat" w:eastAsia="Times New Roman" w:hAnsi="GHEA Grapalat" w:cs="Times New Roman"/>
          <w:sz w:val="20"/>
          <w:szCs w:val="20"/>
          <w:lang w:val="es-ES"/>
        </w:rPr>
        <w:t>.</w:t>
      </w:r>
      <w:proofErr w:type="gramEnd"/>
    </w:p>
    <w:p w14:paraId="0CE21024"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GHEA Grapalat" w:eastAsia="Times New Roman" w:hAnsi="GHEA Grapalat" w:cs="Times New Roman"/>
          <w:sz w:val="20"/>
          <w:szCs w:val="20"/>
          <w:lang w:val="es-ES"/>
        </w:rPr>
        <w:t xml:space="preserve">12.7. </w:t>
      </w:r>
      <w:r w:rsidRPr="00E84C88">
        <w:rPr>
          <w:rFonts w:ascii="Arial" w:eastAsia="Times New Roman" w:hAnsi="Arial" w:cs="Arial"/>
          <w:sz w:val="20"/>
          <w:szCs w:val="20"/>
          <w:lang w:val="en-US"/>
        </w:rPr>
        <w:t>The application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accept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at the same time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makes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the 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data</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process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possession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under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placed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all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evidence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demand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about </w:t>
      </w:r>
      <w:r w:rsidRPr="00E84C88">
        <w:rPr>
          <w:rFonts w:ascii="GHEA Grapalat" w:eastAsia="Times New Roman" w:hAnsi="GHEA Grapalat" w:cs="Times New Roman"/>
          <w:sz w:val="20"/>
          <w:szCs w:val="20"/>
          <w:lang w:val="es-ES"/>
        </w:rPr>
        <w:t>_</w:t>
      </w:r>
    </w:p>
    <w:p w14:paraId="5791DCF0"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GHEA Grapalat" w:eastAsia="Times New Roman" w:hAnsi="GHEA Grapalat" w:cs="Times New Roman"/>
          <w:sz w:val="20"/>
          <w:szCs w:val="20"/>
          <w:lang w:val="es-ES"/>
        </w:rPr>
        <w:t xml:space="preserve">12.8. </w:t>
      </w:r>
      <w:r w:rsidRPr="00E84C88">
        <w:rPr>
          <w:rFonts w:ascii="Arial" w:eastAsia="Times New Roman" w:hAnsi="Arial" w:cs="Arial"/>
          <w:sz w:val="20"/>
          <w:szCs w:val="20"/>
          <w:lang w:val="en-US"/>
        </w:rPr>
        <w:t>Proofs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demand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regarding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 happening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getting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five days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within the </w:t>
      </w:r>
      <w:proofErr w:type="gramStart"/>
      <w:r w:rsidRPr="00E84C88">
        <w:rPr>
          <w:rFonts w:ascii="Arial" w:eastAsia="Times New Roman" w:hAnsi="Arial" w:cs="Arial"/>
          <w:sz w:val="20"/>
          <w:szCs w:val="20"/>
          <w:lang w:val="en-US"/>
        </w:rPr>
        <w:t xml:space="preserve">deadline </w:t>
      </w:r>
      <w:r w:rsidRPr="00E84C88">
        <w:rPr>
          <w:rFonts w:ascii="GHEA Grapalat" w:eastAsia="Times New Roman" w:hAnsi="GHEA Grapalat" w:cs="Times New Roman"/>
          <w:sz w:val="20"/>
          <w:szCs w:val="20"/>
          <w:lang w:val="es-ES"/>
        </w:rPr>
        <w:t>.</w:t>
      </w:r>
      <w:proofErr w:type="gramEnd"/>
    </w:p>
    <w:p w14:paraId="11D5D54E"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Arial" w:eastAsia="Times New Roman" w:hAnsi="Arial" w:cs="Arial"/>
          <w:sz w:val="20"/>
          <w:szCs w:val="20"/>
          <w:lang w:val="en-US"/>
        </w:rPr>
        <w:t>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a point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within the deadline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proofs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demand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regarding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requirements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not to be fulfilled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examined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available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evidence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based on</w:t>
      </w:r>
      <w:r w:rsidRPr="00E84C88">
        <w:rPr>
          <w:rFonts w:ascii="GHEA Grapalat" w:eastAsia="Times New Roman" w:hAnsi="GHEA Grapalat" w:cs="Times New Roman"/>
          <w:sz w:val="20"/>
          <w:szCs w:val="20"/>
          <w:lang w:val="es-ES"/>
        </w:rPr>
        <w:t xml:space="preserve"> </w:t>
      </w:r>
      <w:proofErr w:type="spellStart"/>
      <w:r w:rsidRPr="00E84C88">
        <w:rPr>
          <w:rFonts w:ascii="Arial" w:eastAsia="Times New Roman" w:hAnsi="Arial" w:cs="Arial"/>
          <w:sz w:val="20"/>
          <w:szCs w:val="20"/>
          <w:lang w:val="en-US"/>
        </w:rPr>
        <w:t>on</w:t>
      </w:r>
      <w:proofErr w:type="spell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s-ES"/>
        </w:rPr>
        <w:t xml:space="preserve">and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plaintiff</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referred to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the facts </w:t>
      </w:r>
      <w:proofErr w:type="spellStart"/>
      <w:r w:rsidRPr="00E84C88">
        <w:rPr>
          <w:rFonts w:ascii="GHEA Grapalat" w:eastAsia="Times New Roman" w:hAnsi="GHEA Grapalat" w:cs="Times New Roman"/>
          <w:sz w:val="20"/>
          <w:szCs w:val="20"/>
          <w:lang w:val="es-ES"/>
        </w:rPr>
        <w:t>which</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subject to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confirmation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possession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under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placed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with </w:t>
      </w:r>
      <w:proofErr w:type="gramStart"/>
      <w:r w:rsidRPr="00E84C88">
        <w:rPr>
          <w:rFonts w:ascii="Arial" w:eastAsia="Times New Roman" w:hAnsi="Arial" w:cs="Arial"/>
          <w:sz w:val="20"/>
          <w:szCs w:val="20"/>
          <w:lang w:val="en-US"/>
        </w:rPr>
        <w:t xml:space="preserve">evidence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considered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approved </w:t>
      </w:r>
      <w:r w:rsidRPr="00E84C88">
        <w:rPr>
          <w:rFonts w:ascii="GHEA Grapalat" w:eastAsia="Times New Roman" w:hAnsi="GHEA Grapalat" w:cs="Times New Roman"/>
          <w:sz w:val="20"/>
          <w:szCs w:val="20"/>
          <w:lang w:val="es-ES"/>
        </w:rPr>
        <w:t>_</w:t>
      </w:r>
    </w:p>
    <w:p w14:paraId="5364DD50"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9.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process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pertaining to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section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disputes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regarding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examined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affairs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turns 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the </w:t>
      </w:r>
      <w:proofErr w:type="gramStart"/>
      <w:r w:rsidRPr="00E84C88">
        <w:rPr>
          <w:rFonts w:ascii="Arial" w:eastAsia="Times New Roman" w:hAnsi="Arial" w:cs="Arial"/>
          <w:sz w:val="20"/>
          <w:szCs w:val="20"/>
          <w:lang w:val="en-US"/>
        </w:rPr>
        <w:t xml:space="preserve">proceedings </w:t>
      </w:r>
      <w:r w:rsidRPr="00E84C88">
        <w:rPr>
          <w:rFonts w:ascii="GHEA Grapalat" w:eastAsia="Times New Roman" w:hAnsi="GHEA Grapalat" w:cs="Times New Roman"/>
          <w:sz w:val="20"/>
          <w:szCs w:val="20"/>
          <w:lang w:val="es-ES"/>
        </w:rPr>
        <w:t>.</w:t>
      </w:r>
      <w:proofErr w:type="gramEnd"/>
    </w:p>
    <w:p w14:paraId="5F8B26F1"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10. </w:t>
      </w:r>
      <w:r w:rsidRPr="00E84C88">
        <w:rPr>
          <w:rFonts w:ascii="Arial" w:eastAsia="Times New Roman" w:hAnsi="Arial" w:cs="Arial"/>
          <w:sz w:val="20"/>
          <w:szCs w:val="20"/>
          <w:lang w:val="en-US"/>
        </w:rPr>
        <w:t>Application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accept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immediately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official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mail</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to</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address 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a point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immediately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publication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newsletter: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noting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suspension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the </w:t>
      </w:r>
      <w:proofErr w:type="gramStart"/>
      <w:r w:rsidRPr="00E84C88">
        <w:rPr>
          <w:rFonts w:ascii="Arial" w:eastAsia="Times New Roman" w:hAnsi="Arial" w:cs="Arial"/>
          <w:sz w:val="20"/>
          <w:szCs w:val="20"/>
          <w:lang w:val="en-US"/>
        </w:rPr>
        <w:t xml:space="preserve">day </w:t>
      </w:r>
      <w:r w:rsidRPr="00E84C88">
        <w:rPr>
          <w:rFonts w:ascii="GHEA Grapalat" w:eastAsia="Times New Roman" w:hAnsi="GHEA Grapalat" w:cs="Times New Roman"/>
          <w:sz w:val="20"/>
          <w:szCs w:val="20"/>
          <w:lang w:val="es-ES"/>
        </w:rPr>
        <w:t>:</w:t>
      </w:r>
      <w:proofErr w:type="gramEnd"/>
    </w:p>
    <w:p w14:paraId="7861E66E"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11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answer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customer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presents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accept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getting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five days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within the </w:t>
      </w:r>
      <w:proofErr w:type="gramStart"/>
      <w:r w:rsidRPr="00E84C88">
        <w:rPr>
          <w:rFonts w:ascii="Arial" w:eastAsia="Times New Roman" w:hAnsi="Arial" w:cs="Arial"/>
          <w:sz w:val="20"/>
          <w:szCs w:val="20"/>
          <w:lang w:val="en-US"/>
        </w:rPr>
        <w:t xml:space="preserve">deadline </w:t>
      </w:r>
      <w:r w:rsidRPr="00E84C88">
        <w:rPr>
          <w:rFonts w:ascii="GHEA Grapalat" w:eastAsia="Times New Roman" w:hAnsi="GHEA Grapalat" w:cs="Times New Roman"/>
          <w:sz w:val="20"/>
          <w:szCs w:val="20"/>
          <w:lang w:val="es-ES"/>
        </w:rPr>
        <w:t>.</w:t>
      </w:r>
      <w:proofErr w:type="gramEnd"/>
    </w:p>
    <w:p w14:paraId="5ED205F7"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GHEA Grapalat" w:eastAsia="Times New Roman" w:hAnsi="GHEA Grapalat" w:cs="Courier New"/>
          <w:sz w:val="20"/>
          <w:szCs w:val="20"/>
          <w:lang w:val="es-ES"/>
        </w:rPr>
        <w:t> </w:t>
      </w: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12 </w:t>
      </w:r>
      <w:r w:rsidRPr="00E84C88">
        <w:rPr>
          <w:rFonts w:ascii="Arial" w:eastAsia="Times New Roman" w:hAnsi="Arial" w:cs="Arial"/>
          <w:sz w:val="20"/>
          <w:szCs w:val="20"/>
          <w:lang w:val="en-US"/>
        </w:rPr>
        <w:t>To 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participant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persons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representatives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time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wild </w:t>
      </w:r>
      <w:proofErr w:type="spellStart"/>
      <w:r w:rsidRPr="00E84C88">
        <w:rPr>
          <w:rFonts w:ascii="GHEA Grapalat" w:eastAsia="Times New Roman" w:hAnsi="GHEA Grapalat" w:cs="Times New Roman"/>
          <w:sz w:val="20"/>
          <w:szCs w:val="20"/>
          <w:lang w:val="es-ES"/>
        </w:rPr>
        <w:t>like</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the code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cases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separately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procedural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operations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perform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 notified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communication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through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notices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documents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Article </w:t>
      </w:r>
      <w:r w:rsidRPr="00E84C88">
        <w:rPr>
          <w:rFonts w:ascii="GHEA Grapalat" w:eastAsia="Times New Roman" w:hAnsi="GHEA Grapalat" w:cs="Times New Roman"/>
          <w:sz w:val="20"/>
          <w:szCs w:val="20"/>
          <w:lang w:val="es-ES"/>
        </w:rPr>
        <w:t xml:space="preserve">97 </w:t>
      </w:r>
      <w:r w:rsidRPr="00E84C88">
        <w:rPr>
          <w:rFonts w:ascii="Arial" w:eastAsia="Times New Roman" w:hAnsi="Arial" w:cs="Arial"/>
          <w:sz w:val="20"/>
          <w:szCs w:val="20"/>
          <w:lang w:val="en-US"/>
        </w:rPr>
        <w:t>of the Code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article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order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application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post office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send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method </w:t>
      </w:r>
      <w:r w:rsidRPr="00E84C88">
        <w:rPr>
          <w:rFonts w:ascii="GHEA Grapalat" w:eastAsia="Times New Roman" w:hAnsi="GHEA Grapalat" w:cs="Times New Roman"/>
          <w:sz w:val="20"/>
          <w:szCs w:val="20"/>
          <w:lang w:val="es-ES"/>
        </w:rPr>
        <w:t>_</w:t>
      </w:r>
    </w:p>
    <w:p w14:paraId="3A3BC63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13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section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disputes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affairs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examination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their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regarding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judgments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makes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writing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according to the </w:t>
      </w:r>
      <w:proofErr w:type="gramStart"/>
      <w:r w:rsidRPr="00E84C88">
        <w:rPr>
          <w:rFonts w:ascii="Arial" w:eastAsia="Times New Roman" w:hAnsi="Arial" w:cs="Arial"/>
          <w:sz w:val="20"/>
          <w:szCs w:val="20"/>
          <w:lang w:val="en-US"/>
        </w:rPr>
        <w:t xml:space="preserve">procedure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cases </w:t>
      </w:r>
      <w:proofErr w:type="spellStart"/>
      <w:r w:rsidRPr="00E84C88">
        <w:rPr>
          <w:rFonts w:ascii="GHEA Grapalat" w:eastAsia="Times New Roman" w:hAnsi="GHEA Grapalat" w:cs="Times New Roman"/>
          <w:sz w:val="20"/>
          <w:szCs w:val="20"/>
          <w:lang w:val="es-ES"/>
        </w:rPr>
        <w:t>when</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participant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mediation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initiative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came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conclusion </w:t>
      </w:r>
      <w:proofErr w:type="spellStart"/>
      <w:r w:rsidRPr="00E84C88">
        <w:rPr>
          <w:rFonts w:ascii="GHEA Grapalat" w:eastAsia="Times New Roman" w:hAnsi="GHEA Grapalat" w:cs="Times New Roman"/>
          <w:sz w:val="20"/>
          <w:szCs w:val="20"/>
          <w:lang w:val="es-ES"/>
        </w:rPr>
        <w:t>that</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necessary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examine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the </w:t>
      </w:r>
      <w:proofErr w:type="spellStart"/>
      <w:r w:rsidRPr="00E84C88">
        <w:rPr>
          <w:rFonts w:ascii="GHEA Grapalat" w:eastAsia="Times New Roman" w:hAnsi="GHEA Grapalat" w:cs="Times New Roman"/>
          <w:sz w:val="20"/>
          <w:szCs w:val="20"/>
          <w:lang w:val="es-ES"/>
        </w:rPr>
        <w:t>session</w:t>
      </w:r>
      <w:proofErr w:type="spellEnd"/>
    </w:p>
    <w:p w14:paraId="22313FD9"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14. </w:t>
      </w:r>
      <w:r w:rsidRPr="00E84C88">
        <w:rPr>
          <w:rFonts w:ascii="Arial" w:eastAsia="Times New Roman" w:hAnsi="Arial" w:cs="Arial"/>
          <w:sz w:val="20"/>
          <w:szCs w:val="20"/>
          <w:lang w:val="en-US"/>
        </w:rPr>
        <w:t>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examine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regarding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mediation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participant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person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until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answer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period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expiry </w:t>
      </w:r>
      <w:r w:rsidRPr="00E84C88">
        <w:rPr>
          <w:rFonts w:ascii="GHEA Grapalat" w:eastAsia="Times New Roman" w:hAnsi="GHEA Grapalat" w:cs="Times New Roman"/>
          <w:sz w:val="20"/>
          <w:szCs w:val="20"/>
          <w:lang w:val="es-ES"/>
        </w:rPr>
        <w:t>_</w:t>
      </w:r>
    </w:p>
    <w:p w14:paraId="566B1CF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15. </w:t>
      </w:r>
      <w:r w:rsidRPr="00E84C88">
        <w:rPr>
          <w:rFonts w:ascii="Arial" w:eastAsia="Times New Roman" w:hAnsi="Arial" w:cs="Arial"/>
          <w:sz w:val="20"/>
          <w:szCs w:val="20"/>
          <w:lang w:val="en-US"/>
        </w:rPr>
        <w:t>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examine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makes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answer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period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upon expiry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after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three days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within the </w:t>
      </w:r>
      <w:proofErr w:type="gramStart"/>
      <w:r w:rsidRPr="00E84C88">
        <w:rPr>
          <w:rFonts w:ascii="Arial" w:eastAsia="Times New Roman" w:hAnsi="Arial" w:cs="Arial"/>
          <w:sz w:val="20"/>
          <w:szCs w:val="20"/>
          <w:lang w:val="en-US"/>
        </w:rPr>
        <w:t xml:space="preserve">deadline </w:t>
      </w:r>
      <w:r w:rsidRPr="00E84C88">
        <w:rPr>
          <w:rFonts w:ascii="GHEA Grapalat" w:eastAsia="Times New Roman" w:hAnsi="GHEA Grapalat" w:cs="Times New Roman"/>
          <w:sz w:val="20"/>
          <w:szCs w:val="20"/>
          <w:lang w:val="es-ES"/>
        </w:rPr>
        <w:t>.</w:t>
      </w:r>
      <w:proofErr w:type="gramEnd"/>
    </w:p>
    <w:p w14:paraId="6642B486"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16. </w:t>
      </w:r>
      <w:r w:rsidRPr="00E84C88">
        <w:rPr>
          <w:rFonts w:ascii="Arial" w:eastAsia="Times New Roman" w:hAnsi="Arial" w:cs="Arial"/>
          <w:sz w:val="20"/>
          <w:szCs w:val="20"/>
          <w:lang w:val="en-US"/>
        </w:rPr>
        <w:t>The 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the session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examine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question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 resolved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claim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proceedings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accept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by</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p>
    <w:p w14:paraId="28146A7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17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Disputed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proofErr w:type="gramStart"/>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inaction</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at the base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fallen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circumstances like </w:t>
      </w:r>
      <w:r w:rsidRPr="00E84C88">
        <w:rPr>
          <w:rFonts w:ascii="GHEA Grapalat" w:eastAsia="Times New Roman" w:hAnsi="GHEA Grapalat" w:cs="Times New Roman"/>
          <w:sz w:val="20"/>
          <w:szCs w:val="20"/>
          <w:lang w:val="es-ES"/>
        </w:rPr>
        <w:t xml:space="preserve">_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data</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performance of actions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inaction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acceptance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by </w:t>
      </w:r>
      <w:proofErr w:type="gramStart"/>
      <w:r w:rsidRPr="00E84C88">
        <w:rPr>
          <w:rFonts w:ascii="Arial" w:eastAsia="Times New Roman" w:hAnsi="Arial" w:cs="Arial"/>
          <w:sz w:val="20"/>
          <w:szCs w:val="20"/>
          <w:lang w:val="en-US"/>
        </w:rPr>
        <w:t xml:space="preserve">law </w:t>
      </w:r>
      <w:r w:rsidRPr="00E84C88">
        <w:rPr>
          <w:rFonts w:ascii="GHEA Grapalat" w:eastAsia="Times New Roman" w:hAnsi="GHEA Grapalat" w:cs="Times New Roman"/>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otherwise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order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saved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be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facts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prove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duty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wearing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the</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respondent</w:t>
      </w:r>
    </w:p>
    <w:p w14:paraId="3246609B"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18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Respondent: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contested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proofErr w:type="gramStart"/>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inaction</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legality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grounding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proofs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present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only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evidence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demand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performance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during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except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cases </w:t>
      </w:r>
      <w:proofErr w:type="spellStart"/>
      <w:r w:rsidRPr="00E84C88">
        <w:rPr>
          <w:rFonts w:ascii="GHEA Grapalat" w:eastAsia="Times New Roman" w:hAnsi="GHEA Grapalat" w:cs="Times New Roman"/>
          <w:sz w:val="20"/>
          <w:szCs w:val="20"/>
          <w:lang w:val="es-ES"/>
        </w:rPr>
        <w:t>when</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justification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proof</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impossibility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himself</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independently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for reasons </w:t>
      </w:r>
      <w:r w:rsidRPr="00E84C88">
        <w:rPr>
          <w:rFonts w:ascii="GHEA Grapalat" w:eastAsia="Times New Roman" w:hAnsi="GHEA Grapalat" w:cs="Times New Roman"/>
          <w:sz w:val="20"/>
          <w:szCs w:val="20"/>
          <w:lang w:val="es-ES"/>
        </w:rPr>
        <w:t>.</w:t>
      </w:r>
    </w:p>
    <w:p w14:paraId="50F4E550"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19. </w:t>
      </w:r>
      <w:r w:rsidRPr="00E84C88">
        <w:rPr>
          <w:rFonts w:ascii="Arial" w:eastAsia="Times New Roman" w:hAnsi="Arial" w:cs="Arial"/>
          <w:sz w:val="20"/>
          <w:szCs w:val="20"/>
          <w:lang w:val="en-US"/>
        </w:rPr>
        <w:t>To the client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appraiser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proofErr w:type="gramStart"/>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inaction</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decisions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except</w:t>
      </w:r>
      <w:r w:rsidRPr="00E84C88">
        <w:rPr>
          <w:rFonts w:ascii="GHEA Grapalat" w:eastAsia="Times New Roman" w:hAnsi="GHEA Grapalat" w:cs="Times New Roman"/>
          <w:sz w:val="20"/>
          <w:szCs w:val="20"/>
          <w:lang w:val="es-ES"/>
        </w:rPr>
        <w:t xml:space="preserve"> 6 </w:t>
      </w:r>
      <w:r w:rsidRPr="00E84C88">
        <w:rPr>
          <w:rFonts w:ascii="Arial" w:eastAsia="Times New Roman" w:hAnsi="Arial" w:cs="Arial"/>
          <w:sz w:val="20"/>
          <w:szCs w:val="20"/>
          <w:lang w:val="en-US"/>
        </w:rPr>
        <w:t>of the Law</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Article </w:t>
      </w:r>
      <w:r w:rsidRPr="00E84C88">
        <w:rPr>
          <w:rFonts w:ascii="GHEA Grapalat" w:eastAsia="Times New Roman" w:hAnsi="GHEA Grapalat" w:cs="Times New Roman"/>
          <w:sz w:val="20"/>
          <w:szCs w:val="20"/>
          <w:lang w:val="es-ES"/>
        </w:rPr>
        <w:t xml:space="preserve">2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appeal </w:t>
      </w:r>
      <w:proofErr w:type="spellStart"/>
      <w:r w:rsidRPr="00E84C88">
        <w:rPr>
          <w:rFonts w:ascii="GHEA Grapalat" w:eastAsia="Times New Roman" w:hAnsi="GHEA Grapalat" w:cs="Times New Roman"/>
          <w:sz w:val="20"/>
          <w:szCs w:val="20"/>
          <w:lang w:val="es-ES"/>
        </w:rPr>
        <w:t>of</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automatically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suspension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the process </w:t>
      </w:r>
      <w:proofErr w:type="spellStart"/>
      <w:r w:rsidRPr="00E84C88">
        <w:rPr>
          <w:rFonts w:ascii="GHEA Grapalat" w:eastAsia="Times New Roman" w:hAnsi="GHEA Grapalat" w:cs="Times New Roman"/>
          <w:sz w:val="20"/>
          <w:szCs w:val="20"/>
          <w:lang w:val="es-ES"/>
        </w:rPr>
        <w:t>is</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as follows</w:t>
      </w:r>
      <w:r w:rsidRPr="00E84C88">
        <w:rPr>
          <w:rFonts w:ascii="GHEA Grapalat" w:eastAsia="Times New Roman" w:hAnsi="GHEA Grapalat" w:cs="Times New Roman"/>
          <w:sz w:val="20"/>
          <w:szCs w:val="20"/>
          <w:lang w:val="es-ES"/>
        </w:rPr>
        <w:t xml:space="preserve"> 12 </w:t>
      </w:r>
      <w:r w:rsidRPr="00E84C88">
        <w:rPr>
          <w:rFonts w:ascii="Arial" w:eastAsia="Times New Roman" w:hAnsi="Arial" w:cs="Arial"/>
          <w:sz w:val="20"/>
          <w:szCs w:val="20"/>
          <w:lang w:val="en-US"/>
        </w:rPr>
        <w:t xml:space="preserve">of the invitation </w:t>
      </w:r>
      <w:r w:rsidRPr="00E84C88">
        <w:rPr>
          <w:rFonts w:ascii="Cambria Math" w:eastAsia="Times New Roman" w:hAnsi="Cambria Math" w:cs="Cambria Math"/>
          <w:sz w:val="20"/>
          <w:szCs w:val="20"/>
          <w:lang w:val="es-ES"/>
        </w:rPr>
        <w:t xml:space="preserve">. </w:t>
      </w:r>
      <w:proofErr w:type="spellStart"/>
      <w:r w:rsidRPr="00E84C88">
        <w:rPr>
          <w:rFonts w:ascii="Cambria Math" w:eastAsia="Times New Roman" w:hAnsi="Cambria Math" w:cs="Cambria Math"/>
          <w:sz w:val="20"/>
          <w:szCs w:val="20"/>
          <w:lang w:val="es-ES"/>
        </w:rPr>
        <w:t>with</w:t>
      </w:r>
      <w:proofErr w:type="spellEnd"/>
      <w:r w:rsidRPr="00E84C88">
        <w:rPr>
          <w:rFonts w:ascii="Cambria Math" w:eastAsia="Times New Roman" w:hAnsi="Cambria Math" w:cs="Cambria Math"/>
          <w:sz w:val="20"/>
          <w:szCs w:val="20"/>
          <w:lang w:val="es-ES"/>
        </w:rPr>
        <w:t xml:space="preserve"> </w:t>
      </w:r>
      <w:r w:rsidRPr="00E84C88">
        <w:rPr>
          <w:rFonts w:ascii="GHEA Grapalat" w:eastAsia="Times New Roman" w:hAnsi="GHEA Grapalat" w:cs="Times New Roman"/>
          <w:sz w:val="20"/>
          <w:szCs w:val="20"/>
          <w:lang w:val="es-ES"/>
        </w:rPr>
        <w:t xml:space="preserve">10 </w:t>
      </w:r>
      <w:r w:rsidRPr="00E84C88">
        <w:rPr>
          <w:rFonts w:ascii="Arial" w:eastAsia="Times New Roman" w:hAnsi="Arial" w:cs="Arial"/>
          <w:sz w:val="20"/>
          <w:szCs w:val="20"/>
          <w:lang w:val="en-US"/>
        </w:rPr>
        <w:t>points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be published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from the date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until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dispute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exam</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results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first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strength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enter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the </w:t>
      </w:r>
      <w:proofErr w:type="gramStart"/>
      <w:r w:rsidRPr="00E84C88">
        <w:rPr>
          <w:rFonts w:ascii="Arial" w:eastAsia="Times New Roman" w:hAnsi="Arial" w:cs="Arial"/>
          <w:sz w:val="20"/>
          <w:szCs w:val="20"/>
          <w:lang w:val="en-US"/>
        </w:rPr>
        <w:t xml:space="preserve">day </w:t>
      </w:r>
      <w:r w:rsidRPr="00E84C88">
        <w:rPr>
          <w:rFonts w:ascii="GHEA Grapalat" w:eastAsia="Times New Roman" w:hAnsi="GHEA Grapalat" w:cs="Times New Roman"/>
          <w:sz w:val="20"/>
          <w:szCs w:val="20"/>
          <w:lang w:val="es-ES"/>
        </w:rPr>
        <w:t>:</w:t>
      </w:r>
      <w:proofErr w:type="gramEnd"/>
    </w:p>
    <w:p w14:paraId="5E0E011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20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cases </w:t>
      </w:r>
      <w:proofErr w:type="spellStart"/>
      <w:r w:rsidRPr="00E84C88">
        <w:rPr>
          <w:rFonts w:ascii="GHEA Grapalat" w:eastAsia="Times New Roman" w:hAnsi="GHEA Grapalat" w:cs="Times New Roman"/>
          <w:sz w:val="20"/>
          <w:szCs w:val="20"/>
          <w:lang w:val="es-ES"/>
        </w:rPr>
        <w:t>when</w:t>
      </w:r>
      <w:proofErr w:type="spellEnd"/>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public</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protection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national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safety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interests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based on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necessary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continue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the process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2 </w:t>
      </w:r>
      <w:proofErr w:type="spellStart"/>
      <w:r w:rsidRPr="00E84C88">
        <w:rPr>
          <w:rFonts w:ascii="GHEA Grapalat" w:eastAsia="Times New Roman" w:hAnsi="GHEA Grapalat" w:cs="Times New Roman"/>
          <w:sz w:val="20"/>
          <w:szCs w:val="20"/>
          <w:lang w:val="es-ES"/>
        </w:rPr>
        <w:t>of</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Law</w:t>
      </w:r>
      <w:r w:rsidRPr="00E84C88">
        <w:rPr>
          <w:rFonts w:ascii="GHEA Grapalat" w:eastAsia="Times New Roman" w:hAnsi="GHEA Grapalat" w:cs="Times New Roman"/>
          <w:sz w:val="20"/>
          <w:szCs w:val="20"/>
          <w:lang w:val="es-ES"/>
        </w:rPr>
        <w:t xml:space="preserve"> 1 </w:t>
      </w:r>
      <w:r w:rsidRPr="00E84C88">
        <w:rPr>
          <w:rFonts w:ascii="Arial" w:eastAsia="Times New Roman" w:hAnsi="Arial" w:cs="Arial"/>
          <w:sz w:val="20"/>
          <w:szCs w:val="20"/>
          <w:lang w:val="en-US"/>
        </w:rPr>
        <w:t>of the article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bodies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leaders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lastRenderedPageBreak/>
        <w:t>legal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persons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executive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lead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 writing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mediation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based on</w:t>
      </w:r>
      <w:r w:rsidRPr="00E84C88">
        <w:rPr>
          <w:rFonts w:ascii="GHEA Grapalat" w:eastAsia="Times New Roman" w:hAnsi="GHEA Grapalat" w:cs="Times New Roman"/>
          <w:sz w:val="20"/>
          <w:szCs w:val="20"/>
          <w:lang w:val="es-ES"/>
        </w:rPr>
        <w:t xml:space="preserve"> </w:t>
      </w:r>
      <w:proofErr w:type="spellStart"/>
      <w:r w:rsidRPr="00E84C88">
        <w:rPr>
          <w:rFonts w:ascii="Arial" w:eastAsia="Times New Roman" w:hAnsi="Arial" w:cs="Arial"/>
          <w:sz w:val="20"/>
          <w:szCs w:val="20"/>
          <w:lang w:val="en-US"/>
        </w:rPr>
        <w:t>on</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makes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purchase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process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suspension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eliminate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decision </w:t>
      </w:r>
      <w:r w:rsidRPr="00E84C88">
        <w:rPr>
          <w:rFonts w:ascii="GHEA Grapalat" w:eastAsia="Times New Roman" w:hAnsi="GHEA Grapalat" w:cs="Times New Roman"/>
          <w:sz w:val="20"/>
          <w:szCs w:val="20"/>
          <w:lang w:val="es-ES"/>
        </w:rPr>
        <w:t xml:space="preserve">_ </w:t>
      </w:r>
      <w:r w:rsidRPr="00E84C88">
        <w:rPr>
          <w:rFonts w:ascii="Arial" w:eastAsia="Times New Roman" w:hAnsi="Arial" w:cs="Arial"/>
          <w:sz w:val="20"/>
          <w:szCs w:val="20"/>
          <w:lang w:val="en-US"/>
        </w:rPr>
        <w:t>The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a point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planned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establishment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day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immediately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sending</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official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mail</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to</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address 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that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decision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immediately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publication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the newsletter </w:t>
      </w:r>
      <w:r w:rsidRPr="00E84C88">
        <w:rPr>
          <w:rFonts w:ascii="GHEA Grapalat" w:eastAsia="Times New Roman" w:hAnsi="GHEA Grapalat" w:cs="Times New Roman"/>
          <w:sz w:val="20"/>
          <w:szCs w:val="20"/>
          <w:lang w:val="es-ES"/>
        </w:rPr>
        <w:t>.</w:t>
      </w:r>
    </w:p>
    <w:p w14:paraId="5A4C665B"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r w:rsidRPr="00E84C88">
        <w:rPr>
          <w:rFonts w:ascii="GHEA Grapalat" w:eastAsia="Times New Roman" w:hAnsi="GHEA Grapalat" w:cs="Courier New"/>
          <w:sz w:val="20"/>
          <w:szCs w:val="20"/>
          <w:lang w:val="es-ES"/>
        </w:rPr>
        <w:t> </w:t>
      </w: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21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client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appraiser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proofErr w:type="gramStart"/>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inaction</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disputes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strength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enter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publication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since </w:t>
      </w:r>
      <w:r w:rsidRPr="00E84C88">
        <w:rPr>
          <w:rFonts w:ascii="GHEA Grapalat" w:eastAsia="Times New Roman" w:hAnsi="GHEA Grapalat" w:cs="Times New Roman"/>
          <w:sz w:val="20"/>
          <w:szCs w:val="20"/>
          <w:lang w:val="es-ES"/>
        </w:rPr>
        <w:t>_</w:t>
      </w:r>
    </w:p>
    <w:p w14:paraId="3FFFA832"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12.22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 the client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appraiser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commission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of actions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inaction </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decisions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connected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with disputes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judgment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it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publication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day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being sent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official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mail</w:t>
      </w:r>
      <w:r w:rsidRPr="00E84C88">
        <w:rPr>
          <w:rFonts w:ascii="GHEA Grapalat" w:eastAsia="Times New Roman" w:hAnsi="GHEA Grapalat" w:cs="Times New Roman"/>
          <w:sz w:val="20"/>
          <w:szCs w:val="20"/>
          <w:lang w:val="es-ES"/>
        </w:rPr>
        <w:t xml:space="preserve"> </w:t>
      </w:r>
      <w:proofErr w:type="spellStart"/>
      <w:r w:rsidRPr="00E84C88">
        <w:rPr>
          <w:rFonts w:ascii="GHEA Grapalat" w:eastAsia="Times New Roman" w:hAnsi="GHEA Grapalat" w:cs="Times New Roman"/>
          <w:sz w:val="20"/>
          <w:szCs w:val="20"/>
          <w:lang w:val="es-ES"/>
        </w:rPr>
        <w:t>to</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address Authorized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body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court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judgment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part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final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judicial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the act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immediately</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publication</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 xml:space="preserve">in the newsletter </w:t>
      </w:r>
      <w:r w:rsidRPr="00E84C88">
        <w:rPr>
          <w:rFonts w:ascii="GHEA Grapalat" w:eastAsia="Times New Roman" w:hAnsi="GHEA Grapalat" w:cs="Times New Roman"/>
          <w:sz w:val="20"/>
          <w:szCs w:val="20"/>
          <w:lang w:val="es-ES"/>
        </w:rPr>
        <w:t>.</w:t>
      </w:r>
    </w:p>
    <w:p w14:paraId="4DE458A9"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es-ES"/>
        </w:rPr>
      </w:pPr>
      <w:proofErr w:type="gramStart"/>
      <w:r w:rsidRPr="00E84C88">
        <w:rPr>
          <w:rFonts w:ascii="GHEA Grapalat" w:eastAsia="Times New Roman" w:hAnsi="GHEA Grapalat" w:cs="Times New Roman"/>
          <w:sz w:val="20"/>
          <w:szCs w:val="20"/>
          <w:lang w:val="es-ES"/>
        </w:rPr>
        <w:t xml:space="preserve">12 </w:t>
      </w:r>
      <w:r w:rsidRPr="00E84C88">
        <w:rPr>
          <w:rFonts w:ascii="Cambria Math" w:eastAsia="Times New Roman" w:hAnsi="Cambria Math" w:cs="Cambria Math"/>
          <w:sz w:val="20"/>
          <w:szCs w:val="20"/>
          <w:lang w:val="es-ES"/>
        </w:rPr>
        <w:t>.</w:t>
      </w:r>
      <w:proofErr w:type="gramEnd"/>
      <w:r w:rsidRPr="00E84C88">
        <w:rPr>
          <w:rFonts w:ascii="Cambria Math" w:eastAsia="Times New Roman" w:hAnsi="Cambria Math" w:cs="Cambria Math"/>
          <w:sz w:val="20"/>
          <w:szCs w:val="20"/>
          <w:lang w:val="es-ES"/>
        </w:rPr>
        <w:t xml:space="preserve"> </w:t>
      </w:r>
      <w:proofErr w:type="gramStart"/>
      <w:r w:rsidRPr="00E84C88">
        <w:rPr>
          <w:rFonts w:ascii="GHEA Grapalat" w:eastAsia="Times New Roman" w:hAnsi="GHEA Grapalat" w:cs="Times New Roman"/>
          <w:sz w:val="20"/>
          <w:szCs w:val="20"/>
          <w:lang w:val="es-ES"/>
        </w:rPr>
        <w:t xml:space="preserve">23 </w:t>
      </w:r>
      <w:r w:rsidRPr="00E84C88">
        <w:rPr>
          <w:rFonts w:ascii="Cambria Math" w:eastAsia="Times New Roman" w:hAnsi="Cambria Math" w:cs="Cambria Math"/>
          <w:sz w:val="20"/>
          <w:szCs w:val="20"/>
          <w:lang w:val="es-ES"/>
        </w:rPr>
        <w:t>.</w:t>
      </w:r>
      <w:proofErr w:type="gram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Appeal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chargeable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State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of duties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rates</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State</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toll</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n-US"/>
        </w:rPr>
        <w:t>by law.</w:t>
      </w:r>
    </w:p>
    <w:p w14:paraId="4C2A24B5" w14:textId="77777777" w:rsidR="001902F9" w:rsidRPr="00E84C88" w:rsidRDefault="001902F9" w:rsidP="00436DC2">
      <w:pPr>
        <w:spacing w:after="0" w:line="240" w:lineRule="auto"/>
        <w:jc w:val="center"/>
        <w:rPr>
          <w:rFonts w:ascii="GHEA Grapalat" w:eastAsia="Times New Roman" w:hAnsi="GHEA Grapalat" w:cs="Arial"/>
          <w:b/>
          <w:sz w:val="24"/>
          <w:lang w:val="es-ES"/>
        </w:rPr>
      </w:pPr>
    </w:p>
    <w:p w14:paraId="07CF2161" w14:textId="77777777" w:rsidR="00454CDE" w:rsidRPr="00E84C88" w:rsidRDefault="00454CDE" w:rsidP="00436DC2">
      <w:pPr>
        <w:spacing w:after="0" w:line="240" w:lineRule="auto"/>
        <w:jc w:val="center"/>
        <w:rPr>
          <w:rFonts w:ascii="GHEA Grapalat" w:eastAsia="Times New Roman" w:hAnsi="GHEA Grapalat" w:cs="Arial"/>
          <w:b/>
          <w:sz w:val="24"/>
          <w:lang w:val="es-ES"/>
        </w:rPr>
      </w:pPr>
    </w:p>
    <w:p w14:paraId="30402FC0" w14:textId="77777777" w:rsidR="00532D6C" w:rsidRPr="00E84C88" w:rsidRDefault="00532D6C" w:rsidP="00436DC2">
      <w:pPr>
        <w:spacing w:after="0" w:line="240" w:lineRule="auto"/>
        <w:jc w:val="center"/>
        <w:rPr>
          <w:rFonts w:ascii="GHEA Grapalat" w:eastAsia="Times New Roman" w:hAnsi="GHEA Grapalat" w:cs="Times New Roman"/>
          <w:b/>
          <w:sz w:val="24"/>
          <w:lang w:val="af-ZA"/>
        </w:rPr>
      </w:pPr>
      <w:r w:rsidRPr="00E84C88">
        <w:rPr>
          <w:rFonts w:ascii="Arial" w:eastAsia="Times New Roman" w:hAnsi="Arial" w:cs="Arial"/>
          <w:b/>
          <w:sz w:val="24"/>
          <w:lang w:val="es-ES"/>
        </w:rPr>
        <w:t>M:</w:t>
      </w:r>
      <w:r w:rsidRPr="00E84C88">
        <w:rPr>
          <w:rFonts w:ascii="GHEA Grapalat" w:eastAsia="Times New Roman" w:hAnsi="GHEA Grapalat" w:cs="Arial"/>
          <w:b/>
          <w:sz w:val="24"/>
          <w:lang w:val="es-ES"/>
        </w:rPr>
        <w:t xml:space="preserve"> </w:t>
      </w:r>
      <w:r w:rsidRPr="00E84C88">
        <w:rPr>
          <w:rFonts w:ascii="Arial" w:eastAsia="Times New Roman" w:hAnsi="Arial" w:cs="Arial"/>
          <w:b/>
          <w:sz w:val="24"/>
          <w:lang w:val="es-ES"/>
        </w:rPr>
        <w:t>a</w:t>
      </w:r>
      <w:r w:rsidRPr="00E84C88">
        <w:rPr>
          <w:rFonts w:ascii="GHEA Grapalat" w:eastAsia="Times New Roman" w:hAnsi="GHEA Grapalat" w:cs="Arial"/>
          <w:b/>
          <w:sz w:val="24"/>
          <w:lang w:val="es-ES"/>
        </w:rPr>
        <w:t xml:space="preserve"> </w:t>
      </w:r>
      <w:r w:rsidRPr="00E84C88">
        <w:rPr>
          <w:rFonts w:ascii="Arial" w:eastAsia="Times New Roman" w:hAnsi="Arial" w:cs="Arial"/>
          <w:b/>
          <w:sz w:val="24"/>
          <w:lang w:val="es-ES"/>
        </w:rPr>
        <w:t xml:space="preserve">S </w:t>
      </w:r>
      <w:r w:rsidRPr="00E84C88">
        <w:rPr>
          <w:rFonts w:ascii="GHEA Grapalat" w:eastAsia="Times New Roman" w:hAnsi="GHEA Grapalat" w:cs="Times New Roman"/>
          <w:b/>
          <w:sz w:val="24"/>
          <w:lang w:val="af-ZA"/>
        </w:rPr>
        <w:t xml:space="preserve">I </w:t>
      </w:r>
      <w:proofErr w:type="gramStart"/>
      <w:r w:rsidRPr="00E84C88">
        <w:rPr>
          <w:rFonts w:ascii="GHEA Grapalat" w:eastAsia="Times New Roman" w:hAnsi="GHEA Grapalat" w:cs="Times New Roman"/>
          <w:b/>
          <w:sz w:val="24"/>
          <w:lang w:val="af-ZA"/>
        </w:rPr>
        <w:t>I :</w:t>
      </w:r>
      <w:proofErr w:type="gramEnd"/>
    </w:p>
    <w:p w14:paraId="2974A45B" w14:textId="77777777" w:rsidR="00532D6C" w:rsidRPr="00E84C88" w:rsidRDefault="00532D6C" w:rsidP="00532D6C">
      <w:pPr>
        <w:spacing w:after="120" w:line="240" w:lineRule="auto"/>
        <w:ind w:right="-7"/>
        <w:jc w:val="center"/>
        <w:rPr>
          <w:rFonts w:ascii="GHEA Grapalat" w:eastAsia="Times New Roman" w:hAnsi="GHEA Grapalat" w:cs="Times New Roman"/>
          <w:b/>
          <w:sz w:val="24"/>
          <w:lang w:val="af-ZA"/>
        </w:rPr>
      </w:pPr>
      <w:r w:rsidRPr="00E84C88">
        <w:rPr>
          <w:rFonts w:ascii="Arial" w:eastAsia="Times New Roman" w:hAnsi="Arial" w:cs="Arial"/>
          <w:b/>
          <w:sz w:val="24"/>
          <w:lang w:val="es-ES"/>
        </w:rPr>
        <w:t>Q:</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R:</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Q:</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N:</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C:</w:t>
      </w:r>
    </w:p>
    <w:p w14:paraId="7AD1F519" w14:textId="77777777" w:rsidR="00532D6C" w:rsidRPr="00E84C88" w:rsidRDefault="00532D6C" w:rsidP="00532D6C">
      <w:pPr>
        <w:spacing w:after="120" w:line="240" w:lineRule="auto"/>
        <w:ind w:right="-7"/>
        <w:jc w:val="center"/>
        <w:rPr>
          <w:rFonts w:ascii="GHEA Grapalat" w:eastAsia="Times New Roman" w:hAnsi="GHEA Grapalat" w:cs="Times New Roman"/>
          <w:b/>
          <w:sz w:val="24"/>
          <w:lang w:val="af-ZA"/>
        </w:rPr>
      </w:pPr>
      <w:r w:rsidRPr="00E84C88">
        <w:rPr>
          <w:rFonts w:ascii="Arial" w:eastAsia="Times New Roman" w:hAnsi="Arial" w:cs="Arial"/>
          <w:b/>
          <w:sz w:val="24"/>
          <w:lang w:val="es-ES"/>
        </w:rPr>
        <w:t>C:</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N:</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a</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N:</w:t>
      </w:r>
      <w:r w:rsidRPr="00E84C88">
        <w:rPr>
          <w:rFonts w:ascii="GHEA Grapalat" w:eastAsia="Times New Roman" w:hAnsi="GHEA Grapalat" w:cs="Sylfaen"/>
          <w:b/>
          <w:sz w:val="24"/>
          <w:lang w:val="es-ES"/>
        </w:rPr>
        <w:t xml:space="preserve"> </w:t>
      </w:r>
      <w:proofErr w:type="spellStart"/>
      <w:r w:rsidRPr="00E84C88">
        <w:rPr>
          <w:rFonts w:ascii="Arial" w:eastAsia="Times New Roman" w:hAnsi="Arial" w:cs="Arial"/>
          <w:b/>
          <w:sz w:val="24"/>
          <w:lang w:val="es-ES"/>
        </w:rPr>
        <w:t>Sh</w:t>
      </w:r>
      <w:proofErr w:type="spellEnd"/>
      <w:r w:rsidRPr="00E84C88">
        <w:rPr>
          <w:rFonts w:ascii="Arial" w:eastAsia="Times New Roman" w:hAnsi="Arial" w:cs="Arial"/>
          <w:b/>
          <w:sz w:val="24"/>
          <w:lang w:val="es-ES"/>
        </w:rPr>
        <w:t>:</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M:</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a</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N:</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Q:</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a</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R:</w:t>
      </w:r>
      <w:r w:rsidRPr="00E84C88">
        <w:rPr>
          <w:rFonts w:ascii="GHEA Grapalat" w:eastAsia="Times New Roman" w:hAnsi="GHEA Grapalat" w:cs="Sylfaen"/>
          <w:b/>
          <w:sz w:val="24"/>
          <w:lang w:val="es-ES"/>
        </w:rPr>
        <w:t xml:space="preserve"> </w:t>
      </w:r>
      <w:proofErr w:type="spellStart"/>
      <w:r w:rsidRPr="00E84C88">
        <w:rPr>
          <w:rFonts w:ascii="Arial" w:eastAsia="Times New Roman" w:hAnsi="Arial" w:cs="Arial"/>
          <w:b/>
          <w:sz w:val="24"/>
          <w:lang w:val="es-ES"/>
        </w:rPr>
        <w:t>Ts</w:t>
      </w:r>
      <w:proofErr w:type="spellEnd"/>
      <w:r w:rsidRPr="00E84C88">
        <w:rPr>
          <w:rFonts w:ascii="Arial" w:eastAsia="Times New Roman" w:hAnsi="Arial" w:cs="Arial"/>
          <w:b/>
          <w:sz w:val="24"/>
          <w:lang w:val="es-ES"/>
        </w:rPr>
        <w:t>:</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M:</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a</w:t>
      </w:r>
      <w:r w:rsidRPr="00E84C88">
        <w:rPr>
          <w:rFonts w:ascii="GHEA Grapalat" w:eastAsia="Times New Roman" w:hAnsi="GHEA Grapalat" w:cs="Sylfaen"/>
          <w:b/>
          <w:sz w:val="24"/>
          <w:lang w:val="es-ES"/>
        </w:rPr>
        <w:t xml:space="preserve"> </w:t>
      </w:r>
      <w:r w:rsidRPr="00E84C88">
        <w:rPr>
          <w:rFonts w:ascii="Arial" w:eastAsia="Times New Roman" w:hAnsi="Arial" w:cs="Arial"/>
          <w:b/>
          <w:sz w:val="24"/>
          <w:lang w:val="es-ES"/>
        </w:rPr>
        <w:t>N:</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Q:</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Y:</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T:</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P:</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T:</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R:</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S:</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T:</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E:</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L:</w:t>
      </w:r>
      <w:r w:rsidRPr="00E84C88">
        <w:rPr>
          <w:rFonts w:ascii="GHEA Grapalat" w:eastAsia="Times New Roman" w:hAnsi="GHEA Grapalat" w:cs="Times New Roman"/>
          <w:b/>
          <w:sz w:val="24"/>
          <w:lang w:val="af-ZA"/>
        </w:rPr>
        <w:t xml:space="preserve"> </w:t>
      </w:r>
      <w:r w:rsidRPr="00E84C88">
        <w:rPr>
          <w:rFonts w:ascii="Arial" w:eastAsia="Times New Roman" w:hAnsi="Arial" w:cs="Arial"/>
          <w:b/>
          <w:sz w:val="24"/>
          <w:lang w:val="es-ES"/>
        </w:rPr>
        <w:t>AND</w:t>
      </w:r>
    </w:p>
    <w:p w14:paraId="63B4A934" w14:textId="77777777" w:rsidR="00532D6C" w:rsidRPr="00E84C88" w:rsidRDefault="00532D6C" w:rsidP="00532D6C">
      <w:pPr>
        <w:spacing w:after="0" w:line="240" w:lineRule="auto"/>
        <w:ind w:firstLine="567"/>
        <w:jc w:val="center"/>
        <w:rPr>
          <w:rFonts w:ascii="GHEA Grapalat" w:eastAsia="Times New Roman" w:hAnsi="GHEA Grapalat" w:cs="Times New Roman"/>
          <w:sz w:val="24"/>
          <w:lang w:val="af-ZA"/>
        </w:rPr>
      </w:pPr>
    </w:p>
    <w:p w14:paraId="24CC2A1A"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r w:rsidRPr="00E84C88">
        <w:rPr>
          <w:rFonts w:ascii="GHEA Grapalat" w:eastAsia="Times New Roman" w:hAnsi="GHEA Grapalat" w:cs="Times New Roman"/>
          <w:b/>
          <w:sz w:val="20"/>
          <w:szCs w:val="24"/>
          <w:lang w:val="af-ZA"/>
        </w:rPr>
        <w:t xml:space="preserve">1. </w:t>
      </w:r>
      <w:r w:rsidRPr="00E84C88">
        <w:rPr>
          <w:rFonts w:ascii="Arial" w:eastAsia="Times New Roman" w:hAnsi="Arial" w:cs="Arial"/>
          <w:b/>
          <w:sz w:val="20"/>
          <w:szCs w:val="24"/>
          <w:lang w:val="es-ES"/>
        </w:rPr>
        <w:t>GENERAL</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es-ES"/>
        </w:rPr>
        <w:t>PROVISIONS:</w:t>
      </w:r>
    </w:p>
    <w:p w14:paraId="4777E4BD" w14:textId="77777777" w:rsidR="00532D6C" w:rsidRPr="00E84C88" w:rsidRDefault="00532D6C" w:rsidP="00532D6C">
      <w:pPr>
        <w:spacing w:after="0" w:line="240" w:lineRule="auto"/>
        <w:ind w:firstLine="567"/>
        <w:jc w:val="both"/>
        <w:rPr>
          <w:rFonts w:ascii="GHEA Grapalat" w:eastAsia="Times New Roman" w:hAnsi="GHEA Grapalat" w:cs="Times New Roman"/>
          <w:sz w:val="24"/>
          <w:lang w:val="af-ZA"/>
        </w:rPr>
      </w:pPr>
      <w:r w:rsidRPr="00E84C88">
        <w:rPr>
          <w:rFonts w:ascii="GHEA Grapalat" w:eastAsia="Times New Roman" w:hAnsi="GHEA Grapalat" w:cs="Times New Roman"/>
          <w:sz w:val="24"/>
          <w:lang w:val="af-ZA"/>
        </w:rPr>
        <w:t xml:space="preserve"> </w:t>
      </w:r>
    </w:p>
    <w:p w14:paraId="5D8EF077"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1.1 </w:t>
      </w:r>
      <w:r w:rsidRPr="00E84C88">
        <w:rPr>
          <w:rFonts w:ascii="Arial" w:eastAsia="Times New Roman" w:hAnsi="Arial" w:cs="Arial"/>
          <w:sz w:val="20"/>
          <w:szCs w:val="24"/>
        </w:rPr>
        <w:t>Herein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instruction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purpose: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has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to assist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colleagues </w:t>
      </w:r>
      <w:r w:rsidRPr="00E84C88">
        <w:rPr>
          <w:rFonts w:ascii="Arial" w:eastAsia="Times New Roman" w:hAnsi="Arial" w:cs="Arial"/>
          <w:sz w:val="20"/>
          <w:szCs w:val="24"/>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 application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while preparing.</w:t>
      </w:r>
    </w:p>
    <w:p w14:paraId="4FABDBD9"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1.2 </w:t>
      </w:r>
      <w:r w:rsidRPr="00E84C88">
        <w:rPr>
          <w:rFonts w:ascii="Arial" w:eastAsia="Times New Roman" w:hAnsi="Arial" w:cs="Arial"/>
          <w:sz w:val="20"/>
          <w:szCs w:val="24"/>
        </w:rPr>
        <w:t>Expediency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m </w:t>
      </w:r>
      <w:r w:rsidRPr="00E84C88">
        <w:rPr>
          <w:rFonts w:ascii="Arial" w:eastAsia="Times New Roman" w:hAnsi="Arial" w:cs="Arial"/>
          <w:sz w:val="20"/>
          <w:szCs w:val="24"/>
        </w:rPr>
        <w:t>partner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information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hereby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by instruction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offered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of forms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different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different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in ways </w:t>
      </w:r>
      <w:r w:rsidRPr="00E84C88">
        <w:rPr>
          <w:rFonts w:ascii="GHEA Grapalat" w:eastAsia="Times New Roman" w:hAnsi="GHEA Grapalat" w:cs="Sylfaen"/>
          <w:sz w:val="20"/>
          <w:szCs w:val="24"/>
          <w:lang w:val="af-ZA"/>
        </w:rPr>
        <w:t xml:space="preserve">by </w:t>
      </w:r>
      <w:r w:rsidRPr="00E84C88">
        <w:rPr>
          <w:rFonts w:ascii="Arial" w:eastAsia="Times New Roman" w:hAnsi="Arial" w:cs="Arial"/>
          <w:sz w:val="20"/>
          <w:szCs w:val="24"/>
        </w:rPr>
        <w:t>keeping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valid conditions.</w:t>
      </w:r>
    </w:p>
    <w:p w14:paraId="0F1DECC6"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4"/>
          <w:lang w:val="af-ZA"/>
        </w:rPr>
        <w:t xml:space="preserve">1.3 </w:t>
      </w:r>
      <w:r w:rsidRPr="00E84C88">
        <w:rPr>
          <w:rFonts w:ascii="Arial" w:eastAsia="Times New Roman" w:hAnsi="Arial" w:cs="Arial"/>
          <w:sz w:val="20"/>
          <w:szCs w:val="24"/>
        </w:rPr>
        <w:t xml:space="preserve">Applications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from Armenian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besides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you can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presented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also</w:t>
      </w:r>
      <w:r w:rsidRPr="00E84C88">
        <w:rPr>
          <w:rFonts w:ascii="GHEA Grapalat" w:eastAsia="Times New Roman" w:hAnsi="GHEA Grapalat" w:cs="Sylfaen"/>
          <w:sz w:val="20"/>
          <w:szCs w:val="24"/>
          <w:lang w:val="af-ZA"/>
        </w:rPr>
        <w:t xml:space="preserve"> </w:t>
      </w:r>
      <w:proofErr w:type="spellStart"/>
      <w:r w:rsidRPr="00E84C88">
        <w:rPr>
          <w:rFonts w:ascii="Arial" w:eastAsia="Times New Roman" w:hAnsi="Arial" w:cs="Arial"/>
          <w:sz w:val="20"/>
          <w:szCs w:val="24"/>
        </w:rPr>
        <w:t>english</w:t>
      </w:r>
      <w:proofErr w:type="spellEnd"/>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in Russian.</w:t>
      </w:r>
      <w:r w:rsidRPr="00E84C88">
        <w:rPr>
          <w:rFonts w:ascii="GHEA Grapalat" w:eastAsia="Times New Roman" w:hAnsi="GHEA Grapalat" w:cs="Sylfaen"/>
          <w:sz w:val="20"/>
          <w:szCs w:val="24"/>
          <w:lang w:val="af-ZA"/>
        </w:rPr>
        <w:t xml:space="preserve"> </w:t>
      </w:r>
    </w:p>
    <w:p w14:paraId="0A1132B6" w14:textId="77777777" w:rsidR="00532D6C" w:rsidRPr="00E84C88" w:rsidRDefault="00532D6C" w:rsidP="00532D6C">
      <w:pPr>
        <w:spacing w:after="0" w:line="240" w:lineRule="auto"/>
        <w:jc w:val="center"/>
        <w:rPr>
          <w:rFonts w:ascii="GHEA Grapalat" w:eastAsia="Times New Roman" w:hAnsi="GHEA Grapalat" w:cs="Times New Roman"/>
          <w:b/>
          <w:sz w:val="24"/>
          <w:lang w:val="af-ZA"/>
        </w:rPr>
      </w:pPr>
    </w:p>
    <w:p w14:paraId="50D32E3B"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r w:rsidRPr="00E84C88">
        <w:rPr>
          <w:rFonts w:ascii="GHEA Grapalat" w:eastAsia="Times New Roman" w:hAnsi="GHEA Grapalat" w:cs="Times New Roman"/>
          <w:b/>
          <w:sz w:val="20"/>
          <w:szCs w:val="24"/>
          <w:lang w:val="af-ZA"/>
        </w:rPr>
        <w:t xml:space="preserve">2. </w:t>
      </w:r>
      <w:r w:rsidRPr="00E84C88">
        <w:rPr>
          <w:rFonts w:ascii="Arial" w:eastAsia="Times New Roman" w:hAnsi="Arial" w:cs="Arial"/>
          <w:b/>
          <w:sz w:val="20"/>
          <w:szCs w:val="24"/>
          <w:lang w:val="es-ES"/>
        </w:rPr>
        <w:t>CURRENT</w:t>
      </w:r>
      <w:r w:rsidRPr="00E84C88">
        <w:rPr>
          <w:rFonts w:ascii="GHEA Grapalat" w:eastAsia="Times New Roman" w:hAnsi="GHEA Grapalat" w:cs="Times New Roman"/>
          <w:b/>
          <w:sz w:val="20"/>
          <w:szCs w:val="24"/>
          <w:lang w:val="af-ZA"/>
        </w:rPr>
        <w:t xml:space="preserve"> </w:t>
      </w:r>
      <w:r w:rsidRPr="00E84C88">
        <w:rPr>
          <w:rFonts w:ascii="Arial" w:eastAsia="Times New Roman" w:hAnsi="Arial" w:cs="Arial"/>
          <w:b/>
          <w:sz w:val="20"/>
          <w:szCs w:val="24"/>
          <w:lang w:val="es-ES"/>
        </w:rPr>
        <w:t>THE APPLICATION</w:t>
      </w:r>
    </w:p>
    <w:p w14:paraId="50A17D87" w14:textId="77777777" w:rsidR="00532D6C" w:rsidRPr="00E84C88" w:rsidRDefault="00532D6C" w:rsidP="00532D6C">
      <w:pPr>
        <w:spacing w:after="0" w:line="240" w:lineRule="auto"/>
        <w:ind w:firstLine="720"/>
        <w:jc w:val="center"/>
        <w:rPr>
          <w:rFonts w:ascii="GHEA Grapalat" w:eastAsia="Times New Roman" w:hAnsi="GHEA Grapalat" w:cs="Times New Roman"/>
          <w:sz w:val="24"/>
          <w:lang w:val="af-ZA"/>
        </w:rPr>
      </w:pPr>
    </w:p>
    <w:p w14:paraId="5E5973B1"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rPr>
      </w:pPr>
      <w:r w:rsidRPr="00E84C88">
        <w:rPr>
          <w:rFonts w:ascii="Arial" w:eastAsia="Times New Roman" w:hAnsi="Arial" w:cs="Arial"/>
          <w:sz w:val="20"/>
          <w:szCs w:val="20"/>
          <w:lang w:val="hy-AM"/>
        </w:rPr>
        <w:t>To the procedure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participate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 xml:space="preserve">m </w:t>
      </w:r>
      <w:r w:rsidRPr="00E84C88">
        <w:rPr>
          <w:rFonts w:ascii="Arial" w:eastAsia="Times New Roman" w:hAnsi="Arial" w:cs="Arial"/>
          <w:sz w:val="20"/>
          <w:szCs w:val="20"/>
          <w:lang w:val="hy-AM"/>
        </w:rPr>
        <w:t>partner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af-ZA"/>
        </w:rPr>
        <w:t xml:space="preserve"> 2nd </w:t>
      </w:r>
      <w:r w:rsidRPr="00E84C88">
        <w:rPr>
          <w:rFonts w:ascii="Arial" w:eastAsia="Times New Roman" w:hAnsi="Arial" w:cs="Arial"/>
          <w:sz w:val="20"/>
          <w:szCs w:val="20"/>
          <w:lang w:val="en-US"/>
        </w:rPr>
        <w:t>of the 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part </w:t>
      </w:r>
      <w:r w:rsidRPr="00E84C88">
        <w:rPr>
          <w:rFonts w:ascii="GHEA Grapalat" w:eastAsia="Times New Roman" w:hAnsi="GHEA Grapalat" w:cs="Times New Roman"/>
          <w:sz w:val="20"/>
          <w:szCs w:val="20"/>
          <w:lang w:val="af-ZA"/>
        </w:rPr>
        <w:t xml:space="preserve">3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by section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in order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application </w:t>
      </w:r>
      <w:r w:rsidRPr="00E84C88">
        <w:rPr>
          <w:rFonts w:ascii="GHEA Grapalat" w:eastAsia="Times New Roman" w:hAnsi="GHEA Grapalat" w:cs="Times New Roman"/>
          <w:sz w:val="20"/>
          <w:szCs w:val="20"/>
          <w:lang w:val="hy-AM"/>
        </w:rPr>
        <w:t xml:space="preserve">_ </w:t>
      </w:r>
      <w:r w:rsidRPr="00E84C88">
        <w:rPr>
          <w:rFonts w:ascii="Arial" w:eastAsia="Times New Roman" w:hAnsi="Arial" w:cs="Arial"/>
          <w:sz w:val="20"/>
          <w:szCs w:val="20"/>
          <w:lang w:val="hy-AM"/>
        </w:rPr>
        <w:t>At the request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attached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invitation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planned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appropriate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documents </w:t>
      </w:r>
      <w:r w:rsidRPr="00E84C88">
        <w:rPr>
          <w:rFonts w:ascii="Arial" w:eastAsia="Times New Roman" w:hAnsi="Arial" w:cs="Arial"/>
          <w:sz w:val="20"/>
          <w:szCs w:val="20"/>
          <w:lang w:val="es-ES"/>
        </w:rPr>
        <w:t xml:space="preserve">_ </w:t>
      </w:r>
      <w:r w:rsidRPr="00E84C88">
        <w:rPr>
          <w:rFonts w:ascii="GHEA Grapalat" w:eastAsia="Times New Roman" w:hAnsi="GHEA Grapalat" w:cs="Times New Roman"/>
          <w:sz w:val="20"/>
          <w:szCs w:val="20"/>
          <w:lang w:val="es-ES"/>
        </w:rPr>
        <w:t>_</w:t>
      </w:r>
    </w:p>
    <w:p w14:paraId="28B82A5D"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es-ES"/>
        </w:rPr>
      </w:pPr>
      <w:r w:rsidRPr="00E84C88">
        <w:rPr>
          <w:rFonts w:ascii="Arial" w:eastAsia="Times New Roman" w:hAnsi="Arial" w:cs="Arial"/>
          <w:sz w:val="20"/>
          <w:szCs w:val="24"/>
          <w:lang w:val="en-US"/>
        </w:rPr>
        <w:t>Participant</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n-US"/>
        </w:rPr>
        <w:t>by application</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n-US"/>
        </w:rPr>
        <w:t>presents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n-US"/>
        </w:rPr>
        <w:t>her</w:t>
      </w:r>
      <w:r w:rsidRPr="00E84C88">
        <w:rPr>
          <w:rFonts w:ascii="GHEA Grapalat" w:eastAsia="Times New Roman" w:hAnsi="GHEA Grapalat" w:cs="Sylfaen"/>
          <w:sz w:val="20"/>
          <w:szCs w:val="24"/>
          <w:lang w:val="es-ES"/>
        </w:rPr>
        <w:t xml:space="preserve"> </w:t>
      </w:r>
      <w:r w:rsidRPr="00E84C88">
        <w:rPr>
          <w:rFonts w:ascii="Arial" w:eastAsia="Times New Roman" w:hAnsi="Arial" w:cs="Arial"/>
          <w:sz w:val="20"/>
          <w:szCs w:val="24"/>
          <w:lang w:val="en-US"/>
        </w:rPr>
        <w:t>from</w:t>
      </w:r>
      <w:r w:rsidRPr="00E84C88">
        <w:rPr>
          <w:rFonts w:ascii="GHEA Grapalat" w:eastAsia="Times New Roman" w:hAnsi="GHEA Grapalat" w:cs="Sylfaen"/>
          <w:sz w:val="20"/>
          <w:szCs w:val="24"/>
          <w:lang w:val="es-ES"/>
        </w:rPr>
        <w:t xml:space="preserve"> </w:t>
      </w:r>
      <w:proofErr w:type="gramStart"/>
      <w:r w:rsidRPr="00E84C88">
        <w:rPr>
          <w:rFonts w:ascii="Arial" w:eastAsia="Times New Roman" w:hAnsi="Arial" w:cs="Arial"/>
          <w:sz w:val="20"/>
          <w:szCs w:val="24"/>
          <w:lang w:val="en-US"/>
        </w:rPr>
        <w:t xml:space="preserve">confirmed </w:t>
      </w:r>
      <w:r w:rsidRPr="00E84C88">
        <w:rPr>
          <w:rFonts w:ascii="GHEA Grapalat" w:eastAsia="Times New Roman" w:hAnsi="GHEA Grapalat" w:cs="Sylfaen"/>
          <w:sz w:val="20"/>
          <w:szCs w:val="24"/>
          <w:lang w:val="es-ES"/>
        </w:rPr>
        <w:t>:</w:t>
      </w:r>
      <w:proofErr w:type="gramEnd"/>
    </w:p>
    <w:p w14:paraId="3C3DFC31" w14:textId="77777777" w:rsidR="00532D6C" w:rsidRPr="00E84C88" w:rsidRDefault="00532D6C" w:rsidP="00532D6C">
      <w:pPr>
        <w:spacing w:after="0" w:line="240" w:lineRule="auto"/>
        <w:ind w:firstLine="567"/>
        <w:jc w:val="both"/>
        <w:rPr>
          <w:rFonts w:ascii="GHEA Grapalat" w:eastAsia="Times New Roman" w:hAnsi="GHEA Grapalat" w:cs="Sylfaen"/>
          <w:b/>
          <w:sz w:val="20"/>
          <w:szCs w:val="24"/>
          <w:lang w:val="es-ES"/>
        </w:rPr>
      </w:pPr>
      <w:r w:rsidRPr="00E84C88">
        <w:rPr>
          <w:rFonts w:ascii="GHEA Grapalat" w:eastAsia="Times New Roman" w:hAnsi="GHEA Grapalat" w:cs="Sylfaen"/>
          <w:b/>
          <w:sz w:val="20"/>
          <w:szCs w:val="24"/>
          <w:lang w:val="es-ES"/>
        </w:rPr>
        <w:t xml:space="preserve">2.1 </w:t>
      </w:r>
      <w:r w:rsidRPr="00E84C88">
        <w:rPr>
          <w:rFonts w:ascii="Arial" w:eastAsia="Times New Roman" w:hAnsi="Arial" w:cs="Arial"/>
          <w:b/>
          <w:sz w:val="20"/>
          <w:szCs w:val="24"/>
        </w:rPr>
        <w:t>to the procedure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to participate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 xml:space="preserve">application </w:t>
      </w:r>
      <w:r w:rsidRPr="00E84C88">
        <w:rPr>
          <w:rFonts w:ascii="GHEA Grapalat" w:eastAsia="Times New Roman" w:hAnsi="GHEA Grapalat" w:cs="Sylfaen"/>
          <w:b/>
          <w:sz w:val="20"/>
          <w:szCs w:val="24"/>
          <w:lang w:val="es-ES"/>
        </w:rPr>
        <w:t xml:space="preserve">- </w:t>
      </w:r>
      <w:r w:rsidRPr="00E84C88">
        <w:rPr>
          <w:rFonts w:ascii="Arial" w:eastAsia="Times New Roman" w:hAnsi="Arial" w:cs="Arial"/>
          <w:b/>
          <w:sz w:val="20"/>
          <w:szCs w:val="24"/>
          <w:lang w:val="en-US"/>
        </w:rPr>
        <w:t xml:space="preserve">statement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according to</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af-ZA"/>
        </w:rPr>
        <w:t xml:space="preserve">h </w:t>
      </w:r>
      <w:r w:rsidRPr="00E84C88">
        <w:rPr>
          <w:rFonts w:ascii="Arial" w:eastAsia="Times New Roman" w:hAnsi="Arial" w:cs="Arial"/>
          <w:b/>
          <w:sz w:val="20"/>
          <w:szCs w:val="24"/>
        </w:rPr>
        <w:t xml:space="preserve">added </w:t>
      </w:r>
      <w:r w:rsidRPr="00E84C88">
        <w:rPr>
          <w:rFonts w:ascii="Arial" w:eastAsia="Times New Roman" w:hAnsi="Arial" w:cs="Arial"/>
          <w:b/>
          <w:sz w:val="20"/>
          <w:szCs w:val="24"/>
          <w:lang w:val="af-ZA"/>
        </w:rPr>
        <w:t xml:space="preserve">to </w:t>
      </w:r>
      <w:r w:rsidRPr="00E84C88">
        <w:rPr>
          <w:rFonts w:ascii="GHEA Grapalat" w:eastAsia="Times New Roman" w:hAnsi="GHEA Grapalat" w:cs="Sylfaen"/>
          <w:b/>
          <w:sz w:val="20"/>
          <w:szCs w:val="24"/>
          <w:lang w:val="af-ZA"/>
        </w:rPr>
        <w:t xml:space="preserve">N </w:t>
      </w:r>
      <w:proofErr w:type="gramStart"/>
      <w:r w:rsidRPr="00E84C88">
        <w:rPr>
          <w:rFonts w:ascii="GHEA Grapalat" w:eastAsia="Times New Roman" w:hAnsi="GHEA Grapalat" w:cs="Sylfaen"/>
          <w:b/>
          <w:sz w:val="20"/>
          <w:szCs w:val="24"/>
          <w:lang w:val="af-ZA"/>
        </w:rPr>
        <w:t xml:space="preserve">1 </w:t>
      </w:r>
      <w:r w:rsidRPr="00E84C88">
        <w:rPr>
          <w:rFonts w:ascii="GHEA Grapalat" w:eastAsia="Times New Roman" w:hAnsi="GHEA Grapalat" w:cs="Sylfaen"/>
          <w:b/>
          <w:sz w:val="20"/>
          <w:szCs w:val="24"/>
          <w:lang w:val="es-ES"/>
        </w:rPr>
        <w:t>.</w:t>
      </w:r>
      <w:proofErr w:type="gramEnd"/>
    </w:p>
    <w:p w14:paraId="3100A570" w14:textId="77777777" w:rsidR="00532D6C" w:rsidRPr="00E84C88" w:rsidRDefault="00532D6C" w:rsidP="00532D6C">
      <w:pPr>
        <w:spacing w:after="0" w:line="240" w:lineRule="auto"/>
        <w:ind w:firstLine="567"/>
        <w:jc w:val="both"/>
        <w:rPr>
          <w:rFonts w:ascii="GHEA Grapalat" w:eastAsia="Times New Roman" w:hAnsi="GHEA Grapalat" w:cs="Sylfaen"/>
          <w:b/>
          <w:sz w:val="20"/>
          <w:szCs w:val="24"/>
          <w:lang w:val="es-ES"/>
        </w:rPr>
      </w:pPr>
      <w:r w:rsidRPr="00E84C88">
        <w:rPr>
          <w:rFonts w:ascii="GHEA Grapalat" w:eastAsia="Times New Roman" w:hAnsi="GHEA Grapalat" w:cs="Times New Roman"/>
          <w:b/>
          <w:sz w:val="20"/>
          <w:szCs w:val="24"/>
          <w:lang w:val="es-ES"/>
        </w:rPr>
        <w:t xml:space="preserve">2.2 </w:t>
      </w:r>
      <w:proofErr w:type="spellStart"/>
      <w:r w:rsidRPr="00E84C88">
        <w:rPr>
          <w:rFonts w:ascii="Arial" w:eastAsia="Times New Roman" w:hAnsi="Arial" w:cs="Arial"/>
          <w:b/>
          <w:sz w:val="20"/>
          <w:szCs w:val="24"/>
          <w:lang w:val="es-ES"/>
        </w:rPr>
        <w:t>items</w:t>
      </w:r>
      <w:proofErr w:type="spellEnd"/>
      <w:r w:rsidRPr="00E84C88">
        <w:rPr>
          <w:rFonts w:ascii="GHEA Grapalat" w:eastAsia="Times New Roman" w:hAnsi="GHEA Grapalat" w:cs="Sylfaen"/>
          <w:b/>
          <w:sz w:val="20"/>
          <w:szCs w:val="24"/>
          <w:lang w:val="es-ES"/>
        </w:rPr>
        <w:t xml:space="preserve"> </w:t>
      </w:r>
      <w:proofErr w:type="spellStart"/>
      <w:r w:rsidRPr="00E84C88">
        <w:rPr>
          <w:rFonts w:ascii="Arial" w:eastAsia="Times New Roman" w:hAnsi="Arial" w:cs="Arial"/>
          <w:b/>
          <w:sz w:val="20"/>
          <w:szCs w:val="24"/>
          <w:lang w:val="es-ES"/>
        </w:rPr>
        <w:t>from</w:t>
      </w:r>
      <w:proofErr w:type="spellEnd"/>
      <w:r w:rsidRPr="00E84C88">
        <w:rPr>
          <w:rFonts w:ascii="GHEA Grapalat" w:eastAsia="Times New Roman" w:hAnsi="GHEA Grapalat" w:cs="Sylfaen"/>
          <w:b/>
          <w:sz w:val="20"/>
          <w:szCs w:val="24"/>
          <w:lang w:val="es-ES"/>
        </w:rPr>
        <w:t xml:space="preserve"> </w:t>
      </w:r>
      <w:proofErr w:type="spellStart"/>
      <w:r w:rsidRPr="00E84C88">
        <w:rPr>
          <w:rFonts w:ascii="Arial" w:eastAsia="Times New Roman" w:hAnsi="Arial" w:cs="Arial"/>
          <w:b/>
          <w:sz w:val="20"/>
          <w:szCs w:val="24"/>
          <w:lang w:val="es-ES"/>
        </w:rPr>
        <w:t>approved</w:t>
      </w:r>
      <w:proofErr w:type="spellEnd"/>
      <w:r w:rsidRPr="00E84C88">
        <w:rPr>
          <w:rFonts w:ascii="Arial" w:eastAsia="Times New Roman" w:hAnsi="Arial" w:cs="Arial"/>
          <w:b/>
          <w:sz w:val="20"/>
          <w:szCs w:val="24"/>
          <w:lang w:val="es-ES"/>
        </w:rPr>
        <w:t xml:space="preserve"> </w:t>
      </w:r>
      <w:r w:rsidRPr="00E84C88">
        <w:rPr>
          <w:rFonts w:ascii="GHEA Grapalat" w:eastAsia="Times New Roman" w:hAnsi="GHEA Grapalat" w:cs="Sylfaen"/>
          <w:b/>
          <w:sz w:val="20"/>
          <w:szCs w:val="24"/>
          <w:lang w:val="es-ES"/>
        </w:rPr>
        <w:t xml:space="preserve">- </w:t>
      </w:r>
      <w:r w:rsidRPr="00E84C88">
        <w:rPr>
          <w:rFonts w:ascii="Arial" w:eastAsia="Times New Roman" w:hAnsi="Arial" w:cs="Arial"/>
          <w:b/>
          <w:sz w:val="20"/>
          <w:szCs w:val="24"/>
          <w:lang w:val="en-US"/>
        </w:rPr>
        <w:t>recommended</w:t>
      </w:r>
      <w:r w:rsidRPr="00E84C88">
        <w:rPr>
          <w:rFonts w:ascii="GHEA Grapalat" w:eastAsia="Times New Roman" w:hAnsi="GHEA Grapalat" w:cs="Sylfaen"/>
          <w:b/>
          <w:sz w:val="20"/>
          <w:szCs w:val="24"/>
          <w:lang w:val="es-ES"/>
        </w:rPr>
        <w:t xml:space="preserve"> </w:t>
      </w:r>
      <w:r w:rsidRPr="00E84C88">
        <w:rPr>
          <w:rFonts w:ascii="Arial" w:eastAsia="Times New Roman" w:hAnsi="Arial" w:cs="Arial"/>
          <w:b/>
          <w:sz w:val="20"/>
          <w:szCs w:val="24"/>
          <w:lang w:val="en-US"/>
        </w:rPr>
        <w:t>of the product</w:t>
      </w:r>
      <w:r w:rsidRPr="00E84C88">
        <w:rPr>
          <w:rFonts w:ascii="GHEA Grapalat" w:eastAsia="Times New Roman" w:hAnsi="GHEA Grapalat" w:cs="Sylfaen"/>
          <w:b/>
          <w:sz w:val="20"/>
          <w:szCs w:val="24"/>
          <w:lang w:val="es-ES"/>
        </w:rPr>
        <w:t xml:space="preserve"> </w:t>
      </w:r>
      <w:r w:rsidRPr="00E84C88">
        <w:rPr>
          <w:rFonts w:ascii="Arial" w:eastAsia="Times New Roman" w:hAnsi="Arial" w:cs="Arial"/>
          <w:b/>
          <w:sz w:val="20"/>
          <w:szCs w:val="20"/>
          <w:lang w:val="hy-AM"/>
        </w:rPr>
        <w:t>complete</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 xml:space="preserve">description </w:t>
      </w:r>
      <w:r w:rsidRPr="00E84C88">
        <w:rPr>
          <w:rFonts w:ascii="Arial" w:eastAsia="Times New Roman" w:hAnsi="Arial" w:cs="Arial"/>
          <w:b/>
          <w:sz w:val="20"/>
          <w:szCs w:val="20"/>
          <w:lang w:val="en-US"/>
        </w:rPr>
        <w:t xml:space="preserve">according </w:t>
      </w:r>
      <w:proofErr w:type="spellStart"/>
      <w:r w:rsidRPr="00E84C88">
        <w:rPr>
          <w:rFonts w:ascii="GHEA Grapalat" w:eastAsia="Times New Roman" w:hAnsi="GHEA Grapalat" w:cs="Times New Roman"/>
          <w:b/>
          <w:sz w:val="20"/>
          <w:szCs w:val="20"/>
          <w:lang w:val="es-ES"/>
        </w:rPr>
        <w:t>to</w:t>
      </w:r>
      <w:proofErr w:type="spell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Annex </w:t>
      </w:r>
      <w:r w:rsidRPr="00E84C88">
        <w:rPr>
          <w:rFonts w:ascii="GHEA Grapalat" w:eastAsia="Times New Roman" w:hAnsi="GHEA Grapalat" w:cs="Times New Roman"/>
          <w:b/>
          <w:sz w:val="20"/>
          <w:szCs w:val="20"/>
          <w:lang w:val="es-ES"/>
        </w:rPr>
        <w:t xml:space="preserve">N </w:t>
      </w:r>
      <w:proofErr w:type="gramStart"/>
      <w:r w:rsidRPr="00E84C88">
        <w:rPr>
          <w:rFonts w:ascii="Arial" w:eastAsia="Times New Roman" w:hAnsi="Arial" w:cs="Arial"/>
          <w:b/>
          <w:sz w:val="20"/>
          <w:szCs w:val="20"/>
          <w:lang w:val="en-US"/>
        </w:rPr>
        <w:t xml:space="preserve">1.1 </w:t>
      </w:r>
      <w:r w:rsidRPr="00E84C88">
        <w:rPr>
          <w:rFonts w:ascii="GHEA Grapalat" w:eastAsia="Times New Roman" w:hAnsi="GHEA Grapalat" w:cs="Sylfaen"/>
          <w:b/>
          <w:sz w:val="20"/>
          <w:szCs w:val="24"/>
          <w:lang w:val="es-ES"/>
        </w:rPr>
        <w:t>.</w:t>
      </w:r>
      <w:proofErr w:type="gramEnd"/>
    </w:p>
    <w:p w14:paraId="00D79807" w14:textId="77777777" w:rsidR="00532D6C" w:rsidRPr="00E84C88" w:rsidRDefault="00532D6C" w:rsidP="00532D6C">
      <w:pPr>
        <w:spacing w:after="0" w:line="276"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sz w:val="20"/>
          <w:szCs w:val="20"/>
          <w:lang w:val="af-ZA" w:eastAsia="ru-RU"/>
        </w:rPr>
        <w:t xml:space="preserve">2.3 </w:t>
      </w:r>
      <w:r w:rsidRPr="00E84C88">
        <w:rPr>
          <w:rFonts w:ascii="Arial" w:eastAsia="Times New Roman" w:hAnsi="Arial" w:cs="Arial"/>
          <w:sz w:val="20"/>
          <w:szCs w:val="24"/>
          <w:lang w:val="en-US"/>
        </w:rPr>
        <w:t>agency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 copy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side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being</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person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data </w:t>
      </w:r>
      <w:r w:rsidRPr="00E84C88">
        <w:rPr>
          <w:rFonts w:ascii="GHEA Grapalat" w:eastAsia="Times New Roman" w:hAnsi="GHEA Grapalat" w:cs="Sylfaen"/>
          <w:sz w:val="20"/>
          <w:szCs w:val="24"/>
          <w:lang w:val="af-ZA"/>
        </w:rPr>
        <w:t xml:space="preserve">if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the contract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be carried out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agency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through </w:t>
      </w:r>
      <w:r w:rsidRPr="00E84C88">
        <w:rPr>
          <w:rFonts w:ascii="GHEA Grapalat" w:eastAsia="Times New Roman" w:hAnsi="GHEA Grapalat" w:cs="Sylfaen"/>
          <w:sz w:val="20"/>
          <w:szCs w:val="24"/>
          <w:lang w:val="af-ZA"/>
        </w:rPr>
        <w:t>_</w:t>
      </w:r>
    </w:p>
    <w:p w14:paraId="69EFEBF4" w14:textId="77777777" w:rsidR="00532D6C" w:rsidRPr="00E84C88" w:rsidRDefault="00532D6C" w:rsidP="00532D6C">
      <w:pPr>
        <w:spacing w:after="0" w:line="240" w:lineRule="auto"/>
        <w:ind w:firstLine="567"/>
        <w:jc w:val="both"/>
        <w:rPr>
          <w:rFonts w:ascii="GHEA Grapalat" w:eastAsia="Times New Roman" w:hAnsi="GHEA Grapalat" w:cs="Sylfaen"/>
          <w:color w:val="FFFFFF"/>
          <w:sz w:val="20"/>
          <w:szCs w:val="24"/>
          <w:lang w:val="af-ZA"/>
        </w:rPr>
      </w:pPr>
      <w:r w:rsidRPr="00E84C88">
        <w:rPr>
          <w:rFonts w:ascii="GHEA Grapalat" w:eastAsia="Times New Roman" w:hAnsi="GHEA Grapalat" w:cs="Sylfaen"/>
          <w:sz w:val="20"/>
          <w:szCs w:val="24"/>
          <w:lang w:val="af-ZA"/>
        </w:rPr>
        <w:t xml:space="preserve">2.4 </w:t>
      </w:r>
      <w:r w:rsidRPr="00E84C88">
        <w:rPr>
          <w:rFonts w:ascii="Arial" w:eastAsia="Times New Roman" w:hAnsi="Arial" w:cs="Arial"/>
          <w:sz w:val="20"/>
          <w:szCs w:val="24"/>
          <w:lang w:val="en-US"/>
        </w:rPr>
        <w:t>joint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activity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the contract </w:t>
      </w:r>
      <w:r w:rsidRPr="00E84C88">
        <w:rPr>
          <w:rFonts w:ascii="GHEA Grapalat" w:eastAsia="Times New Roman" w:hAnsi="GHEA Grapalat" w:cs="Sylfaen"/>
          <w:sz w:val="20"/>
          <w:szCs w:val="24"/>
          <w:lang w:val="af-ZA"/>
        </w:rPr>
        <w:t xml:space="preserve">if </w:t>
      </w:r>
      <w:r w:rsidRPr="00E84C88">
        <w:rPr>
          <w:rFonts w:ascii="Arial" w:eastAsia="Times New Roman" w:hAnsi="Arial" w:cs="Arial"/>
          <w:sz w:val="20"/>
          <w:szCs w:val="24"/>
          <w:lang w:val="en-US"/>
        </w:rPr>
        <w:t>participants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of purchase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 the procedure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participates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are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together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activity</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in order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en-US"/>
        </w:rPr>
        <w:t xml:space="preserve">consortium </w:t>
      </w:r>
      <w:r w:rsidRPr="00E84C88">
        <w:rPr>
          <w:rFonts w:ascii="GHEA Grapalat" w:eastAsia="Times New Roman" w:hAnsi="GHEA Grapalat" w:cs="Sylfaen"/>
          <w:sz w:val="20"/>
          <w:szCs w:val="24"/>
          <w:lang w:val="af-ZA"/>
        </w:rPr>
        <w:t xml:space="preserve">). </w:t>
      </w:r>
      <w:r w:rsidRPr="00E84C88">
        <w:rPr>
          <w:rFonts w:ascii="GHEA Grapalat" w:eastAsia="Times New Roman" w:hAnsi="GHEA Grapalat" w:cs="Sylfaen"/>
          <w:sz w:val="20"/>
          <w:szCs w:val="24"/>
          <w:vertAlign w:val="superscript"/>
          <w:lang w:val="af-ZA"/>
        </w:rPr>
        <w:t>15:00</w:t>
      </w:r>
      <w:r w:rsidRPr="00E84C88">
        <w:rPr>
          <w:rFonts w:ascii="GHEA Grapalat" w:eastAsia="Times New Roman" w:hAnsi="GHEA Grapalat" w:cs="Sylfaen"/>
          <w:color w:val="FFFFFF"/>
          <w:sz w:val="20"/>
          <w:szCs w:val="24"/>
          <w:vertAlign w:val="superscript"/>
          <w:lang w:val="af-ZA"/>
        </w:rPr>
        <w:footnoteReference w:id="6"/>
      </w:r>
    </w:p>
    <w:p w14:paraId="343BDE5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r w:rsidRPr="00E84C88">
        <w:rPr>
          <w:rFonts w:ascii="GHEA Grapalat" w:eastAsia="Times New Roman" w:hAnsi="GHEA Grapalat" w:cs="Sylfaen"/>
          <w:b/>
          <w:sz w:val="20"/>
          <w:szCs w:val="24"/>
          <w:lang w:val="af-ZA"/>
        </w:rPr>
        <w:t xml:space="preserve">2.6 </w:t>
      </w:r>
      <w:r w:rsidRPr="00E84C88">
        <w:rPr>
          <w:rFonts w:ascii="Arial" w:eastAsia="Times New Roman" w:hAnsi="Arial" w:cs="Arial"/>
          <w:b/>
          <w:sz w:val="20"/>
          <w:szCs w:val="24"/>
          <w:lang w:val="hy-AM"/>
        </w:rPr>
        <w:t>price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 xml:space="preserve">offer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agree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lang w:val="hy-AM"/>
        </w:rPr>
        <w:t xml:space="preserve">Appendix </w:t>
      </w:r>
      <w:r w:rsidRPr="00E84C88">
        <w:rPr>
          <w:rFonts w:ascii="GHEA Grapalat" w:eastAsia="Times New Roman" w:hAnsi="GHEA Grapalat" w:cs="Sylfaen"/>
          <w:b/>
          <w:sz w:val="20"/>
          <w:szCs w:val="24"/>
          <w:lang w:val="af-ZA"/>
        </w:rPr>
        <w:t xml:space="preserve">N </w:t>
      </w:r>
      <w:r w:rsidRPr="00E84C88">
        <w:rPr>
          <w:rFonts w:ascii="Arial" w:eastAsia="Times New Roman" w:hAnsi="Arial" w:cs="Arial"/>
          <w:b/>
          <w:sz w:val="20"/>
          <w:szCs w:val="24"/>
          <w:lang w:val="hy-AM"/>
        </w:rPr>
        <w:t xml:space="preserve">2 </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sz w:val="20"/>
          <w:szCs w:val="24"/>
          <w:lang w:val="af-ZA"/>
        </w:rPr>
        <w:t>Priced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the offer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 introduced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value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cost: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predictable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of profit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af-ZA"/>
        </w:rPr>
        <w:t xml:space="preserve">the total </w:t>
      </w:r>
      <w:r w:rsidRPr="00E84C88">
        <w:rPr>
          <w:rFonts w:ascii="GHEA Grapalat" w:eastAsia="Times New Roman" w:hAnsi="GHEA Grapalat" w:cs="Sylfaen"/>
          <w:sz w:val="20"/>
          <w:szCs w:val="24"/>
          <w:lang w:val="af-ZA"/>
        </w:rPr>
        <w:t>)</w:t>
      </w:r>
      <w:r w:rsidRPr="00E84C88">
        <w:rPr>
          <w:rFonts w:ascii="GHEA Grapalat" w:eastAsia="Times New Roman" w:hAnsi="GHEA Grapalat" w:cs="Sylfaen"/>
          <w:lang w:val="af-ZA"/>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added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value</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tax</w:t>
      </w:r>
      <w:r w:rsidRPr="00E84C88" w:rsidDel="001A1F55">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general</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the ingredients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consisting of</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of calculation</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form.</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lang w:val="hy-AM"/>
        </w:rPr>
        <w:t>Worth it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components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calculation </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gap</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other</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details</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they are not</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required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and:</w:t>
      </w:r>
      <w:r w:rsidRPr="00E84C88">
        <w:rPr>
          <w:rFonts w:ascii="GHEA Grapalat" w:eastAsia="Times New Roman" w:hAnsi="GHEA Grapalat" w:cs="Sylfaen"/>
          <w:sz w:val="20"/>
          <w:szCs w:val="24"/>
          <w:lang w:val="af-ZA"/>
        </w:rPr>
        <w:t xml:space="preserve"> </w:t>
      </w:r>
      <w:r w:rsidRPr="00E84C88">
        <w:rPr>
          <w:rFonts w:ascii="Arial" w:eastAsia="Times New Roman" w:hAnsi="Arial" w:cs="Arial"/>
          <w:sz w:val="20"/>
          <w:szCs w:val="24"/>
        </w:rPr>
        <w:t xml:space="preserve">is introduced </w:t>
      </w:r>
      <w:r w:rsidRPr="00E84C88">
        <w:rPr>
          <w:rFonts w:ascii="GHEA Grapalat" w:eastAsia="Times New Roman" w:hAnsi="GHEA Grapalat" w:cs="Sylfaen"/>
          <w:sz w:val="20"/>
          <w:szCs w:val="24"/>
          <w:lang w:val="af-ZA"/>
        </w:rPr>
        <w:t>.</w:t>
      </w:r>
    </w:p>
    <w:p w14:paraId="77CC6CDD" w14:textId="77777777" w:rsidR="00532D6C" w:rsidRPr="00E84C88" w:rsidRDefault="00532D6C" w:rsidP="00532D6C">
      <w:pPr>
        <w:spacing w:after="0" w:line="240" w:lineRule="auto"/>
        <w:jc w:val="center"/>
        <w:rPr>
          <w:rFonts w:ascii="GHEA Grapalat" w:eastAsia="Times New Roman" w:hAnsi="GHEA Grapalat" w:cs="Sylfaen"/>
          <w:b/>
          <w:sz w:val="20"/>
          <w:szCs w:val="24"/>
          <w:lang w:val="es-ES"/>
        </w:rPr>
      </w:pPr>
      <w:r w:rsidRPr="00E84C88">
        <w:rPr>
          <w:rFonts w:ascii="GHEA Grapalat" w:eastAsia="Times New Roman" w:hAnsi="GHEA Grapalat" w:cs="Times New Roman"/>
          <w:b/>
          <w:sz w:val="20"/>
          <w:szCs w:val="24"/>
          <w:lang w:val="es-ES"/>
        </w:rPr>
        <w:t xml:space="preserve">3. </w:t>
      </w:r>
      <w:r w:rsidRPr="00E84C88">
        <w:rPr>
          <w:rFonts w:ascii="Arial" w:eastAsia="Times New Roman" w:hAnsi="Arial" w:cs="Arial"/>
          <w:b/>
          <w:sz w:val="20"/>
          <w:szCs w:val="24"/>
          <w:lang w:val="es-ES"/>
        </w:rPr>
        <w:t xml:space="preserve">THE </w:t>
      </w:r>
      <w:proofErr w:type="gramStart"/>
      <w:r w:rsidRPr="00E84C88">
        <w:rPr>
          <w:rFonts w:ascii="Arial" w:eastAsia="Times New Roman" w:hAnsi="Arial" w:cs="Arial"/>
          <w:b/>
          <w:sz w:val="20"/>
          <w:szCs w:val="24"/>
          <w:lang w:val="es-ES"/>
        </w:rPr>
        <w:t>APPLICATION</w:t>
      </w:r>
      <w:r w:rsidRPr="00E84C88">
        <w:rPr>
          <w:rFonts w:ascii="GHEA Grapalat" w:eastAsia="Times New Roman" w:hAnsi="GHEA Grapalat" w:cs="Arial"/>
          <w:b/>
          <w:sz w:val="20"/>
          <w:szCs w:val="24"/>
          <w:lang w:val="es-ES"/>
        </w:rPr>
        <w:t xml:space="preserve">  </w:t>
      </w:r>
      <w:r w:rsidRPr="00E84C88">
        <w:rPr>
          <w:rFonts w:ascii="Arial" w:eastAsia="Times New Roman" w:hAnsi="Arial" w:cs="Arial"/>
          <w:b/>
          <w:sz w:val="20"/>
          <w:szCs w:val="24"/>
          <w:lang w:val="es-ES"/>
        </w:rPr>
        <w:t>TO</w:t>
      </w:r>
      <w:proofErr w:type="gramEnd"/>
      <w:r w:rsidRPr="00E84C88">
        <w:rPr>
          <w:rFonts w:ascii="Arial" w:eastAsia="Times New Roman" w:hAnsi="Arial" w:cs="Arial"/>
          <w:b/>
          <w:sz w:val="20"/>
          <w:szCs w:val="24"/>
          <w:lang w:val="es-ES"/>
        </w:rPr>
        <w:t xml:space="preserve"> PREPARE</w:t>
      </w:r>
      <w:r w:rsidRPr="00E84C88">
        <w:rPr>
          <w:rFonts w:ascii="GHEA Grapalat" w:eastAsia="Times New Roman" w:hAnsi="GHEA Grapalat" w:cs="Arial"/>
          <w:b/>
          <w:sz w:val="20"/>
          <w:szCs w:val="24"/>
          <w:lang w:val="es-ES"/>
        </w:rPr>
        <w:t xml:space="preserve">  </w:t>
      </w:r>
      <w:r w:rsidRPr="00E84C88">
        <w:rPr>
          <w:rFonts w:ascii="Arial" w:eastAsia="Times New Roman" w:hAnsi="Arial" w:cs="Arial"/>
          <w:b/>
          <w:sz w:val="20"/>
          <w:szCs w:val="24"/>
          <w:lang w:val="es-ES"/>
        </w:rPr>
        <w:t>THE PROCEDURE</w:t>
      </w:r>
    </w:p>
    <w:p w14:paraId="78795743"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es-ES"/>
        </w:rPr>
      </w:pPr>
      <w:r w:rsidRPr="00E84C88">
        <w:rPr>
          <w:rFonts w:ascii="GHEA Grapalat" w:eastAsia="Times New Roman" w:hAnsi="GHEA Grapalat" w:cs="Times New Roman"/>
          <w:sz w:val="20"/>
          <w:szCs w:val="20"/>
          <w:lang w:val="es-ES"/>
        </w:rPr>
        <w:t xml:space="preserve">3.1 </w:t>
      </w:r>
      <w:r w:rsidRPr="00E84C88">
        <w:rPr>
          <w:rFonts w:ascii="Arial" w:eastAsia="Times New Roman" w:hAnsi="Arial" w:cs="Arial"/>
          <w:sz w:val="20"/>
          <w:szCs w:val="20"/>
        </w:rPr>
        <w:t>Participant</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the application</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presents</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is</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hereby</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by invitation</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established</w:t>
      </w:r>
      <w:r w:rsidRPr="00E84C88">
        <w:rPr>
          <w:rFonts w:ascii="GHEA Grapalat" w:eastAsia="Times New Roman" w:hAnsi="GHEA Grapalat" w:cs="Sylfaen"/>
          <w:sz w:val="20"/>
          <w:szCs w:val="20"/>
          <w:lang w:val="es-ES"/>
        </w:rPr>
        <w:t xml:space="preserve"> </w:t>
      </w:r>
      <w:r w:rsidRPr="00E84C88">
        <w:rPr>
          <w:rFonts w:ascii="Arial" w:eastAsia="Times New Roman" w:hAnsi="Arial" w:cs="Arial"/>
          <w:sz w:val="20"/>
          <w:szCs w:val="20"/>
        </w:rPr>
        <w:t>in order.</w:t>
      </w:r>
      <w:r w:rsidRPr="00E84C88">
        <w:rPr>
          <w:rFonts w:ascii="GHEA Grapalat" w:eastAsia="Times New Roman" w:hAnsi="GHEA Grapalat" w:cs="Sylfaen"/>
          <w:sz w:val="20"/>
          <w:szCs w:val="20"/>
          <w:lang w:val="es-ES"/>
        </w:rPr>
        <w:t xml:space="preserve"> </w:t>
      </w:r>
    </w:p>
    <w:p w14:paraId="6215A4A4" w14:textId="77777777" w:rsidR="00532D6C" w:rsidRPr="00E84C88" w:rsidRDefault="00532D6C" w:rsidP="00532D6C">
      <w:pPr>
        <w:spacing w:after="0" w:line="240" w:lineRule="auto"/>
        <w:ind w:firstLine="567"/>
        <w:jc w:val="both"/>
        <w:rPr>
          <w:rFonts w:ascii="GHEA Grapalat" w:eastAsia="Times New Roman" w:hAnsi="GHEA Grapalat" w:cs="Sylfaen"/>
          <w:b/>
          <w:sz w:val="20"/>
          <w:szCs w:val="24"/>
          <w:lang w:val="af-ZA"/>
        </w:rPr>
      </w:pPr>
      <w:r w:rsidRPr="00E84C88">
        <w:rPr>
          <w:rFonts w:ascii="Arial" w:eastAsia="Times New Roman" w:hAnsi="Arial" w:cs="Arial"/>
          <w:b/>
          <w:sz w:val="20"/>
          <w:szCs w:val="20"/>
          <w:lang w:val="en-US"/>
        </w:rPr>
        <w:t>To participate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the </w:t>
      </w:r>
      <w:proofErr w:type="gramStart"/>
      <w:r w:rsidRPr="00E84C88">
        <w:rPr>
          <w:rFonts w:ascii="Arial" w:eastAsia="Times New Roman" w:hAnsi="Arial" w:cs="Arial"/>
          <w:b/>
          <w:sz w:val="20"/>
          <w:szCs w:val="20"/>
          <w:lang w:val="en-US"/>
        </w:rPr>
        <w:t xml:space="preserve">proposals </w:t>
      </w:r>
      <w:r w:rsidRPr="00E84C88">
        <w:rPr>
          <w:rFonts w:ascii="GHEA Grapalat" w:eastAsia="Times New Roman" w:hAnsi="GHEA Grapalat" w:cs="Times New Roman"/>
          <w:b/>
          <w:sz w:val="20"/>
          <w:szCs w:val="20"/>
          <w:lang w:val="es-ES"/>
        </w:rPr>
        <w:t>,</w:t>
      </w:r>
      <w:proofErr w:type="gram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to them</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pertaining to</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documents</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put</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are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envelope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in </w:t>
      </w:r>
      <w:proofErr w:type="spellStart"/>
      <w:r w:rsidRPr="00E84C88">
        <w:rPr>
          <w:rFonts w:ascii="GHEA Grapalat" w:eastAsia="Times New Roman" w:hAnsi="GHEA Grapalat" w:cs="Times New Roman"/>
          <w:b/>
          <w:sz w:val="20"/>
          <w:szCs w:val="20"/>
          <w:lang w:val="es-ES"/>
        </w:rPr>
        <w:t>which</w:t>
      </w:r>
      <w:proofErr w:type="spell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_</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gluing</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is</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it</w:t>
      </w:r>
      <w:r w:rsidRPr="00E84C88">
        <w:rPr>
          <w:rFonts w:ascii="GHEA Grapalat" w:eastAsia="Times New Roman" w:hAnsi="GHEA Grapalat" w:cs="Times New Roman"/>
          <w:b/>
          <w:sz w:val="20"/>
          <w:szCs w:val="20"/>
          <w:lang w:val="es-ES"/>
        </w:rPr>
        <w:t xml:space="preserve"> </w:t>
      </w:r>
      <w:proofErr w:type="spellStart"/>
      <w:r w:rsidRPr="00E84C88">
        <w:rPr>
          <w:rFonts w:ascii="GHEA Grapalat" w:eastAsia="Times New Roman" w:hAnsi="GHEA Grapalat" w:cs="Times New Roman"/>
          <w:b/>
          <w:sz w:val="20"/>
          <w:szCs w:val="20"/>
          <w:lang w:val="es-ES"/>
        </w:rPr>
        <w:t>the</w:t>
      </w:r>
      <w:proofErr w:type="spell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presenter Envelope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included</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documents </w:t>
      </w:r>
      <w:r w:rsidRPr="00E84C88">
        <w:rPr>
          <w:rFonts w:ascii="GHEA Grapalat" w:eastAsia="Times New Roman" w:hAnsi="GHEA Grapalat" w:cs="Sylfaen"/>
          <w:b/>
          <w:sz w:val="20"/>
          <w:szCs w:val="20"/>
          <w:lang w:val="es-ES"/>
        </w:rPr>
        <w:t xml:space="preserve">are </w:t>
      </w:r>
      <w:r w:rsidRPr="00E84C88">
        <w:rPr>
          <w:rFonts w:ascii="Arial" w:eastAsia="Times New Roman" w:hAnsi="Arial" w:cs="Arial"/>
          <w:b/>
          <w:sz w:val="20"/>
          <w:szCs w:val="20"/>
          <w:lang w:val="en-US"/>
        </w:rPr>
        <w:t>being prepared</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are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from the original</w:t>
      </w:r>
      <w:r w:rsidRPr="00E84C88">
        <w:rPr>
          <w:rFonts w:ascii="GHEA Grapalat" w:eastAsia="Times New Roman" w:hAnsi="GHEA Grapalat" w:cs="Times New Roman"/>
          <w:b/>
          <w:sz w:val="20"/>
          <w:szCs w:val="20"/>
          <w:lang w:val="es-ES"/>
        </w:rPr>
        <w:t xml:space="preserve"> </w:t>
      </w:r>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except</w:t>
      </w:r>
      <w:proofErr w:type="spell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for</w:t>
      </w:r>
      <w:proofErr w:type="spell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the</w:t>
      </w:r>
      <w:proofErr w:type="spellEnd"/>
      <w:r w:rsidRPr="00E84C88">
        <w:rPr>
          <w:rFonts w:ascii="Arial" w:eastAsia="Times New Roman" w:hAnsi="Arial" w:cs="Arial"/>
          <w:b/>
          <w:sz w:val="20"/>
          <w:szCs w:val="20"/>
          <w:lang w:val="es-ES"/>
        </w:rPr>
        <w:t xml:space="preserve"> </w:t>
      </w:r>
      <w:r w:rsidRPr="00E84C88">
        <w:rPr>
          <w:rFonts w:ascii="GHEA Grapalat" w:eastAsia="Times New Roman" w:hAnsi="GHEA Grapalat" w:cs="Sylfaen"/>
          <w:b/>
          <w:sz w:val="20"/>
          <w:szCs w:val="20"/>
          <w:lang w:val="es-ES"/>
        </w:rPr>
        <w:t xml:space="preserve">3rd </w:t>
      </w:r>
      <w:proofErr w:type="spellStart"/>
      <w:r w:rsidRPr="00E84C88">
        <w:rPr>
          <w:rFonts w:ascii="Arial" w:eastAsia="Times New Roman" w:hAnsi="Arial" w:cs="Arial"/>
          <w:b/>
          <w:sz w:val="20"/>
          <w:szCs w:val="20"/>
          <w:lang w:val="es-ES"/>
        </w:rPr>
        <w:t>side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from</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provided</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or</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approved</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documents</w:t>
      </w:r>
      <w:proofErr w:type="spellEnd"/>
      <w:r w:rsidRPr="00E84C88">
        <w:rPr>
          <w:rFonts w:ascii="Arial" w:eastAsia="Times New Roman" w:hAnsi="Arial" w:cs="Arial"/>
          <w:b/>
          <w:sz w:val="20"/>
          <w:szCs w:val="20"/>
          <w:lang w:val="es-ES"/>
        </w:rPr>
        <w:t xml:space="preserve"> </w:t>
      </w:r>
      <w:proofErr w:type="spellStart"/>
      <w:r w:rsidRPr="00E84C88">
        <w:rPr>
          <w:rFonts w:ascii="GHEA Grapalat" w:eastAsia="Times New Roman" w:hAnsi="GHEA Grapalat" w:cs="Sylfaen"/>
          <w:b/>
          <w:sz w:val="20"/>
          <w:szCs w:val="20"/>
          <w:lang w:val="es-ES"/>
        </w:rPr>
        <w:t>to</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which</w:t>
      </w:r>
      <w:proofErr w:type="spellEnd"/>
      <w:r w:rsidRPr="00E84C88">
        <w:rPr>
          <w:rFonts w:ascii="GHEA Grapalat" w:eastAsia="Times New Roman" w:hAnsi="GHEA Grapalat" w:cs="Sylfaen"/>
          <w:b/>
          <w:sz w:val="20"/>
          <w:szCs w:val="20"/>
          <w:lang w:val="es-ES"/>
        </w:rPr>
        <w:t xml:space="preserve"> </w:t>
      </w:r>
      <w:r w:rsidRPr="00E84C88">
        <w:rPr>
          <w:rFonts w:ascii="Arial" w:eastAsia="Times New Roman" w:hAnsi="Arial" w:cs="Arial"/>
          <w:b/>
          <w:sz w:val="20"/>
          <w:szCs w:val="20"/>
          <w:lang w:val="es-ES"/>
        </w:rPr>
        <w:t>case</w:t>
      </w:r>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is</w:t>
      </w:r>
      <w:proofErr w:type="spell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introduced</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is</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them</w:t>
      </w:r>
      <w:proofErr w:type="spellEnd"/>
      <w:r w:rsidRPr="00E84C88">
        <w:rPr>
          <w:rFonts w:ascii="Arial" w:eastAsia="Times New Roman" w:hAnsi="Arial" w:cs="Arial"/>
          <w:b/>
          <w:sz w:val="20"/>
          <w:szCs w:val="20"/>
          <w:lang w:val="es-ES"/>
        </w:rPr>
        <w:t xml:space="preserve"> </w:t>
      </w:r>
      <w:proofErr w:type="spellStart"/>
      <w:r w:rsidRPr="00E84C88">
        <w:rPr>
          <w:rFonts w:ascii="GHEA Grapalat" w:eastAsia="Times New Roman" w:hAnsi="GHEA Grapalat" w:cs="Sylfaen"/>
          <w:b/>
          <w:sz w:val="20"/>
          <w:szCs w:val="20"/>
          <w:lang w:val="es-ES"/>
        </w:rPr>
        <w:t>from</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the</w:t>
      </w:r>
      <w:proofErr w:type="spellEnd"/>
      <w:r w:rsidRPr="00E84C88">
        <w:rPr>
          <w:rFonts w:ascii="Arial" w:eastAsia="Times New Roman" w:hAnsi="Arial" w:cs="Arial"/>
          <w:b/>
          <w:sz w:val="20"/>
          <w:szCs w:val="20"/>
          <w:lang w:val="es-ES"/>
        </w:rPr>
        <w:t xml:space="preserve"> original</w:t>
      </w:r>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copied</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option</w:t>
      </w:r>
      <w:proofErr w:type="spellEnd"/>
      <w:r w:rsidRPr="00E84C88">
        <w:rPr>
          <w:rFonts w:ascii="Arial" w:eastAsia="Times New Roman" w:hAnsi="Arial" w:cs="Arial"/>
          <w:b/>
          <w:sz w:val="20"/>
          <w:szCs w:val="20"/>
          <w:lang w:val="es-ES"/>
        </w:rPr>
        <w:t xml:space="preserve"> </w:t>
      </w:r>
      <w:r w:rsidRPr="00E84C88">
        <w:rPr>
          <w:rFonts w:ascii="GHEA Grapalat" w:eastAsia="Times New Roman" w:hAnsi="GHEA Grapalat" w:cs="Sylfaen"/>
          <w:b/>
          <w:sz w:val="20"/>
          <w:szCs w:val="20"/>
          <w:lang w:val="es-ES"/>
        </w:rPr>
        <w:t xml:space="preserve">/ </w:t>
      </w:r>
      <w:r w:rsidRPr="00E84C88">
        <w:rPr>
          <w:rFonts w:ascii="Arial" w:eastAsia="Times New Roman" w:hAnsi="Arial" w:cs="Arial"/>
          <w:b/>
          <w:sz w:val="20"/>
          <w:szCs w:val="20"/>
          <w:lang w:val="en-US"/>
        </w:rPr>
        <w:t xml:space="preserve">and </w:t>
      </w:r>
      <w:r w:rsidR="009E077A" w:rsidRPr="00E84C88">
        <w:rPr>
          <w:rFonts w:ascii="GHEA Grapalat" w:eastAsia="Times New Roman" w:hAnsi="GHEA Grapalat" w:cs="Times New Roman"/>
          <w:b/>
          <w:sz w:val="20"/>
          <w:szCs w:val="20"/>
          <w:lang w:val="es-ES"/>
        </w:rPr>
        <w:t xml:space="preserve">2/ </w:t>
      </w:r>
      <w:proofErr w:type="spellStart"/>
      <w:r w:rsidRPr="00E84C88">
        <w:rPr>
          <w:rFonts w:ascii="Arial" w:eastAsia="Times New Roman" w:hAnsi="Arial" w:cs="Arial"/>
          <w:b/>
          <w:sz w:val="20"/>
          <w:szCs w:val="20"/>
          <w:lang w:val="es-ES"/>
        </w:rPr>
        <w:t>two</w:t>
      </w:r>
      <w:proofErr w:type="spellEnd"/>
      <w:r w:rsidRPr="00E84C88">
        <w:rPr>
          <w:rFonts w:ascii="Arial" w:eastAsia="Times New Roman" w:hAnsi="Arial" w:cs="Arial"/>
          <w:b/>
          <w:sz w:val="20"/>
          <w:szCs w:val="20"/>
          <w:lang w:val="es-ES"/>
        </w:rPr>
        <w:t xml:space="preserve"> </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examples</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from copies </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of documents</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of packages</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on</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accordingly</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being written</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are</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original</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and:</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copy</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en-US"/>
        </w:rPr>
        <w:t xml:space="preserve">the </w:t>
      </w:r>
      <w:proofErr w:type="gramStart"/>
      <w:r w:rsidRPr="00E84C88">
        <w:rPr>
          <w:rFonts w:ascii="Arial" w:eastAsia="Times New Roman" w:hAnsi="Arial" w:cs="Arial"/>
          <w:b/>
          <w:sz w:val="20"/>
          <w:szCs w:val="20"/>
          <w:lang w:val="en-US"/>
        </w:rPr>
        <w:t xml:space="preserve">words </w:t>
      </w:r>
      <w:r w:rsidRPr="00E84C88">
        <w:rPr>
          <w:rFonts w:ascii="GHEA Grapalat" w:eastAsia="Times New Roman" w:hAnsi="GHEA Grapalat" w:cs="Times New Roman"/>
          <w:b/>
          <w:sz w:val="20"/>
          <w:szCs w:val="20"/>
          <w:lang w:val="es-ES"/>
        </w:rPr>
        <w:t>:</w:t>
      </w:r>
      <w:proofErr w:type="gramEnd"/>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4"/>
        </w:rPr>
        <w:t>In the application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inclusive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original</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documents</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instead of</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can</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are</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presented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their</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notarial</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in order</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authenticated</w:t>
      </w:r>
      <w:r w:rsidRPr="00E84C88">
        <w:rPr>
          <w:rFonts w:ascii="GHEA Grapalat" w:eastAsia="Times New Roman" w:hAnsi="GHEA Grapalat" w:cs="Sylfaen"/>
          <w:b/>
          <w:sz w:val="20"/>
          <w:szCs w:val="24"/>
          <w:lang w:val="af-ZA"/>
        </w:rPr>
        <w:t xml:space="preserve"> </w:t>
      </w:r>
      <w:r w:rsidRPr="00E84C88">
        <w:rPr>
          <w:rFonts w:ascii="Arial" w:eastAsia="Times New Roman" w:hAnsi="Arial" w:cs="Arial"/>
          <w:b/>
          <w:sz w:val="20"/>
          <w:szCs w:val="24"/>
        </w:rPr>
        <w:t>examples.</w:t>
      </w:r>
    </w:p>
    <w:p w14:paraId="735A18CB"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Arial" w:eastAsia="Times New Roman" w:hAnsi="Arial" w:cs="Arial"/>
          <w:sz w:val="20"/>
          <w:szCs w:val="20"/>
          <w:lang w:val="en-US"/>
        </w:rPr>
        <w:t>The envelope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hereby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by invitation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intended </w:t>
      </w:r>
      <w:r w:rsidRPr="00E84C88">
        <w:rPr>
          <w:rFonts w:ascii="GHEA Grapalat" w:eastAsia="Times New Roman" w:hAnsi="GHEA Grapalat" w:cs="Times New Roman"/>
          <w:sz w:val="20"/>
          <w:szCs w:val="20"/>
          <w:lang w:val="af-ZA"/>
        </w:rPr>
        <w:t xml:space="preserve">to </w:t>
      </w:r>
      <w:r w:rsidRPr="00E84C88">
        <w:rPr>
          <w:rFonts w:ascii="Arial" w:eastAsia="Times New Roman" w:hAnsi="Arial" w:cs="Arial"/>
          <w:sz w:val="20"/>
          <w:szCs w:val="20"/>
          <w:lang w:val="en-US"/>
        </w:rPr>
        <w:t>participate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composed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documents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signing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them</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representative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person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latter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authorized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the person </w:t>
      </w:r>
      <w:proofErr w:type="gramStart"/>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hereinafter</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agent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If:</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presents</w:t>
      </w:r>
      <w:r w:rsidRPr="00E84C88">
        <w:rPr>
          <w:rFonts w:ascii="GHEA Grapalat" w:eastAsia="Times New Roman" w:hAnsi="GHEA Grapalat" w:cs="Times New Roman"/>
          <w:sz w:val="20"/>
          <w:szCs w:val="20"/>
          <w:lang w:val="af-ZA"/>
        </w:rPr>
        <w:t xml:space="preserve"> </w:t>
      </w:r>
      <w:proofErr w:type="gramStart"/>
      <w:r w:rsidRPr="00E84C88">
        <w:rPr>
          <w:rFonts w:ascii="Arial" w:eastAsia="Times New Roman" w:hAnsi="Arial" w:cs="Arial"/>
          <w:sz w:val="20"/>
          <w:szCs w:val="20"/>
          <w:lang w:val="en-US"/>
        </w:rPr>
        <w:t>is</w:t>
      </w:r>
      <w:proofErr w:type="gramEnd"/>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agent </w:t>
      </w:r>
      <w:r w:rsidRPr="00E84C88">
        <w:rPr>
          <w:rFonts w:ascii="GHEA Grapalat" w:eastAsia="Times New Roman" w:hAnsi="GHEA Grapalat" w:cs="Times New Roman"/>
          <w:sz w:val="20"/>
          <w:szCs w:val="20"/>
          <w:lang w:val="af-ZA"/>
        </w:rPr>
        <w:t xml:space="preserve">then </w:t>
      </w:r>
      <w:r w:rsidRPr="00E84C88">
        <w:rPr>
          <w:rFonts w:ascii="Arial" w:eastAsia="Times New Roman" w:hAnsi="Arial" w:cs="Arial"/>
          <w:sz w:val="20"/>
          <w:szCs w:val="20"/>
          <w:lang w:val="en-US"/>
        </w:rPr>
        <w:t>_</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by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is introduced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latter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that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authority</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reserved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to be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about</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 xml:space="preserve">document </w:t>
      </w:r>
      <w:r w:rsidRPr="00E84C88">
        <w:rPr>
          <w:rFonts w:ascii="GHEA Grapalat" w:eastAsia="Times New Roman" w:hAnsi="GHEA Grapalat" w:cs="Sylfaen"/>
          <w:sz w:val="20"/>
          <w:szCs w:val="20"/>
          <w:lang w:val="af-ZA"/>
        </w:rPr>
        <w:t>_</w:t>
      </w:r>
    </w:p>
    <w:p w14:paraId="62760F31"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 xml:space="preserve">3.2 </w:t>
      </w:r>
      <w:r w:rsidRPr="00E84C88">
        <w:rPr>
          <w:rFonts w:ascii="Arial" w:eastAsia="Times New Roman" w:hAnsi="Arial" w:cs="Arial"/>
          <w:sz w:val="20"/>
          <w:szCs w:val="20"/>
          <w:lang w:val="en-US"/>
        </w:rPr>
        <w:t>Herein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in clause </w:t>
      </w:r>
      <w:r w:rsidRPr="00E84C88">
        <w:rPr>
          <w:rFonts w:ascii="GHEA Grapalat" w:eastAsia="Times New Roman" w:hAnsi="GHEA Grapalat" w:cs="Times New Roman"/>
          <w:sz w:val="20"/>
          <w:szCs w:val="20"/>
          <w:lang w:val="af-ZA"/>
        </w:rPr>
        <w:t xml:space="preserve">3.1 of </w:t>
      </w:r>
      <w:r w:rsidRPr="00E84C88">
        <w:rPr>
          <w:rFonts w:ascii="Arial" w:eastAsia="Times New Roman" w:hAnsi="Arial" w:cs="Arial"/>
          <w:sz w:val="20"/>
          <w:szCs w:val="20"/>
          <w:lang w:val="en-US"/>
        </w:rPr>
        <w:t>the instruction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envelope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to make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in language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noted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are </w:t>
      </w:r>
      <w:r w:rsidRPr="00E84C88">
        <w:rPr>
          <w:rFonts w:ascii="GHEA Grapalat" w:eastAsia="Times New Roman" w:hAnsi="GHEA Grapalat" w:cs="Times New Roman"/>
          <w:sz w:val="20"/>
          <w:szCs w:val="20"/>
          <w:lang w:val="af-ZA"/>
        </w:rPr>
        <w:t>:</w:t>
      </w:r>
    </w:p>
    <w:p w14:paraId="6631B6EC" w14:textId="77777777" w:rsidR="00532D6C" w:rsidRPr="00E84C88" w:rsidRDefault="00532D6C" w:rsidP="00532D6C">
      <w:pPr>
        <w:spacing w:after="0" w:line="240" w:lineRule="auto"/>
        <w:ind w:firstLine="720"/>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 xml:space="preserve">1) </w:t>
      </w:r>
      <w:r w:rsidRPr="00E84C88">
        <w:rPr>
          <w:rFonts w:ascii="Arial" w:eastAsia="Times New Roman" w:hAnsi="Arial" w:cs="Arial"/>
          <w:sz w:val="20"/>
          <w:szCs w:val="20"/>
          <w:lang w:val="en-US"/>
        </w:rPr>
        <w:t>of the customer</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name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of the application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place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address </w:t>
      </w:r>
      <w:r w:rsidRPr="00E84C88">
        <w:rPr>
          <w:rFonts w:ascii="GHEA Grapalat" w:eastAsia="Times New Roman" w:hAnsi="GHEA Grapalat" w:cs="Times New Roman"/>
          <w:sz w:val="20"/>
          <w:szCs w:val="20"/>
          <w:lang w:val="af-ZA"/>
        </w:rPr>
        <w:t>).</w:t>
      </w:r>
    </w:p>
    <w:p w14:paraId="1C4359B2" w14:textId="77777777" w:rsidR="00532D6C" w:rsidRPr="00E84C88" w:rsidRDefault="00532D6C" w:rsidP="00532D6C">
      <w:pPr>
        <w:spacing w:after="0" w:line="240" w:lineRule="auto"/>
        <w:ind w:firstLine="720"/>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lastRenderedPageBreak/>
        <w:t xml:space="preserve">2) </w:t>
      </w:r>
      <w:r w:rsidRPr="00E84C88">
        <w:rPr>
          <w:rFonts w:ascii="Arial" w:eastAsia="Times New Roman" w:hAnsi="Arial" w:cs="Arial"/>
          <w:sz w:val="20"/>
          <w:szCs w:val="20"/>
          <w:lang w:val="en-US"/>
        </w:rPr>
        <w:t>of the procedure</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 xml:space="preserve">code </w:t>
      </w:r>
      <w:r w:rsidRPr="00E84C88">
        <w:rPr>
          <w:rFonts w:ascii="GHEA Grapalat" w:eastAsia="Times New Roman" w:hAnsi="GHEA Grapalat" w:cs="Times New Roman"/>
          <w:sz w:val="20"/>
          <w:szCs w:val="20"/>
          <w:lang w:val="af-ZA"/>
        </w:rPr>
        <w:t>.</w:t>
      </w:r>
    </w:p>
    <w:p w14:paraId="5ED4D2F6" w14:textId="77777777" w:rsidR="00532D6C" w:rsidRPr="00E84C88" w:rsidRDefault="00532D6C" w:rsidP="00532D6C">
      <w:pPr>
        <w:spacing w:after="0" w:line="240" w:lineRule="auto"/>
        <w:ind w:firstLine="720"/>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 xml:space="preserve">3) </w:t>
      </w:r>
      <w:r w:rsidRPr="00E84C88">
        <w:rPr>
          <w:rFonts w:ascii="Arial" w:eastAsia="Times New Roman" w:hAnsi="Arial" w:cs="Arial"/>
          <w:sz w:val="20"/>
          <w:szCs w:val="20"/>
          <w:lang w:val="en-US"/>
        </w:rPr>
        <w:t>do not open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until</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applications</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opening</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session</w:t>
      </w:r>
      <w:r w:rsidRPr="00E84C88">
        <w:rPr>
          <w:rFonts w:ascii="GHEA Grapalat" w:eastAsia="Times New Roman" w:hAnsi="GHEA Grapalat" w:cs="Times New Roman"/>
          <w:sz w:val="20"/>
          <w:szCs w:val="20"/>
          <w:lang w:val="af-ZA"/>
        </w:rPr>
        <w:t xml:space="preserve"> the </w:t>
      </w:r>
      <w:r w:rsidRPr="00E84C88">
        <w:rPr>
          <w:rFonts w:ascii="Arial" w:eastAsia="Times New Roman" w:hAnsi="Arial" w:cs="Arial"/>
          <w:sz w:val="20"/>
          <w:szCs w:val="20"/>
          <w:lang w:val="en-US"/>
        </w:rPr>
        <w:t>words</w:t>
      </w:r>
    </w:p>
    <w:p w14:paraId="25AE0448" w14:textId="77777777" w:rsidR="00532D6C" w:rsidRPr="00E84C88" w:rsidRDefault="00532D6C" w:rsidP="00532D6C">
      <w:pPr>
        <w:spacing w:after="0" w:line="240" w:lineRule="auto"/>
        <w:ind w:firstLine="720"/>
        <w:rPr>
          <w:rFonts w:ascii="GHEA Grapalat" w:eastAsia="Times New Roman" w:hAnsi="GHEA Grapalat" w:cs="Times New Roman"/>
          <w:sz w:val="20"/>
          <w:szCs w:val="20"/>
          <w:lang w:val="af-ZA"/>
        </w:rPr>
      </w:pPr>
      <w:r w:rsidRPr="00E84C88">
        <w:rPr>
          <w:rFonts w:ascii="GHEA Grapalat" w:eastAsia="Times New Roman" w:hAnsi="GHEA Grapalat" w:cs="Times New Roman"/>
          <w:sz w:val="20"/>
          <w:szCs w:val="20"/>
          <w:lang w:val="af-ZA"/>
        </w:rPr>
        <w:t xml:space="preserve">4) </w:t>
      </w:r>
      <w:r w:rsidRPr="00E84C88">
        <w:rPr>
          <w:rFonts w:ascii="Arial" w:eastAsia="Times New Roman" w:hAnsi="Arial" w:cs="Arial"/>
          <w:sz w:val="20"/>
          <w:szCs w:val="20"/>
          <w:lang w:val="en-US"/>
        </w:rPr>
        <w:t>participant</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name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name </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location</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the place</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af-ZA"/>
        </w:rPr>
        <w:t xml:space="preserve"> </w:t>
      </w:r>
      <w:r w:rsidRPr="00E84C88">
        <w:rPr>
          <w:rFonts w:ascii="Arial" w:eastAsia="Times New Roman" w:hAnsi="Arial" w:cs="Arial"/>
          <w:sz w:val="20"/>
          <w:szCs w:val="20"/>
          <w:lang w:val="en-US"/>
        </w:rPr>
        <w:t xml:space="preserve">phone number </w:t>
      </w:r>
      <w:r w:rsidRPr="00E84C88">
        <w:rPr>
          <w:rFonts w:ascii="GHEA Grapalat" w:eastAsia="Times New Roman" w:hAnsi="GHEA Grapalat" w:cs="Times New Roman"/>
          <w:sz w:val="20"/>
          <w:szCs w:val="20"/>
          <w:lang w:val="af-ZA"/>
        </w:rPr>
        <w:t>:</w:t>
      </w:r>
    </w:p>
    <w:p w14:paraId="1FE6FAA0" w14:textId="77777777" w:rsidR="00532D6C" w:rsidRPr="00E84C88" w:rsidRDefault="00532D6C" w:rsidP="00532D6C">
      <w:pPr>
        <w:spacing w:after="0" w:line="240" w:lineRule="auto"/>
        <w:ind w:firstLine="720"/>
        <w:jc w:val="both"/>
        <w:rPr>
          <w:rFonts w:ascii="GHEA Grapalat" w:eastAsia="Times New Roman" w:hAnsi="GHEA Grapalat" w:cs="Sylfaen"/>
          <w:sz w:val="20"/>
          <w:szCs w:val="20"/>
          <w:lang w:val="af-ZA"/>
        </w:rPr>
      </w:pPr>
      <w:r w:rsidRPr="00E84C88">
        <w:rPr>
          <w:rFonts w:ascii="GHEA Grapalat" w:eastAsia="Times New Roman" w:hAnsi="GHEA Grapalat" w:cs="Sylfaen"/>
          <w:sz w:val="20"/>
          <w:szCs w:val="20"/>
          <w:lang w:val="af-ZA"/>
        </w:rPr>
        <w:t xml:space="preserve">3.3 </w:t>
      </w:r>
      <w:r w:rsidRPr="00E84C88">
        <w:rPr>
          <w:rFonts w:ascii="Arial" w:eastAsia="Times New Roman" w:hAnsi="Arial" w:cs="Arial"/>
          <w:sz w:val="20"/>
          <w:szCs w:val="20"/>
          <w:lang w:val="en-US"/>
        </w:rPr>
        <w:t>Herein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 xml:space="preserve">points </w:t>
      </w:r>
      <w:r w:rsidRPr="00E84C88">
        <w:rPr>
          <w:rFonts w:ascii="GHEA Grapalat" w:eastAsia="Times New Roman" w:hAnsi="GHEA Grapalat" w:cs="Sylfaen"/>
          <w:sz w:val="20"/>
          <w:szCs w:val="20"/>
          <w:lang w:val="af-ZA"/>
        </w:rPr>
        <w:t xml:space="preserve">3.1 </w:t>
      </w:r>
      <w:r w:rsidRPr="00E84C88">
        <w:rPr>
          <w:rFonts w:ascii="Arial" w:eastAsia="Times New Roman" w:hAnsi="Arial" w:cs="Arial"/>
          <w:sz w:val="20"/>
          <w:szCs w:val="20"/>
          <w:lang w:val="en-US"/>
        </w:rPr>
        <w:t xml:space="preserve">and </w:t>
      </w:r>
      <w:r w:rsidRPr="00E84C88">
        <w:rPr>
          <w:rFonts w:ascii="GHEA Grapalat" w:eastAsia="Times New Roman" w:hAnsi="GHEA Grapalat" w:cs="Sylfaen"/>
          <w:sz w:val="20"/>
          <w:szCs w:val="20"/>
          <w:lang w:val="af-ZA"/>
        </w:rPr>
        <w:t xml:space="preserve">3.2 </w:t>
      </w:r>
      <w:r w:rsidRPr="00E84C88">
        <w:rPr>
          <w:rFonts w:ascii="Arial" w:eastAsia="Times New Roman" w:hAnsi="Arial" w:cs="Arial"/>
          <w:sz w:val="20"/>
          <w:szCs w:val="20"/>
          <w:lang w:val="en-US"/>
        </w:rPr>
        <w:t>of the instruction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requirements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non-compliant</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applications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the commission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applications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opening</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in the session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refusal</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is</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and:</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by identity</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return</w:t>
      </w:r>
      <w:r w:rsidRPr="00E84C88">
        <w:rPr>
          <w:rFonts w:ascii="GHEA Grapalat" w:eastAsia="Times New Roman" w:hAnsi="GHEA Grapalat" w:cs="Sylfaen"/>
          <w:sz w:val="20"/>
          <w:szCs w:val="20"/>
          <w:lang w:val="af-ZA"/>
        </w:rPr>
        <w:t xml:space="preserve"> </w:t>
      </w:r>
      <w:r w:rsidRPr="00E84C88">
        <w:rPr>
          <w:rFonts w:ascii="Arial" w:eastAsia="Times New Roman" w:hAnsi="Arial" w:cs="Arial"/>
          <w:sz w:val="20"/>
          <w:szCs w:val="20"/>
          <w:lang w:val="en-US"/>
        </w:rPr>
        <w:t xml:space="preserve">to the presenter </w:t>
      </w:r>
      <w:r w:rsidRPr="00E84C88">
        <w:rPr>
          <w:rFonts w:ascii="GHEA Grapalat" w:eastAsia="Times New Roman" w:hAnsi="GHEA Grapalat" w:cs="Sylfaen"/>
          <w:sz w:val="20"/>
          <w:szCs w:val="20"/>
          <w:lang w:val="af-ZA"/>
        </w:rPr>
        <w:t>.</w:t>
      </w:r>
    </w:p>
    <w:p w14:paraId="7B299600" w14:textId="77777777" w:rsidR="00532D6C" w:rsidRPr="00E84C88" w:rsidRDefault="00532D6C" w:rsidP="00532D6C">
      <w:pPr>
        <w:spacing w:after="0" w:line="240" w:lineRule="auto"/>
        <w:ind w:firstLine="284"/>
        <w:jc w:val="right"/>
        <w:rPr>
          <w:rFonts w:ascii="GHEA Grapalat" w:eastAsia="Times New Roman" w:hAnsi="GHEA Grapalat" w:cs="Sylfaen"/>
          <w:b/>
          <w:sz w:val="20"/>
          <w:szCs w:val="20"/>
          <w:lang w:val="es-ES" w:eastAsia="ru-RU"/>
        </w:rPr>
      </w:pPr>
    </w:p>
    <w:p w14:paraId="056C81F4" w14:textId="77777777" w:rsidR="00532D6C" w:rsidRPr="00E84C88" w:rsidRDefault="00532D6C" w:rsidP="00532D6C">
      <w:pPr>
        <w:spacing w:after="0" w:line="240" w:lineRule="auto"/>
        <w:jc w:val="right"/>
        <w:rPr>
          <w:rFonts w:ascii="GHEA Grapalat" w:eastAsia="Times New Roman" w:hAnsi="GHEA Grapalat" w:cs="Arial"/>
          <w:b/>
          <w:sz w:val="20"/>
          <w:szCs w:val="20"/>
          <w:lang w:val="es-ES" w:eastAsia="ru-RU"/>
        </w:rPr>
      </w:pPr>
    </w:p>
    <w:p w14:paraId="2EC21C2C" w14:textId="77777777" w:rsidR="001902F9" w:rsidRPr="00E84C88" w:rsidRDefault="001902F9" w:rsidP="00532D6C">
      <w:pPr>
        <w:spacing w:after="0" w:line="240" w:lineRule="auto"/>
        <w:jc w:val="right"/>
        <w:rPr>
          <w:rFonts w:ascii="GHEA Grapalat" w:eastAsia="Times New Roman" w:hAnsi="GHEA Grapalat" w:cs="Arial"/>
          <w:b/>
          <w:sz w:val="20"/>
          <w:szCs w:val="20"/>
          <w:lang w:val="es-ES" w:eastAsia="ru-RU"/>
        </w:rPr>
      </w:pPr>
    </w:p>
    <w:p w14:paraId="67BF961B" w14:textId="77777777" w:rsidR="009E077A" w:rsidRPr="00E84C88" w:rsidRDefault="009E077A" w:rsidP="00532D6C">
      <w:pPr>
        <w:spacing w:after="0" w:line="240" w:lineRule="auto"/>
        <w:jc w:val="right"/>
        <w:rPr>
          <w:rFonts w:ascii="GHEA Grapalat" w:eastAsia="Times New Roman" w:hAnsi="GHEA Grapalat" w:cs="Arial"/>
          <w:b/>
          <w:sz w:val="20"/>
          <w:szCs w:val="20"/>
          <w:lang w:val="es-ES" w:eastAsia="ru-RU"/>
        </w:rPr>
      </w:pPr>
    </w:p>
    <w:p w14:paraId="3BEE66A5" w14:textId="77777777" w:rsidR="009E077A" w:rsidRPr="00E84C88" w:rsidRDefault="009E077A" w:rsidP="00532D6C">
      <w:pPr>
        <w:spacing w:after="0" w:line="240" w:lineRule="auto"/>
        <w:jc w:val="right"/>
        <w:rPr>
          <w:rFonts w:ascii="GHEA Grapalat" w:eastAsia="Times New Roman" w:hAnsi="GHEA Grapalat" w:cs="Arial"/>
          <w:b/>
          <w:sz w:val="20"/>
          <w:szCs w:val="20"/>
          <w:lang w:val="es-ES" w:eastAsia="ru-RU"/>
        </w:rPr>
      </w:pPr>
    </w:p>
    <w:p w14:paraId="43E4A3CE" w14:textId="77777777" w:rsidR="00454CDE" w:rsidRPr="00E84C88" w:rsidRDefault="00454CDE" w:rsidP="00532D6C">
      <w:pPr>
        <w:spacing w:after="0" w:line="240" w:lineRule="auto"/>
        <w:jc w:val="right"/>
        <w:rPr>
          <w:rFonts w:ascii="GHEA Grapalat" w:eastAsia="Times New Roman" w:hAnsi="GHEA Grapalat" w:cs="Arial"/>
          <w:b/>
          <w:sz w:val="20"/>
          <w:szCs w:val="20"/>
          <w:lang w:val="es-ES" w:eastAsia="ru-RU"/>
        </w:rPr>
      </w:pPr>
    </w:p>
    <w:p w14:paraId="356CE3D6" w14:textId="77777777" w:rsidR="00454CDE" w:rsidRPr="00E84C88" w:rsidRDefault="00454CDE" w:rsidP="00532D6C">
      <w:pPr>
        <w:spacing w:after="0" w:line="240" w:lineRule="auto"/>
        <w:jc w:val="right"/>
        <w:rPr>
          <w:rFonts w:ascii="GHEA Grapalat" w:eastAsia="Times New Roman" w:hAnsi="GHEA Grapalat" w:cs="Arial"/>
          <w:b/>
          <w:sz w:val="20"/>
          <w:szCs w:val="20"/>
          <w:lang w:val="es-ES" w:eastAsia="ru-RU"/>
        </w:rPr>
      </w:pPr>
    </w:p>
    <w:p w14:paraId="2D6D65F4" w14:textId="77777777" w:rsidR="00E84C88" w:rsidRDefault="00E84C88" w:rsidP="00532D6C">
      <w:pPr>
        <w:spacing w:after="0" w:line="240" w:lineRule="auto"/>
        <w:jc w:val="right"/>
        <w:rPr>
          <w:rFonts w:ascii="Arial" w:eastAsia="Times New Roman" w:hAnsi="Arial" w:cs="Arial"/>
          <w:b/>
          <w:sz w:val="20"/>
          <w:szCs w:val="20"/>
          <w:lang w:val="es-ES" w:eastAsia="ru-RU"/>
        </w:rPr>
      </w:pPr>
    </w:p>
    <w:p w14:paraId="58ED19FB" w14:textId="77777777" w:rsidR="00E84C88" w:rsidRDefault="00E84C88" w:rsidP="00532D6C">
      <w:pPr>
        <w:spacing w:after="0" w:line="240" w:lineRule="auto"/>
        <w:jc w:val="right"/>
        <w:rPr>
          <w:rFonts w:ascii="Arial" w:eastAsia="Times New Roman" w:hAnsi="Arial" w:cs="Arial"/>
          <w:b/>
          <w:sz w:val="20"/>
          <w:szCs w:val="20"/>
          <w:lang w:val="es-ES" w:eastAsia="ru-RU"/>
        </w:rPr>
      </w:pPr>
    </w:p>
    <w:p w14:paraId="1B0A91F2" w14:textId="77777777" w:rsidR="00E84C88" w:rsidRDefault="00E84C88" w:rsidP="00532D6C">
      <w:pPr>
        <w:spacing w:after="0" w:line="240" w:lineRule="auto"/>
        <w:jc w:val="right"/>
        <w:rPr>
          <w:rFonts w:ascii="Arial" w:eastAsia="Times New Roman" w:hAnsi="Arial" w:cs="Arial"/>
          <w:b/>
          <w:sz w:val="20"/>
          <w:szCs w:val="20"/>
          <w:lang w:val="es-ES" w:eastAsia="ru-RU"/>
        </w:rPr>
      </w:pPr>
    </w:p>
    <w:p w14:paraId="7F8DA9A2" w14:textId="77777777" w:rsidR="00532D6C" w:rsidRPr="00E84C88" w:rsidRDefault="00532D6C" w:rsidP="00532D6C">
      <w:pPr>
        <w:spacing w:after="0" w:line="240" w:lineRule="auto"/>
        <w:jc w:val="right"/>
        <w:rPr>
          <w:rFonts w:ascii="GHEA Grapalat" w:eastAsia="Times New Roman" w:hAnsi="GHEA Grapalat" w:cs="Sylfaen"/>
          <w:b/>
          <w:sz w:val="20"/>
          <w:szCs w:val="20"/>
          <w:lang w:val="es-ES" w:eastAsia="ru-RU"/>
        </w:rPr>
      </w:pPr>
      <w:proofErr w:type="spellStart"/>
      <w:r w:rsidRPr="00E84C88">
        <w:rPr>
          <w:rFonts w:ascii="Arial" w:eastAsia="Times New Roman" w:hAnsi="Arial" w:cs="Arial"/>
          <w:b/>
          <w:sz w:val="20"/>
          <w:szCs w:val="20"/>
          <w:lang w:val="es-ES" w:eastAsia="ru-RU"/>
        </w:rPr>
        <w:t>Appendix</w:t>
      </w:r>
      <w:proofErr w:type="spellEnd"/>
      <w:r w:rsidRPr="00E84C88">
        <w:rPr>
          <w:rFonts w:ascii="Arial" w:eastAsia="Times New Roman" w:hAnsi="Arial" w:cs="Arial"/>
          <w:b/>
          <w:sz w:val="20"/>
          <w:szCs w:val="20"/>
          <w:lang w:val="es-ES" w:eastAsia="ru-RU"/>
        </w:rPr>
        <w:t xml:space="preserve"> </w:t>
      </w:r>
      <w:r w:rsidRPr="00E84C88">
        <w:rPr>
          <w:rFonts w:ascii="GHEA Grapalat" w:eastAsia="Times New Roman" w:hAnsi="GHEA Grapalat" w:cs="Arial"/>
          <w:b/>
          <w:sz w:val="20"/>
          <w:szCs w:val="20"/>
          <w:lang w:val="es-ES" w:eastAsia="ru-RU"/>
        </w:rPr>
        <w:t>N 1</w:t>
      </w:r>
    </w:p>
    <w:p w14:paraId="78B198F2" w14:textId="1C562F28"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504567BC"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11A97FD3" w14:textId="77777777" w:rsidR="00532D6C" w:rsidRPr="00E84C88" w:rsidRDefault="00532D6C" w:rsidP="00532D6C">
      <w:pPr>
        <w:spacing w:after="0" w:line="240" w:lineRule="auto"/>
        <w:jc w:val="center"/>
        <w:rPr>
          <w:rFonts w:ascii="GHEA Grapalat" w:eastAsia="Times New Roman" w:hAnsi="GHEA Grapalat" w:cs="Sylfaen"/>
          <w:b/>
          <w:sz w:val="24"/>
          <w:szCs w:val="24"/>
          <w:lang w:val="es-ES"/>
        </w:rPr>
      </w:pPr>
    </w:p>
    <w:p w14:paraId="2E99840A" w14:textId="77777777" w:rsidR="00532D6C" w:rsidRPr="00E84C88" w:rsidRDefault="00532D6C" w:rsidP="00532D6C">
      <w:pPr>
        <w:spacing w:after="0" w:line="240" w:lineRule="auto"/>
        <w:jc w:val="center"/>
        <w:rPr>
          <w:rFonts w:ascii="GHEA Grapalat" w:eastAsia="Times New Roman" w:hAnsi="GHEA Grapalat" w:cs="Arial"/>
          <w:b/>
          <w:sz w:val="24"/>
          <w:szCs w:val="24"/>
          <w:lang w:val="es-ES"/>
        </w:rPr>
      </w:pPr>
      <w:r w:rsidRPr="00E84C88">
        <w:rPr>
          <w:rFonts w:ascii="Arial" w:eastAsia="Times New Roman" w:hAnsi="Arial" w:cs="Arial"/>
          <w:b/>
          <w:sz w:val="24"/>
          <w:szCs w:val="24"/>
          <w:lang w:val="es-ES"/>
        </w:rPr>
        <w:t xml:space="preserve">APPLICATION </w:t>
      </w:r>
      <w:r w:rsidRPr="00E84C88">
        <w:rPr>
          <w:rFonts w:ascii="GHEA Grapalat" w:eastAsia="Times New Roman" w:hAnsi="GHEA Grapalat" w:cs="Arial"/>
          <w:b/>
          <w:sz w:val="24"/>
          <w:szCs w:val="24"/>
          <w:lang w:val="es-ES"/>
        </w:rPr>
        <w:t xml:space="preserve">- </w:t>
      </w:r>
      <w:r w:rsidRPr="00E84C88">
        <w:rPr>
          <w:rFonts w:ascii="Arial" w:eastAsia="Times New Roman" w:hAnsi="Arial" w:cs="Arial"/>
          <w:b/>
          <w:sz w:val="24"/>
          <w:szCs w:val="24"/>
          <w:lang w:val="es-ES"/>
        </w:rPr>
        <w:t xml:space="preserve">STATEMENT </w:t>
      </w:r>
      <w:r w:rsidRPr="00E84C88">
        <w:rPr>
          <w:rFonts w:ascii="GHEA Grapalat" w:eastAsia="Times New Roman" w:hAnsi="GHEA Grapalat" w:cs="Sylfaen"/>
          <w:b/>
          <w:sz w:val="24"/>
          <w:szCs w:val="24"/>
          <w:lang w:val="es-ES"/>
        </w:rPr>
        <w:t>*</w:t>
      </w:r>
    </w:p>
    <w:p w14:paraId="526B4AEC" w14:textId="77777777" w:rsidR="00532D6C" w:rsidRPr="00E84C88" w:rsidRDefault="00532D6C" w:rsidP="00532D6C">
      <w:pPr>
        <w:keepNext/>
        <w:spacing w:after="0" w:line="240" w:lineRule="auto"/>
        <w:jc w:val="center"/>
        <w:outlineLvl w:val="5"/>
        <w:rPr>
          <w:rFonts w:ascii="GHEA Grapalat" w:eastAsia="Times New Roman" w:hAnsi="GHEA Grapalat" w:cs="Arial"/>
          <w:b/>
          <w:sz w:val="24"/>
          <w:szCs w:val="24"/>
          <w:lang w:val="es-ES" w:eastAsia="ru-RU"/>
        </w:rPr>
      </w:pPr>
      <w:proofErr w:type="spellStart"/>
      <w:r w:rsidRPr="00E84C88">
        <w:rPr>
          <w:rFonts w:ascii="Arial" w:eastAsia="Times New Roman" w:hAnsi="Arial" w:cs="Arial"/>
          <w:b/>
          <w:sz w:val="24"/>
          <w:szCs w:val="24"/>
          <w:lang w:val="es-ES" w:eastAsia="ru-RU"/>
        </w:rPr>
        <w:t>quote</w:t>
      </w:r>
      <w:proofErr w:type="spellEnd"/>
      <w:r w:rsidRPr="00E84C88">
        <w:rPr>
          <w:rFonts w:ascii="GHEA Grapalat" w:eastAsia="Times New Roman" w:hAnsi="GHEA Grapalat" w:cs="Sylfaen"/>
          <w:b/>
          <w:sz w:val="24"/>
          <w:szCs w:val="24"/>
          <w:lang w:val="es-ES" w:eastAsia="ru-RU"/>
        </w:rPr>
        <w:t xml:space="preserve"> </w:t>
      </w:r>
      <w:proofErr w:type="spellStart"/>
      <w:r w:rsidRPr="00E84C88">
        <w:rPr>
          <w:rFonts w:ascii="Arial" w:eastAsia="Times New Roman" w:hAnsi="Arial" w:cs="Arial"/>
          <w:b/>
          <w:sz w:val="24"/>
          <w:szCs w:val="24"/>
          <w:lang w:val="es-ES" w:eastAsia="ru-RU"/>
        </w:rPr>
        <w:t>to</w:t>
      </w:r>
      <w:proofErr w:type="spellEnd"/>
      <w:r w:rsidRPr="00E84C88">
        <w:rPr>
          <w:rFonts w:ascii="Arial" w:eastAsia="Times New Roman" w:hAnsi="Arial" w:cs="Arial"/>
          <w:b/>
          <w:sz w:val="24"/>
          <w:szCs w:val="24"/>
          <w:lang w:val="es-ES" w:eastAsia="ru-RU"/>
        </w:rPr>
        <w:t xml:space="preserve"> </w:t>
      </w:r>
      <w:proofErr w:type="spellStart"/>
      <w:r w:rsidRPr="00E84C88">
        <w:rPr>
          <w:rFonts w:ascii="Arial" w:eastAsia="Times New Roman" w:hAnsi="Arial" w:cs="Arial"/>
          <w:b/>
          <w:sz w:val="24"/>
          <w:szCs w:val="24"/>
          <w:lang w:val="es-ES" w:eastAsia="ru-RU"/>
        </w:rPr>
        <w:t>the</w:t>
      </w:r>
      <w:proofErr w:type="spellEnd"/>
      <w:r w:rsidRPr="00E84C88">
        <w:rPr>
          <w:rFonts w:ascii="Arial" w:eastAsia="Times New Roman" w:hAnsi="Arial" w:cs="Arial"/>
          <w:b/>
          <w:sz w:val="24"/>
          <w:szCs w:val="24"/>
          <w:lang w:val="es-ES" w:eastAsia="ru-RU"/>
        </w:rPr>
        <w:t xml:space="preserve"> </w:t>
      </w:r>
      <w:proofErr w:type="spellStart"/>
      <w:r w:rsidRPr="00E84C88">
        <w:rPr>
          <w:rFonts w:ascii="Arial" w:eastAsia="Times New Roman" w:hAnsi="Arial" w:cs="Arial"/>
          <w:b/>
          <w:sz w:val="24"/>
          <w:szCs w:val="24"/>
          <w:lang w:val="es-ES" w:eastAsia="ru-RU"/>
        </w:rPr>
        <w:t>survey</w:t>
      </w:r>
      <w:proofErr w:type="spellEnd"/>
      <w:r w:rsidRPr="00E84C88">
        <w:rPr>
          <w:rFonts w:ascii="GHEA Grapalat" w:eastAsia="Times New Roman" w:hAnsi="GHEA Grapalat" w:cs="Sylfaen"/>
          <w:b/>
          <w:sz w:val="24"/>
          <w:szCs w:val="24"/>
          <w:lang w:val="es-ES" w:eastAsia="ru-RU"/>
        </w:rPr>
        <w:t xml:space="preserve"> </w:t>
      </w:r>
      <w:proofErr w:type="spellStart"/>
      <w:r w:rsidRPr="00E84C88">
        <w:rPr>
          <w:rFonts w:ascii="Arial" w:eastAsia="Times New Roman" w:hAnsi="Arial" w:cs="Arial"/>
          <w:b/>
          <w:sz w:val="24"/>
          <w:szCs w:val="24"/>
          <w:lang w:val="es-ES" w:eastAsia="ru-RU"/>
        </w:rPr>
        <w:t>to</w:t>
      </w:r>
      <w:proofErr w:type="spellEnd"/>
      <w:r w:rsidRPr="00E84C88">
        <w:rPr>
          <w:rFonts w:ascii="Arial" w:eastAsia="Times New Roman" w:hAnsi="Arial" w:cs="Arial"/>
          <w:b/>
          <w:sz w:val="24"/>
          <w:szCs w:val="24"/>
          <w:lang w:val="es-ES" w:eastAsia="ru-RU"/>
        </w:rPr>
        <w:t xml:space="preserve"> </w:t>
      </w:r>
      <w:proofErr w:type="spellStart"/>
      <w:r w:rsidRPr="00E84C88">
        <w:rPr>
          <w:rFonts w:ascii="Arial" w:eastAsia="Times New Roman" w:hAnsi="Arial" w:cs="Arial"/>
          <w:b/>
          <w:sz w:val="24"/>
          <w:szCs w:val="24"/>
          <w:lang w:val="es-ES" w:eastAsia="ru-RU"/>
        </w:rPr>
        <w:t>participate</w:t>
      </w:r>
      <w:proofErr w:type="spellEnd"/>
      <w:r w:rsidRPr="00E84C88">
        <w:rPr>
          <w:rFonts w:ascii="GHEA Grapalat" w:eastAsia="Times New Roman" w:hAnsi="GHEA Grapalat" w:cs="Arial"/>
          <w:b/>
          <w:sz w:val="24"/>
          <w:szCs w:val="24"/>
          <w:lang w:val="es-ES" w:eastAsia="ru-RU"/>
        </w:rPr>
        <w:t xml:space="preserve">  </w:t>
      </w:r>
    </w:p>
    <w:p w14:paraId="79263106" w14:textId="77777777" w:rsidR="00532D6C" w:rsidRPr="00E84C88" w:rsidRDefault="00532D6C" w:rsidP="00532D6C">
      <w:pPr>
        <w:spacing w:after="0" w:line="240" w:lineRule="auto"/>
        <w:rPr>
          <w:rFonts w:ascii="GHEA Grapalat" w:eastAsia="Times New Roman" w:hAnsi="GHEA Grapalat" w:cs="Times New Roman"/>
          <w:sz w:val="24"/>
          <w:szCs w:val="24"/>
          <w:lang w:val="es-ES" w:eastAsia="ru-RU"/>
        </w:rPr>
      </w:pPr>
    </w:p>
    <w:p w14:paraId="4933A598" w14:textId="77777777" w:rsidR="00532D6C" w:rsidRPr="00E84C88" w:rsidRDefault="00532D6C" w:rsidP="00532D6C">
      <w:pPr>
        <w:spacing w:after="0" w:line="240" w:lineRule="auto"/>
        <w:jc w:val="both"/>
        <w:rPr>
          <w:rFonts w:ascii="GHEA Grapalat" w:eastAsia="Times New Roman" w:hAnsi="GHEA Grapalat" w:cs="Arial"/>
          <w:sz w:val="20"/>
          <w:szCs w:val="20"/>
          <w:lang w:val="es-ES"/>
        </w:rPr>
      </w:pPr>
      <w:r w:rsidRPr="00E84C88">
        <w:rPr>
          <w:rFonts w:ascii="GHEA Grapalat" w:eastAsia="Times New Roman" w:hAnsi="GHEA Grapalat" w:cs="Times New Roman"/>
          <w:u w:val="single"/>
          <w:lang w:val="es-ES"/>
        </w:rPr>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r w:rsidRPr="00E84C88">
        <w:rPr>
          <w:rFonts w:ascii="GHEA Grapalat" w:eastAsia="Times New Roman" w:hAnsi="GHEA Grapalat" w:cs="Times New Roman"/>
          <w:lang w:val="es-ES"/>
        </w:rPr>
        <w:t xml:space="preserve"> </w:t>
      </w:r>
      <w:proofErr w:type="spellStart"/>
      <w:r w:rsidRPr="00E84C88">
        <w:rPr>
          <w:rFonts w:ascii="Arial" w:eastAsia="Times New Roman" w:hAnsi="Arial" w:cs="Arial"/>
          <w:sz w:val="20"/>
          <w:szCs w:val="20"/>
          <w:lang w:val="es-ES"/>
        </w:rPr>
        <w:t>reports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proofErr w:type="spellStart"/>
      <w:r w:rsidRPr="00E84C88">
        <w:rPr>
          <w:rFonts w:ascii="GHEA Grapalat" w:eastAsia="Times New Roman" w:hAnsi="GHEA Grapalat" w:cs="Arial"/>
          <w:sz w:val="20"/>
          <w:szCs w:val="20"/>
          <w:lang w:val="es-ES"/>
        </w:rPr>
        <w:t>that</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wish</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has</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participate</w:t>
      </w:r>
      <w:proofErr w:type="spellEnd"/>
    </w:p>
    <w:p w14:paraId="5D64A025" w14:textId="77777777" w:rsidR="00532D6C" w:rsidRPr="00E84C88" w:rsidRDefault="00532D6C" w:rsidP="00532D6C">
      <w:pPr>
        <w:spacing w:after="0" w:line="240" w:lineRule="auto"/>
        <w:jc w:val="both"/>
        <w:rPr>
          <w:rFonts w:ascii="GHEA Grapalat" w:eastAsia="Times New Roman" w:hAnsi="GHEA Grapalat" w:cs="Times New Roman"/>
          <w:vertAlign w:val="superscript"/>
          <w:lang w:val="es-ES"/>
        </w:rPr>
      </w:pPr>
      <w:r w:rsidRPr="00E84C88">
        <w:rPr>
          <w:rFonts w:ascii="GHEA Grapalat" w:eastAsia="Times New Roman" w:hAnsi="GHEA Grapalat" w:cs="Times New Roman"/>
          <w:sz w:val="24"/>
          <w:szCs w:val="24"/>
          <w:vertAlign w:val="superscript"/>
          <w:lang w:val="es-ES"/>
        </w:rPr>
        <w:t xml:space="preserve">               </w:t>
      </w:r>
      <w:r w:rsidRPr="00E84C88">
        <w:rPr>
          <w:rFonts w:ascii="GHEA Grapalat" w:eastAsia="Times New Roman" w:hAnsi="GHEA Grapalat" w:cs="Times New Roman"/>
          <w:sz w:val="24"/>
          <w:szCs w:val="24"/>
          <w:lang w:val="es-ES"/>
        </w:rPr>
        <w:t xml:space="preserve">            </w:t>
      </w:r>
      <w:proofErr w:type="spellStart"/>
      <w:r w:rsidRPr="00E84C88">
        <w:rPr>
          <w:rFonts w:ascii="Arial" w:eastAsia="Times New Roman" w:hAnsi="Arial" w:cs="Arial"/>
          <w:sz w:val="24"/>
          <w:szCs w:val="24"/>
          <w:vertAlign w:val="superscript"/>
          <w:lang w:val="es-ES"/>
        </w:rPr>
        <w:t>to</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participate</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name</w:t>
      </w:r>
      <w:proofErr w:type="spellEnd"/>
      <w:r w:rsidRPr="00E84C88">
        <w:rPr>
          <w:rFonts w:ascii="GHEA Grapalat" w:eastAsia="Times New Roman" w:hAnsi="GHEA Grapalat" w:cs="Arial"/>
          <w:sz w:val="24"/>
          <w:szCs w:val="24"/>
          <w:vertAlign w:val="superscript"/>
          <w:lang w:val="es-ES"/>
        </w:rPr>
        <w:t xml:space="preserve"> </w:t>
      </w:r>
    </w:p>
    <w:p w14:paraId="786082CE" w14:textId="2D6FF80C" w:rsidR="00532D6C" w:rsidRPr="00E84C88" w:rsidRDefault="00532D6C" w:rsidP="00532D6C">
      <w:pPr>
        <w:spacing w:after="0" w:line="240" w:lineRule="auto"/>
        <w:jc w:val="both"/>
        <w:rPr>
          <w:rFonts w:ascii="GHEA Grapalat" w:eastAsia="Times New Roman" w:hAnsi="GHEA Grapalat" w:cs="Times New Roman"/>
          <w:u w:val="single"/>
          <w:lang w:val="es-ES"/>
        </w:rPr>
      </w:pP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proofErr w:type="spellStart"/>
      <w:r w:rsidRPr="00E84C88">
        <w:rPr>
          <w:rFonts w:ascii="GHEA Grapalat" w:eastAsia="Times New Roman" w:hAnsi="GHEA Grapalat" w:cs="Times New Roman"/>
          <w:lang w:val="es-ES"/>
        </w:rPr>
        <w:t>of</w:t>
      </w:r>
      <w:proofErr w:type="spellEnd"/>
      <w:r w:rsidRPr="00E84C88">
        <w:rPr>
          <w:rFonts w:ascii="GHEA Grapalat" w:eastAsia="Times New Roman" w:hAnsi="GHEA Grapalat" w:cs="Times New Roman"/>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from</w:t>
      </w:r>
      <w:proofErr w:type="spellEnd"/>
      <w:r w:rsidRPr="00E84C88">
        <w:rPr>
          <w:rFonts w:ascii="GHEA Grapalat" w:eastAsia="Times New Roman" w:hAnsi="GHEA Grapalat" w:cs="Times New Roman"/>
          <w:lang w:val="es-ES"/>
        </w:rPr>
        <w:t xml:space="preserve"> </w:t>
      </w:r>
      <w:r w:rsidR="00FF4E80">
        <w:rPr>
          <w:rFonts w:ascii="Arial" w:eastAsia="Times New Roman" w:hAnsi="Arial" w:cs="Arial"/>
          <w:color w:val="000000"/>
          <w:sz w:val="20"/>
          <w:szCs w:val="20"/>
          <w:lang w:val="af-ZA"/>
        </w:rPr>
        <w:t>ԼՄ-ԹՀԿՏ-ԳՀԱՊՁԲ-24/08</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code</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declared</w:t>
      </w:r>
      <w:proofErr w:type="spellEnd"/>
    </w:p>
    <w:p w14:paraId="29871119" w14:textId="77777777" w:rsidR="00532D6C" w:rsidRPr="00E84C88" w:rsidRDefault="00532D6C" w:rsidP="00532D6C">
      <w:pPr>
        <w:spacing w:after="0" w:line="240" w:lineRule="auto"/>
        <w:jc w:val="both"/>
        <w:rPr>
          <w:rFonts w:ascii="GHEA Grapalat" w:eastAsia="Times New Roman" w:hAnsi="GHEA Grapalat" w:cs="Sylfaen"/>
          <w:sz w:val="24"/>
          <w:szCs w:val="24"/>
          <w:vertAlign w:val="superscript"/>
          <w:lang w:val="es-ES"/>
        </w:rPr>
      </w:pPr>
      <w:r w:rsidRPr="00E84C88">
        <w:rPr>
          <w:rFonts w:ascii="GHEA Grapalat" w:eastAsia="Times New Roman" w:hAnsi="GHEA Grapalat" w:cs="Sylfaen"/>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of</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client</w:t>
      </w:r>
      <w:proofErr w:type="spellEnd"/>
      <w:r w:rsidRPr="00E84C88">
        <w:rPr>
          <w:rFonts w:ascii="GHEA Grapalat" w:eastAsia="Times New Roman" w:hAnsi="GHEA Grapalat" w:cs="Sylfaen"/>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name</w:t>
      </w:r>
      <w:proofErr w:type="spellEnd"/>
    </w:p>
    <w:p w14:paraId="3DA7B417"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proofErr w:type="spellStart"/>
      <w:r w:rsidRPr="00E84C88">
        <w:rPr>
          <w:rFonts w:ascii="Arial" w:eastAsia="Times New Roman" w:hAnsi="Arial" w:cs="Arial"/>
          <w:sz w:val="20"/>
          <w:szCs w:val="20"/>
          <w:lang w:val="es-ES"/>
        </w:rPr>
        <w:t>quote</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inquiry</w:t>
      </w:r>
      <w:proofErr w:type="spellEnd"/>
      <w:r w:rsidRPr="00E84C88">
        <w:rPr>
          <w:rFonts w:ascii="GHEA Grapalat" w:eastAsia="Times New Roman" w:hAnsi="GHEA Grapalat" w:cs="Arial"/>
          <w:sz w:val="16"/>
          <w:szCs w:val="16"/>
          <w:lang w:val="es-ES"/>
        </w:rPr>
        <w:t xml:space="preserve"> </w:t>
      </w:r>
      <w:r w:rsidRPr="00E84C88">
        <w:rPr>
          <w:rFonts w:ascii="GHEA Grapalat" w:eastAsia="Times New Roman" w:hAnsi="GHEA Grapalat" w:cs="Times New Roman"/>
          <w:sz w:val="24"/>
          <w:szCs w:val="24"/>
          <w:u w:val="single"/>
          <w:lang w:val="es-ES"/>
        </w:rPr>
        <w:tab/>
        <w:t xml:space="preserve">    </w:t>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portion</w:t>
      </w:r>
      <w:proofErr w:type="spellEnd"/>
      <w:r w:rsidRPr="00E84C88">
        <w:rPr>
          <w:rFonts w:ascii="Arial" w:eastAsia="Times New Roman" w:hAnsi="Arial" w:cs="Arial"/>
          <w:sz w:val="20"/>
          <w:szCs w:val="20"/>
          <w:lang w:val="es-ES"/>
        </w:rPr>
        <w:t xml:space="preserve"> </w:t>
      </w:r>
      <w:proofErr w:type="gramStart"/>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portions</w:t>
      </w:r>
      <w:proofErr w:type="spellEnd"/>
      <w:proofErr w:type="gram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and</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invitation</w:t>
      </w:r>
      <w:proofErr w:type="spellEnd"/>
      <w:r w:rsidRPr="00E84C88">
        <w:rPr>
          <w:rFonts w:ascii="GHEA Grapalat" w:eastAsia="Times New Roman" w:hAnsi="GHEA Grapalat" w:cs="Sylfaen"/>
          <w:sz w:val="20"/>
          <w:szCs w:val="20"/>
          <w:lang w:val="es-ES"/>
        </w:rPr>
        <w:t xml:space="preserve"> </w:t>
      </w:r>
    </w:p>
    <w:p w14:paraId="65B49F2F" w14:textId="77777777" w:rsidR="00532D6C" w:rsidRPr="00E84C88" w:rsidRDefault="00532D6C" w:rsidP="00532D6C">
      <w:pPr>
        <w:spacing w:after="0" w:line="240" w:lineRule="auto"/>
        <w:jc w:val="both"/>
        <w:rPr>
          <w:rFonts w:ascii="GHEA Grapalat" w:eastAsia="Times New Roman" w:hAnsi="GHEA Grapalat" w:cs="Times New Roman"/>
          <w:sz w:val="24"/>
          <w:szCs w:val="24"/>
          <w:vertAlign w:val="superscript"/>
          <w:lang w:val="es-ES"/>
        </w:rPr>
      </w:pPr>
      <w:r w:rsidRPr="00E84C88">
        <w:rPr>
          <w:rFonts w:ascii="GHEA Grapalat" w:eastAsia="Times New Roman" w:hAnsi="GHEA Grapalat" w:cs="Sylfaen"/>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dose</w:t>
      </w:r>
      <w:proofErr w:type="spellEnd"/>
      <w:r w:rsidRPr="00E84C88">
        <w:rPr>
          <w:rFonts w:ascii="Arial" w:eastAsia="Times New Roman" w:hAnsi="Arial" w:cs="Arial"/>
          <w:sz w:val="24"/>
          <w:szCs w:val="24"/>
          <w:vertAlign w:val="superscript"/>
          <w:lang w:val="es-ES"/>
        </w:rPr>
        <w:t xml:space="preserve"> </w:t>
      </w:r>
      <w:proofErr w:type="gramStart"/>
      <w:r w:rsidRPr="00E84C88">
        <w:rPr>
          <w:rFonts w:ascii="GHEA Grapalat" w:eastAsia="Times New Roman" w:hAnsi="GHEA Grapalat" w:cs="Arial"/>
          <w:sz w:val="24"/>
          <w:szCs w:val="24"/>
          <w:vertAlign w:val="superscript"/>
          <w:lang w:val="es-ES"/>
        </w:rPr>
        <w:t xml:space="preserve">( </w:t>
      </w:r>
      <w:r w:rsidRPr="00E84C88">
        <w:rPr>
          <w:rFonts w:ascii="Arial" w:eastAsia="Times New Roman" w:hAnsi="Arial" w:cs="Arial"/>
          <w:sz w:val="24"/>
          <w:szCs w:val="24"/>
          <w:vertAlign w:val="superscript"/>
          <w:lang w:val="es-ES"/>
        </w:rPr>
        <w:t>s</w:t>
      </w:r>
      <w:proofErr w:type="gramEnd"/>
      <w:r w:rsidRPr="00E84C88">
        <w:rPr>
          <w:rFonts w:ascii="Arial" w:eastAsia="Times New Roman" w:hAnsi="Arial" w:cs="Arial"/>
          <w:sz w:val="24"/>
          <w:szCs w:val="24"/>
          <w:vertAlign w:val="superscript"/>
          <w:lang w:val="es-ES"/>
        </w:rPr>
        <w:t xml:space="preserve"> </w:t>
      </w:r>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number</w:t>
      </w:r>
      <w:proofErr w:type="spellEnd"/>
    </w:p>
    <w:p w14:paraId="5D4BBD31" w14:textId="77777777" w:rsidR="00532D6C" w:rsidRPr="00E84C88" w:rsidRDefault="00532D6C" w:rsidP="00532D6C">
      <w:pPr>
        <w:spacing w:after="0" w:line="240" w:lineRule="auto"/>
        <w:jc w:val="both"/>
        <w:rPr>
          <w:rFonts w:ascii="GHEA Grapalat" w:eastAsia="Times New Roman" w:hAnsi="GHEA Grapalat" w:cs="Times New Roman"/>
          <w:sz w:val="20"/>
          <w:szCs w:val="20"/>
          <w:lang w:val="es-ES"/>
        </w:rPr>
      </w:pPr>
      <w:r w:rsidRPr="00E84C88">
        <w:rPr>
          <w:rFonts w:ascii="GHEA Grapalat" w:eastAsia="Times New Roman" w:hAnsi="GHEA Grapalat" w:cs="Times New Roman"/>
          <w:sz w:val="24"/>
          <w:szCs w:val="24"/>
          <w:vertAlign w:val="superscript"/>
          <w:lang w:val="es-ES"/>
        </w:rPr>
        <w:t xml:space="preserve"> </w:t>
      </w:r>
      <w:proofErr w:type="spellStart"/>
      <w:r w:rsidRPr="00E84C88">
        <w:rPr>
          <w:rFonts w:ascii="Arial" w:eastAsia="Times New Roman" w:hAnsi="Arial" w:cs="Arial"/>
          <w:sz w:val="20"/>
          <w:szCs w:val="20"/>
          <w:lang w:val="es-ES"/>
        </w:rPr>
        <w:t>requirements</w:t>
      </w:r>
      <w:proofErr w:type="spellEnd"/>
      <w:r w:rsidRPr="00E84C88">
        <w:rPr>
          <w:rFonts w:ascii="GHEA Grapalat" w:eastAsia="Times New Roman" w:hAnsi="GHEA Grapalat" w:cs="Sylfaen"/>
          <w:sz w:val="20"/>
          <w:szCs w:val="20"/>
          <w:lang w:val="es-ES"/>
        </w:rPr>
        <w:t xml:space="preserve"> </w:t>
      </w:r>
      <w:proofErr w:type="spellStart"/>
      <w:proofErr w:type="gramStart"/>
      <w:r w:rsidRPr="00E84C88">
        <w:rPr>
          <w:rFonts w:ascii="Arial" w:eastAsia="Times New Roman" w:hAnsi="Arial" w:cs="Arial"/>
          <w:sz w:val="20"/>
          <w:szCs w:val="20"/>
          <w:lang w:val="es-ES"/>
        </w:rPr>
        <w:t>appropriate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presents</w:t>
      </w:r>
      <w:proofErr w:type="spellEnd"/>
      <w:proofErr w:type="gram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application</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es-ES"/>
        </w:rPr>
        <w:t>_</w:t>
      </w:r>
    </w:p>
    <w:p w14:paraId="3DA5E8F4" w14:textId="77777777" w:rsidR="00532D6C" w:rsidRPr="00E84C88" w:rsidRDefault="00532D6C" w:rsidP="00532D6C">
      <w:pPr>
        <w:spacing w:after="0" w:line="240" w:lineRule="auto"/>
        <w:jc w:val="both"/>
        <w:rPr>
          <w:rFonts w:ascii="GHEA Grapalat" w:eastAsia="Times New Roman" w:hAnsi="GHEA Grapalat" w:cs="Times New Roman"/>
          <w:sz w:val="12"/>
          <w:szCs w:val="12"/>
          <w:u w:val="single"/>
          <w:lang w:val="es-ES"/>
        </w:rPr>
      </w:pPr>
    </w:p>
    <w:p w14:paraId="20E69E8D"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Times New Roman"/>
          <w:u w:val="single"/>
          <w:lang w:val="es-ES"/>
        </w:rPr>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proofErr w:type="spellStart"/>
      <w:r w:rsidRPr="00E84C88">
        <w:rPr>
          <w:rFonts w:ascii="GHEA Grapalat" w:eastAsia="Times New Roman" w:hAnsi="GHEA Grapalat" w:cs="Times New Roman"/>
          <w:sz w:val="24"/>
          <w:szCs w:val="24"/>
          <w:lang w:val="es-ES"/>
        </w:rPr>
        <w:t>the</w:t>
      </w:r>
      <w:proofErr w:type="spellEnd"/>
      <w:r w:rsidRPr="00E84C88">
        <w:rPr>
          <w:rFonts w:ascii="GHEA Grapalat" w:eastAsia="Times New Roman" w:hAnsi="GHEA Grapalat" w:cs="Times New Roman"/>
          <w:sz w:val="24"/>
          <w:szCs w:val="24"/>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reports</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and:</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certification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proofErr w:type="spellStart"/>
      <w:r w:rsidRPr="00E84C88">
        <w:rPr>
          <w:rFonts w:ascii="GHEA Grapalat" w:eastAsia="Times New Roman" w:hAnsi="GHEA Grapalat" w:cs="Arial"/>
          <w:sz w:val="20"/>
          <w:szCs w:val="20"/>
          <w:lang w:val="es-ES"/>
        </w:rPr>
        <w:t>that</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Sylfaen"/>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Sylfaen"/>
          <w:sz w:val="20"/>
          <w:szCs w:val="20"/>
          <w:lang w:val="es-ES"/>
        </w:rPr>
        <w:t xml:space="preserve"> </w:t>
      </w:r>
    </w:p>
    <w:p w14:paraId="4A5D4CC1"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Sylfaen"/>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to</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participate</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name</w:t>
      </w:r>
      <w:proofErr w:type="spellEnd"/>
    </w:p>
    <w:p w14:paraId="78567787"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r w:rsidRPr="00E84C88">
        <w:rPr>
          <w:rFonts w:ascii="GHEA Grapalat" w:eastAsia="Times New Roman" w:hAnsi="GHEA Grapalat" w:cs="Sylfaen"/>
          <w:sz w:val="20"/>
          <w:szCs w:val="20"/>
          <w:u w:val="single"/>
          <w:lang w:val="es-ES"/>
        </w:rPr>
        <w:tab/>
      </w:r>
      <w:proofErr w:type="spellStart"/>
      <w:proofErr w:type="gramStart"/>
      <w:r w:rsidRPr="00E84C88">
        <w:rPr>
          <w:rFonts w:ascii="Arial" w:eastAsia="Times New Roman" w:hAnsi="Arial" w:cs="Arial"/>
          <w:sz w:val="20"/>
          <w:szCs w:val="20"/>
          <w:lang w:val="es-ES"/>
        </w:rPr>
        <w:t>resident</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Sylfaen"/>
          <w:sz w:val="20"/>
          <w:szCs w:val="20"/>
          <w:lang w:val="es-ES"/>
        </w:rPr>
        <w:t>:</w:t>
      </w:r>
      <w:proofErr w:type="gramEnd"/>
    </w:p>
    <w:p w14:paraId="28347A12" w14:textId="77777777" w:rsidR="00532D6C" w:rsidRPr="00E84C88" w:rsidRDefault="00532D6C" w:rsidP="00532D6C">
      <w:pPr>
        <w:spacing w:after="0" w:line="240" w:lineRule="auto"/>
        <w:jc w:val="both"/>
        <w:rPr>
          <w:rFonts w:ascii="GHEA Grapalat" w:eastAsia="Times New Roman" w:hAnsi="GHEA Grapalat" w:cs="Arial"/>
          <w:sz w:val="24"/>
          <w:szCs w:val="24"/>
          <w:vertAlign w:val="superscript"/>
          <w:lang w:val="es-ES"/>
        </w:rPr>
      </w:pPr>
      <w:r w:rsidRPr="00E84C88">
        <w:rPr>
          <w:rFonts w:ascii="GHEA Grapalat" w:eastAsia="Times New Roman" w:hAnsi="GHEA Grapalat" w:cs="Arial"/>
          <w:sz w:val="24"/>
          <w:szCs w:val="24"/>
          <w:vertAlign w:val="superscript"/>
          <w:lang w:val="es-ES"/>
        </w:rPr>
        <w:t xml:space="preserve">                                               </w:t>
      </w:r>
      <w:r w:rsidRPr="00E84C88">
        <w:rPr>
          <w:rFonts w:ascii="Arial" w:eastAsia="Times New Roman" w:hAnsi="Arial" w:cs="Arial"/>
          <w:sz w:val="24"/>
          <w:szCs w:val="24"/>
          <w:vertAlign w:val="superscript"/>
          <w:lang w:val="es-ES"/>
        </w:rPr>
        <w:t>country</w:t>
      </w:r>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name</w:t>
      </w:r>
      <w:proofErr w:type="spellEnd"/>
    </w:p>
    <w:p w14:paraId="003BBA1E"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Sylfaen"/>
          <w:sz w:val="20"/>
          <w:szCs w:val="20"/>
          <w:lang w:val="es-ES"/>
        </w:rPr>
        <w:t xml:space="preserve">                </w:t>
      </w:r>
    </w:p>
    <w:p w14:paraId="0E5FBF82"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Times New Roman"/>
          <w:sz w:val="20"/>
          <w:szCs w:val="20"/>
          <w:u w:val="single"/>
          <w:lang w:val="es-ES"/>
        </w:rPr>
        <w:t xml:space="preserve">                                         </w:t>
      </w:r>
      <w:proofErr w:type="spellStart"/>
      <w:r w:rsidRPr="00E84C88">
        <w:rPr>
          <w:rFonts w:ascii="GHEA Grapalat" w:eastAsia="Times New Roman" w:hAnsi="GHEA Grapalat" w:cs="Times New Roman"/>
          <w:sz w:val="20"/>
          <w:szCs w:val="20"/>
          <w:lang w:val="es-ES"/>
        </w:rPr>
        <w:t>of</w:t>
      </w:r>
      <w:proofErr w:type="spellEnd"/>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0"/>
          <w:lang w:val="es-ES"/>
        </w:rPr>
        <w:t>_</w:t>
      </w:r>
    </w:p>
    <w:p w14:paraId="0A4290F5" w14:textId="77777777" w:rsidR="00532D6C" w:rsidRPr="00E84C88" w:rsidRDefault="00532D6C" w:rsidP="00532D6C">
      <w:pPr>
        <w:spacing w:after="0" w:line="240" w:lineRule="auto"/>
        <w:jc w:val="both"/>
        <w:rPr>
          <w:rFonts w:ascii="GHEA Grapalat" w:eastAsia="Times New Roman" w:hAnsi="GHEA Grapalat" w:cs="Sylfaen"/>
          <w:sz w:val="20"/>
          <w:szCs w:val="20"/>
          <w:lang w:val="es-ES"/>
        </w:rPr>
      </w:pPr>
      <w:r w:rsidRPr="00E84C88">
        <w:rPr>
          <w:rFonts w:ascii="GHEA Grapalat" w:eastAsia="Times New Roman" w:hAnsi="GHEA Grapalat" w:cs="Sylfaen"/>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to</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participate</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name</w:t>
      </w:r>
      <w:proofErr w:type="spellEnd"/>
      <w:r w:rsidRPr="00E84C88">
        <w:rPr>
          <w:rFonts w:ascii="GHEA Grapalat" w:eastAsia="Times New Roman" w:hAnsi="GHEA Grapalat" w:cs="Arial"/>
          <w:sz w:val="24"/>
          <w:szCs w:val="24"/>
          <w:vertAlign w:val="superscript"/>
          <w:lang w:val="es-ES"/>
        </w:rPr>
        <w:t xml:space="preserve">   </w:t>
      </w:r>
    </w:p>
    <w:p w14:paraId="36BFC7B9" w14:textId="77777777" w:rsidR="00532D6C" w:rsidRPr="00E84C88" w:rsidRDefault="00532D6C" w:rsidP="00532D6C">
      <w:pPr>
        <w:numPr>
          <w:ilvl w:val="0"/>
          <w:numId w:val="27"/>
        </w:numPr>
        <w:spacing w:after="0" w:line="240" w:lineRule="auto"/>
        <w:jc w:val="both"/>
        <w:rPr>
          <w:rFonts w:ascii="GHEA Grapalat" w:eastAsia="Times New Roman" w:hAnsi="GHEA Grapalat" w:cs="Arial"/>
          <w:sz w:val="24"/>
          <w:u w:val="single"/>
          <w:lang w:val="es-ES"/>
        </w:rPr>
      </w:pPr>
      <w:proofErr w:type="spellStart"/>
      <w:r w:rsidRPr="00E84C88">
        <w:rPr>
          <w:rFonts w:ascii="Arial" w:eastAsia="Times New Roman" w:hAnsi="Arial" w:cs="Arial"/>
          <w:sz w:val="20"/>
          <w:szCs w:val="20"/>
          <w:lang w:val="es-ES"/>
        </w:rPr>
        <w:t>tax</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payer</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accounting</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number</w:t>
      </w:r>
      <w:proofErr w:type="spellEnd"/>
      <w:r w:rsidRPr="00E84C88">
        <w:rPr>
          <w:rFonts w:ascii="GHEA Grapalat" w:eastAsia="Times New Roman" w:hAnsi="GHEA Grapalat" w:cs="Arial"/>
          <w:sz w:val="20"/>
          <w:szCs w:val="20"/>
          <w:lang w:val="es-ES"/>
        </w:rPr>
        <w:t xml:space="preserve"> </w:t>
      </w:r>
      <w:proofErr w:type="spellStart"/>
      <w:proofErr w:type="gram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r w:rsidRPr="00E84C88">
        <w:rPr>
          <w:rFonts w:ascii="GHEA Grapalat" w:eastAsia="Times New Roman" w:hAnsi="GHEA Grapalat" w:cs="Arial"/>
          <w:sz w:val="24"/>
          <w:lang w:val="es-ES"/>
        </w:rPr>
        <w:t xml:space="preserve"> </w:t>
      </w:r>
      <w:r w:rsidRPr="00E84C88">
        <w:rPr>
          <w:rFonts w:ascii="GHEA Grapalat" w:eastAsia="Times New Roman" w:hAnsi="GHEA Grapalat" w:cs="Arial"/>
          <w:sz w:val="24"/>
          <w:u w:val="single"/>
          <w:lang w:val="es-ES"/>
        </w:rPr>
        <w:tab/>
      </w:r>
      <w:r w:rsidRPr="00E84C88">
        <w:rPr>
          <w:rFonts w:ascii="GHEA Grapalat" w:eastAsia="Times New Roman" w:hAnsi="GHEA Grapalat" w:cs="Arial"/>
          <w:sz w:val="24"/>
          <w:u w:val="single"/>
          <w:lang w:val="es-ES"/>
        </w:rPr>
        <w:tab/>
      </w:r>
      <w:r w:rsidRPr="00E84C88">
        <w:rPr>
          <w:rFonts w:ascii="GHEA Grapalat" w:eastAsia="Times New Roman" w:hAnsi="GHEA Grapalat" w:cs="Arial"/>
          <w:sz w:val="24"/>
          <w:u w:val="single"/>
          <w:lang w:val="es-ES"/>
        </w:rPr>
        <w:tab/>
      </w:r>
      <w:r w:rsidRPr="00E84C88">
        <w:rPr>
          <w:rFonts w:ascii="GHEA Grapalat" w:eastAsia="Times New Roman" w:hAnsi="GHEA Grapalat" w:cs="Arial"/>
          <w:sz w:val="24"/>
          <w:u w:val="single"/>
          <w:lang w:val="es-ES"/>
        </w:rPr>
        <w:tab/>
      </w:r>
      <w:r w:rsidRPr="00E84C88">
        <w:rPr>
          <w:rFonts w:ascii="GHEA Grapalat" w:eastAsia="Times New Roman" w:hAnsi="GHEA Grapalat" w:cs="Arial"/>
          <w:sz w:val="24"/>
          <w:u w:val="single"/>
          <w:lang w:val="es-ES"/>
        </w:rPr>
        <w:tab/>
        <w:t>:</w:t>
      </w:r>
    </w:p>
    <w:p w14:paraId="765DE37E" w14:textId="77777777" w:rsidR="00532D6C" w:rsidRPr="00E84C88" w:rsidRDefault="00532D6C" w:rsidP="00532D6C">
      <w:pPr>
        <w:spacing w:after="0" w:line="240" w:lineRule="auto"/>
        <w:ind w:left="1416" w:firstLine="708"/>
        <w:jc w:val="both"/>
        <w:rPr>
          <w:rFonts w:ascii="GHEA Grapalat" w:eastAsia="Times New Roman" w:hAnsi="GHEA Grapalat" w:cs="Arial"/>
          <w:sz w:val="24"/>
          <w:szCs w:val="24"/>
          <w:vertAlign w:val="superscript"/>
          <w:lang w:val="es-ES"/>
        </w:rPr>
      </w:pPr>
      <w:r w:rsidRPr="00E84C88">
        <w:rPr>
          <w:rFonts w:ascii="GHEA Grapalat" w:eastAsia="Times New Roman" w:hAnsi="GHEA Grapalat" w:cs="Sylfaen"/>
          <w:sz w:val="24"/>
          <w:szCs w:val="24"/>
          <w:vertAlign w:val="superscript"/>
          <w:lang w:val="es-ES"/>
        </w:rPr>
        <w:t xml:space="preserve">               </w:t>
      </w:r>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tax</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of</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payer</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accounting</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number</w:t>
      </w:r>
      <w:proofErr w:type="spellEnd"/>
    </w:p>
    <w:p w14:paraId="0AED62A5" w14:textId="77777777" w:rsidR="00532D6C" w:rsidRPr="00E84C88" w:rsidRDefault="00532D6C" w:rsidP="00532D6C">
      <w:pPr>
        <w:numPr>
          <w:ilvl w:val="0"/>
          <w:numId w:val="27"/>
        </w:numPr>
        <w:spacing w:after="0" w:line="240" w:lineRule="auto"/>
        <w:jc w:val="both"/>
        <w:rPr>
          <w:rFonts w:ascii="GHEA Grapalat" w:eastAsia="Times New Roman" w:hAnsi="GHEA Grapalat" w:cs="Times New Roman"/>
          <w:u w:val="single"/>
          <w:lang w:val="es-ES"/>
        </w:rPr>
      </w:pPr>
      <w:proofErr w:type="spellStart"/>
      <w:r w:rsidRPr="00E84C88">
        <w:rPr>
          <w:rFonts w:ascii="Arial" w:eastAsia="Times New Roman" w:hAnsi="Arial" w:cs="Arial"/>
          <w:sz w:val="20"/>
          <w:szCs w:val="20"/>
          <w:lang w:val="es-ES"/>
        </w:rPr>
        <w:t>electronic</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mail</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address</w:t>
      </w:r>
      <w:proofErr w:type="spellEnd"/>
      <w:r w:rsidRPr="00E84C88">
        <w:rPr>
          <w:rFonts w:ascii="GHEA Grapalat" w:eastAsia="Times New Roman" w:hAnsi="GHEA Grapalat" w:cs="Arial"/>
          <w:sz w:val="20"/>
          <w:szCs w:val="20"/>
          <w:lang w:val="es-ES"/>
        </w:rPr>
        <w:t xml:space="preserve"> </w:t>
      </w:r>
      <w:proofErr w:type="spellStart"/>
      <w:proofErr w:type="gram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r w:rsidRPr="00E84C88">
        <w:rPr>
          <w:rFonts w:ascii="GHEA Grapalat" w:eastAsia="Times New Roman" w:hAnsi="GHEA Grapalat" w:cs="Arial"/>
          <w:sz w:val="24"/>
          <w:lang w:val="es-ES"/>
        </w:rPr>
        <w:t xml:space="preserve"> </w:t>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r>
      <w:r w:rsidRPr="00E84C88">
        <w:rPr>
          <w:rFonts w:ascii="GHEA Grapalat" w:eastAsia="Times New Roman" w:hAnsi="GHEA Grapalat" w:cs="Times New Roman"/>
          <w:sz w:val="24"/>
          <w:szCs w:val="24"/>
          <w:u w:val="single"/>
          <w:lang w:val="es-ES"/>
        </w:rPr>
        <w:tab/>
        <w:t>:</w:t>
      </w:r>
    </w:p>
    <w:p w14:paraId="4FEE0FCF" w14:textId="77777777" w:rsidR="00532D6C" w:rsidRPr="00E84C88" w:rsidRDefault="00532D6C" w:rsidP="009E077A">
      <w:pPr>
        <w:spacing w:after="0" w:line="240" w:lineRule="auto"/>
        <w:jc w:val="both"/>
        <w:rPr>
          <w:rFonts w:ascii="GHEA Grapalat" w:eastAsia="Times New Roman" w:hAnsi="GHEA Grapalat" w:cs="Times New Roman"/>
          <w:sz w:val="10"/>
          <w:szCs w:val="10"/>
          <w:lang w:val="es-ES"/>
        </w:rPr>
      </w:pPr>
      <w:r w:rsidRPr="00E84C88">
        <w:rPr>
          <w:rFonts w:ascii="GHEA Grapalat" w:eastAsia="Times New Roman" w:hAnsi="GHEA Grapalat" w:cs="Sylfaen"/>
          <w:sz w:val="24"/>
          <w:szCs w:val="24"/>
          <w:vertAlign w:val="superscript"/>
          <w:lang w:val="es-ES"/>
        </w:rPr>
        <w:t xml:space="preserve">              </w:t>
      </w:r>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electronic</w:t>
      </w:r>
      <w:proofErr w:type="spellEnd"/>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of</w:t>
      </w:r>
      <w:proofErr w:type="spellEnd"/>
      <w:r w:rsidRPr="00E84C88">
        <w:rPr>
          <w:rFonts w:ascii="Arial" w:eastAsia="Times New Roman" w:hAnsi="Arial" w:cs="Arial"/>
          <w:sz w:val="24"/>
          <w:szCs w:val="24"/>
          <w:vertAlign w:val="superscript"/>
          <w:lang w:val="es-ES"/>
        </w:rPr>
        <w:t xml:space="preserve"> mail</w:t>
      </w:r>
      <w:r w:rsidRPr="00E84C88">
        <w:rPr>
          <w:rFonts w:ascii="GHEA Grapalat" w:eastAsia="Times New Roman" w:hAnsi="GHEA Grapalat"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the</w:t>
      </w:r>
      <w:proofErr w:type="spellEnd"/>
      <w:r w:rsidRPr="00E84C88">
        <w:rPr>
          <w:rFonts w:ascii="Arial" w:eastAsia="Times New Roman" w:hAnsi="Arial" w:cs="Arial"/>
          <w:sz w:val="24"/>
          <w:szCs w:val="24"/>
          <w:vertAlign w:val="superscript"/>
          <w:lang w:val="es-ES"/>
        </w:rPr>
        <w:t xml:space="preserve"> </w:t>
      </w:r>
      <w:proofErr w:type="spellStart"/>
      <w:r w:rsidRPr="00E84C88">
        <w:rPr>
          <w:rFonts w:ascii="Arial" w:eastAsia="Times New Roman" w:hAnsi="Arial" w:cs="Arial"/>
          <w:sz w:val="24"/>
          <w:szCs w:val="24"/>
          <w:vertAlign w:val="superscript"/>
          <w:lang w:val="es-ES"/>
        </w:rPr>
        <w:t>address</w:t>
      </w:r>
      <w:proofErr w:type="spellEnd"/>
    </w:p>
    <w:p w14:paraId="7AE1570E"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31D5B2A4"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6E330F79" w14:textId="77777777" w:rsidR="00532D6C" w:rsidRPr="00E84C88" w:rsidRDefault="00532D6C" w:rsidP="00532D6C">
      <w:pPr>
        <w:numPr>
          <w:ilvl w:val="0"/>
          <w:numId w:val="27"/>
        </w:numPr>
        <w:spacing w:after="0" w:line="240" w:lineRule="auto"/>
        <w:jc w:val="both"/>
        <w:rPr>
          <w:rFonts w:ascii="GHEA Grapalat" w:eastAsia="Times New Roman" w:hAnsi="GHEA Grapalat" w:cs="Arial"/>
          <w:sz w:val="24"/>
          <w:szCs w:val="24"/>
          <w:vertAlign w:val="superscript"/>
          <w:lang w:val="es-ES"/>
        </w:rPr>
      </w:pPr>
      <w:r w:rsidRPr="00E84C88">
        <w:rPr>
          <w:rFonts w:ascii="Arial" w:eastAsia="Times New Roman" w:hAnsi="Arial" w:cs="Arial"/>
          <w:sz w:val="20"/>
          <w:szCs w:val="20"/>
          <w:lang w:val="hy-AM"/>
        </w:rPr>
        <w:t>activity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address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w:t>
      </w:r>
      <w:r w:rsidRPr="00E84C88">
        <w:rPr>
          <w:rFonts w:ascii="GHEA Grapalat" w:eastAsia="Times New Roman" w:hAnsi="GHEA Grapalat" w:cs="Times New Roman"/>
          <w:sz w:val="20"/>
          <w:szCs w:val="20"/>
          <w:lang w:val="es-ES"/>
        </w:rPr>
        <w:t xml:space="preserve">                                     </w:t>
      </w:r>
    </w:p>
    <w:p w14:paraId="37E58341" w14:textId="77777777" w:rsidR="00532D6C" w:rsidRPr="00E84C88" w:rsidRDefault="00532D6C" w:rsidP="00532D6C">
      <w:pPr>
        <w:spacing w:after="0" w:line="240" w:lineRule="auto"/>
        <w:jc w:val="both"/>
        <w:rPr>
          <w:rFonts w:ascii="GHEA Grapalat" w:eastAsia="Times New Roman" w:hAnsi="GHEA Grapalat" w:cs="Times New Roman"/>
          <w:sz w:val="16"/>
          <w:szCs w:val="16"/>
          <w:lang w:val="hy-AM"/>
        </w:rPr>
      </w:pP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activity</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address</w:t>
      </w:r>
    </w:p>
    <w:p w14:paraId="7AE91679"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5B101332" w14:textId="77777777" w:rsidR="00532D6C" w:rsidRPr="00E84C88" w:rsidRDefault="00532D6C" w:rsidP="00532D6C">
      <w:pPr>
        <w:spacing w:after="0" w:line="240" w:lineRule="auto"/>
        <w:ind w:firstLine="708"/>
        <w:jc w:val="both"/>
        <w:rPr>
          <w:rFonts w:ascii="GHEA Grapalat" w:eastAsia="Times New Roman" w:hAnsi="GHEA Grapalat" w:cs="Arial"/>
          <w:sz w:val="20"/>
          <w:szCs w:val="20"/>
          <w:lang w:val="hy-AM"/>
        </w:rPr>
      </w:pPr>
    </w:p>
    <w:p w14:paraId="12BD4D18" w14:textId="77777777" w:rsidR="00532D6C" w:rsidRPr="00E84C88" w:rsidRDefault="00532D6C" w:rsidP="00532D6C">
      <w:pPr>
        <w:numPr>
          <w:ilvl w:val="0"/>
          <w:numId w:val="27"/>
        </w:numPr>
        <w:spacing w:after="0" w:line="240" w:lineRule="auto"/>
        <w:jc w:val="both"/>
        <w:rPr>
          <w:rFonts w:ascii="GHEA Grapalat" w:eastAsia="Times New Roman" w:hAnsi="GHEA Grapalat" w:cs="Arial"/>
          <w:sz w:val="24"/>
          <w:szCs w:val="24"/>
          <w:vertAlign w:val="superscript"/>
          <w:lang w:val="es-ES"/>
        </w:rPr>
      </w:pPr>
      <w:r w:rsidRPr="00E84C88">
        <w:rPr>
          <w:rFonts w:ascii="Arial" w:eastAsia="Times New Roman" w:hAnsi="Arial" w:cs="Arial"/>
          <w:sz w:val="20"/>
          <w:szCs w:val="20"/>
          <w:lang w:val="hy-AM"/>
        </w:rPr>
        <w:t>phone number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w:t>
      </w:r>
      <w:r w:rsidRPr="00E84C88">
        <w:rPr>
          <w:rFonts w:ascii="GHEA Grapalat" w:eastAsia="Times New Roman" w:hAnsi="GHEA Grapalat" w:cs="Times New Roman"/>
          <w:sz w:val="20"/>
          <w:szCs w:val="20"/>
          <w:lang w:val="es-ES"/>
        </w:rPr>
        <w:t xml:space="preserve">                                     </w:t>
      </w:r>
    </w:p>
    <w:p w14:paraId="034342BA" w14:textId="77777777" w:rsidR="00532D6C" w:rsidRPr="00E84C88" w:rsidRDefault="00532D6C" w:rsidP="00532D6C">
      <w:pPr>
        <w:spacing w:after="0" w:line="240" w:lineRule="auto"/>
        <w:ind w:left="3540"/>
        <w:jc w:val="both"/>
        <w:rPr>
          <w:rFonts w:ascii="GHEA Grapalat" w:eastAsia="Times New Roman" w:hAnsi="GHEA Grapalat" w:cs="Times New Roman"/>
          <w:sz w:val="16"/>
          <w:szCs w:val="16"/>
          <w:lang w:val="hy-AM"/>
        </w:rPr>
      </w:pPr>
      <w:r w:rsidRPr="00E84C88">
        <w:rPr>
          <w:rFonts w:ascii="Arial" w:eastAsia="Times New Roman" w:hAnsi="Arial" w:cs="Arial"/>
          <w:sz w:val="16"/>
          <w:szCs w:val="16"/>
          <w:lang w:val="hy-AM"/>
        </w:rPr>
        <w:t>phone</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number</w:t>
      </w:r>
    </w:p>
    <w:p w14:paraId="4663851B" w14:textId="77777777" w:rsidR="00532D6C" w:rsidRPr="00E84C88" w:rsidRDefault="00532D6C" w:rsidP="00532D6C">
      <w:pPr>
        <w:spacing w:after="0" w:line="240" w:lineRule="auto"/>
        <w:ind w:firstLine="709"/>
        <w:rPr>
          <w:rFonts w:ascii="GHEA Grapalat" w:eastAsia="Times New Roman" w:hAnsi="GHEA Grapalat" w:cs="Arial"/>
          <w:sz w:val="20"/>
          <w:szCs w:val="20"/>
          <w:lang w:val="hy-AM"/>
        </w:rPr>
      </w:pPr>
    </w:p>
    <w:p w14:paraId="72F624B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es-ES"/>
        </w:rPr>
      </w:pPr>
      <w:proofErr w:type="spellStart"/>
      <w:r w:rsidRPr="00E84C88">
        <w:rPr>
          <w:rFonts w:ascii="Arial" w:eastAsia="Times New Roman" w:hAnsi="Arial" w:cs="Arial"/>
          <w:sz w:val="20"/>
          <w:szCs w:val="20"/>
          <w:lang w:val="es-ES"/>
        </w:rPr>
        <w:t>Hereby</w:t>
      </w:r>
      <w:proofErr w:type="spellEnd"/>
      <w:r w:rsidRPr="00E84C88">
        <w:rPr>
          <w:rFonts w:ascii="GHEA Grapalat" w:eastAsia="Times New Roman" w:hAnsi="GHEA Grapalat" w:cs="Times New Roman"/>
          <w:sz w:val="20"/>
          <w:szCs w:val="24"/>
          <w:lang w:val="hy-AM"/>
        </w:rPr>
        <w:t xml:space="preserve">  </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u w:val="single"/>
          <w:lang w:val="es-ES"/>
        </w:rPr>
        <w:t xml:space="preserve">                         </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4"/>
          <w:szCs w:val="24"/>
          <w:lang w:val="hy-AM"/>
        </w:rPr>
        <w:t xml:space="preserve">the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announcement</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and:</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certification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w:t>
      </w:r>
      <w:proofErr w:type="spellStart"/>
      <w:proofErr w:type="gramStart"/>
      <w:r w:rsidRPr="00E84C88">
        <w:rPr>
          <w:rFonts w:ascii="Arial" w:eastAsia="Times New Roman" w:hAnsi="Arial" w:cs="Arial"/>
          <w:sz w:val="20"/>
          <w:szCs w:val="20"/>
          <w:lang w:val="es-ES"/>
        </w:rPr>
        <w:t>that</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r w:rsidRPr="00E84C88">
        <w:rPr>
          <w:rFonts w:ascii="GHEA Grapalat" w:eastAsia="Times New Roman" w:hAnsi="GHEA Grapalat" w:cs="Arial"/>
          <w:sz w:val="24"/>
          <w:szCs w:val="24"/>
          <w:lang w:val="hy-AM"/>
        </w:rPr>
        <w:t xml:space="preserve"> </w:t>
      </w:r>
    </w:p>
    <w:p w14:paraId="67EC65E3" w14:textId="77777777" w:rsidR="00532D6C" w:rsidRPr="00E84C88" w:rsidRDefault="00532D6C" w:rsidP="00532D6C">
      <w:pPr>
        <w:spacing w:after="0" w:line="240" w:lineRule="auto"/>
        <w:jc w:val="both"/>
        <w:rPr>
          <w:rFonts w:ascii="GHEA Grapalat" w:eastAsia="Times New Roman" w:hAnsi="GHEA Grapalat" w:cs="Times New Roman"/>
          <w:sz w:val="16"/>
          <w:szCs w:val="24"/>
          <w:vertAlign w:val="superscript"/>
          <w:lang w:val="es-ES"/>
        </w:rPr>
      </w:pP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es-ES"/>
        </w:rPr>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Name:</w:t>
      </w:r>
    </w:p>
    <w:p w14:paraId="730D9FC9" w14:textId="7B1DBB6C" w:rsidR="00532D6C" w:rsidRPr="00E84C88" w:rsidRDefault="00532D6C" w:rsidP="00532D6C">
      <w:pPr>
        <w:spacing w:after="0" w:line="240" w:lineRule="auto"/>
        <w:ind w:firstLine="708"/>
        <w:jc w:val="both"/>
        <w:rPr>
          <w:rFonts w:ascii="GHEA Grapalat" w:eastAsia="Times New Roman" w:hAnsi="GHEA Grapalat" w:cs="Sylfaen"/>
          <w:sz w:val="20"/>
          <w:szCs w:val="20"/>
          <w:lang w:val="hy-AM"/>
        </w:rPr>
      </w:pPr>
      <w:r w:rsidRPr="00E84C88">
        <w:rPr>
          <w:rFonts w:ascii="GHEA Grapalat" w:eastAsia="Times New Roman" w:hAnsi="GHEA Grapalat" w:cs="Arial"/>
          <w:sz w:val="20"/>
          <w:szCs w:val="20"/>
          <w:lang w:val="es-ES"/>
        </w:rPr>
        <w:t xml:space="preserve">1) </w:t>
      </w:r>
      <w:proofErr w:type="spellStart"/>
      <w:r w:rsidRPr="00E84C88">
        <w:rPr>
          <w:rFonts w:ascii="Arial" w:eastAsia="Times New Roman" w:hAnsi="Arial" w:cs="Arial"/>
          <w:sz w:val="20"/>
          <w:szCs w:val="20"/>
          <w:lang w:val="es-ES"/>
        </w:rPr>
        <w:t>satisfaction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0"/>
          <w:szCs w:val="20"/>
          <w:lang w:val="es-ES"/>
        </w:rPr>
        <w:t xml:space="preserve"> </w:t>
      </w:r>
      <w:r w:rsidR="00FF4E80">
        <w:rPr>
          <w:rFonts w:ascii="Arial" w:eastAsia="Times New Roman" w:hAnsi="Arial" w:cs="Arial"/>
          <w:color w:val="000000"/>
          <w:sz w:val="20"/>
          <w:szCs w:val="20"/>
          <w:lang w:val="af-ZA"/>
        </w:rPr>
        <w:t>ԼՄ-ԹՀԿՏ-ԳՀԱՊՁԲ-24/08</w:t>
      </w:r>
      <w:r w:rsidRPr="00E84C88">
        <w:rPr>
          <w:rFonts w:ascii="GHEA Grapalat" w:eastAsia="Times New Roman" w:hAnsi="GHEA Grapalat" w:cs="Times New Roman"/>
          <w:color w:val="000000"/>
          <w:sz w:val="20"/>
          <w:szCs w:val="20"/>
          <w:lang w:val="af-ZA"/>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proofErr w:type="gramStart"/>
      <w:r w:rsidRPr="00E84C88">
        <w:rPr>
          <w:rFonts w:ascii="Arial" w:eastAsia="Times New Roman" w:hAnsi="Arial" w:cs="Arial"/>
          <w:sz w:val="20"/>
          <w:szCs w:val="20"/>
          <w:lang w:val="es-ES"/>
        </w:rPr>
        <w:t>code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quote</w:t>
      </w:r>
      <w:proofErr w:type="spellEnd"/>
      <w:proofErr w:type="gram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inquiry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by</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invitation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established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participation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right</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requirements</w:t>
      </w:r>
      <w:proofErr w:type="spellEnd"/>
      <w:r w:rsidRPr="00E84C88">
        <w:rPr>
          <w:rFonts w:ascii="GHEA Grapalat" w:eastAsia="Times New Roman" w:hAnsi="GHEA Grapalat" w:cs="Arial"/>
          <w:sz w:val="20"/>
          <w:szCs w:val="20"/>
          <w:lang w:val="es-ES"/>
        </w:rPr>
        <w:t xml:space="preserve"> </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undertake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selected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participant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recognized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in case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by invitation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order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within the term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submit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qualification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provision </w:t>
      </w:r>
      <w:r w:rsidRPr="00E84C88">
        <w:rPr>
          <w:rFonts w:ascii="GHEA Grapalat" w:eastAsia="Times New Roman" w:hAnsi="GHEA Grapalat" w:cs="Sylfaen"/>
          <w:sz w:val="20"/>
          <w:szCs w:val="20"/>
          <w:vertAlign w:val="superscript"/>
          <w:lang w:val="hy-AM"/>
        </w:rPr>
        <w:footnoteReference w:id="7"/>
      </w:r>
      <w:r w:rsidRPr="00E84C88">
        <w:rPr>
          <w:rFonts w:ascii="GHEA Grapalat" w:eastAsia="Times New Roman" w:hAnsi="GHEA Grapalat" w:cs="Sylfaen"/>
          <w:sz w:val="20"/>
          <w:szCs w:val="20"/>
          <w:lang w:val="es-ES"/>
        </w:rPr>
        <w:t>.</w:t>
      </w:r>
      <w:r w:rsidRPr="00E84C88">
        <w:rPr>
          <w:rFonts w:ascii="GHEA Grapalat" w:eastAsia="Times New Roman" w:hAnsi="GHEA Grapalat" w:cs="Sylfaen"/>
          <w:sz w:val="20"/>
          <w:szCs w:val="20"/>
          <w:lang w:val="hy-AM"/>
        </w:rPr>
        <w:t xml:space="preserve"> </w:t>
      </w:r>
    </w:p>
    <w:p w14:paraId="6CB7D88E" w14:textId="77777777" w:rsidR="00532D6C" w:rsidRPr="00E84C88" w:rsidRDefault="00532D6C" w:rsidP="00532D6C">
      <w:pPr>
        <w:spacing w:after="0" w:line="240" w:lineRule="auto"/>
        <w:ind w:firstLine="708"/>
        <w:jc w:val="both"/>
        <w:rPr>
          <w:rFonts w:ascii="GHEA Grapalat" w:eastAsia="Times New Roman" w:hAnsi="GHEA Grapalat" w:cs="Arial"/>
          <w:lang w:val="es-ES"/>
        </w:rPr>
      </w:pPr>
      <w:r w:rsidRPr="00E84C88">
        <w:rPr>
          <w:rFonts w:ascii="GHEA Grapalat" w:eastAsia="Times New Roman" w:hAnsi="GHEA Grapalat" w:cs="Arial"/>
          <w:sz w:val="20"/>
          <w:szCs w:val="20"/>
          <w:lang w:val="hy-AM"/>
        </w:rPr>
        <w:lastRenderedPageBreak/>
        <w:t xml:space="preserve">2 </w:t>
      </w:r>
      <w:r w:rsidRPr="00E84C88">
        <w:rPr>
          <w:rFonts w:ascii="GHEA Grapalat" w:eastAsia="Times New Roman" w:hAnsi="GHEA Grapalat" w:cs="Arial"/>
          <w:sz w:val="20"/>
          <w:szCs w:val="20"/>
          <w:lang w:val="es-ES"/>
        </w:rPr>
        <w:t xml:space="preserve">) </w:t>
      </w:r>
      <w:r w:rsidR="001A3021" w:rsidRPr="00E84C88">
        <w:rPr>
          <w:rFonts w:ascii="Arial" w:eastAsia="Times New Roman" w:hAnsi="Arial" w:cs="Arial"/>
          <w:color w:val="000000"/>
          <w:sz w:val="20"/>
          <w:szCs w:val="20"/>
          <w:lang w:val="af-ZA"/>
        </w:rPr>
        <w:t xml:space="preserve">LM </w:t>
      </w:r>
      <w:r w:rsidR="001A3021" w:rsidRPr="00E84C88">
        <w:rPr>
          <w:rFonts w:ascii="GHEA Grapalat" w:eastAsia="Times New Roman" w:hAnsi="GHEA Grapalat" w:cs="Arial"/>
          <w:color w:val="000000"/>
          <w:sz w:val="20"/>
          <w:szCs w:val="20"/>
          <w:lang w:val="af-ZA"/>
        </w:rPr>
        <w:t xml:space="preserve">- </w:t>
      </w:r>
      <w:r w:rsidR="001A3021" w:rsidRPr="00E84C88">
        <w:rPr>
          <w:rFonts w:ascii="Arial" w:eastAsia="Times New Roman" w:hAnsi="Arial" w:cs="Arial"/>
          <w:color w:val="000000"/>
          <w:sz w:val="20"/>
          <w:szCs w:val="20"/>
          <w:lang w:val="af-ZA"/>
        </w:rPr>
        <w:t xml:space="preserve">TACT </w:t>
      </w:r>
      <w:r w:rsidR="001A3021" w:rsidRPr="00E84C88">
        <w:rPr>
          <w:rFonts w:ascii="GHEA Grapalat" w:eastAsia="Times New Roman" w:hAnsi="GHEA Grapalat" w:cs="Arial"/>
          <w:color w:val="000000"/>
          <w:sz w:val="20"/>
          <w:szCs w:val="20"/>
          <w:lang w:val="af-ZA"/>
        </w:rPr>
        <w:t xml:space="preserve">- </w:t>
      </w:r>
      <w:r w:rsidR="001A3021" w:rsidRPr="00E84C88">
        <w:rPr>
          <w:rFonts w:ascii="Arial" w:eastAsia="Times New Roman" w:hAnsi="Arial" w:cs="Arial"/>
          <w:color w:val="000000"/>
          <w:sz w:val="20"/>
          <w:szCs w:val="20"/>
          <w:lang w:val="af-ZA"/>
        </w:rPr>
        <w:t xml:space="preserve">GHAPZB </w:t>
      </w:r>
      <w:r w:rsidR="001A3021" w:rsidRPr="00E84C88">
        <w:rPr>
          <w:rFonts w:ascii="GHEA Grapalat" w:eastAsia="Times New Roman" w:hAnsi="GHEA Grapalat" w:cs="Arial"/>
          <w:color w:val="000000"/>
          <w:sz w:val="20"/>
          <w:szCs w:val="20"/>
          <w:lang w:val="af-ZA"/>
        </w:rPr>
        <w:t>- 24/04</w:t>
      </w:r>
      <w:r w:rsidRPr="00E84C88">
        <w:rPr>
          <w:rFonts w:ascii="GHEA Grapalat" w:eastAsia="Times New Roman" w:hAnsi="GHEA Grapalat" w:cs="Times New Roman"/>
          <w:b/>
          <w:color w:val="000000"/>
          <w:sz w:val="24"/>
          <w:szCs w:val="27"/>
          <w:lang w:val="af-ZA"/>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code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quote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survey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participate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in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frame</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r w:rsidRPr="00E84C88">
        <w:rPr>
          <w:rFonts w:ascii="GHEA Grapalat" w:eastAsia="Times New Roman" w:hAnsi="GHEA Grapalat" w:cs="Sylfaen"/>
          <w:lang w:val="es-ES"/>
        </w:rPr>
        <w:t xml:space="preserve">  </w:t>
      </w:r>
    </w:p>
    <w:p w14:paraId="63FBA736" w14:textId="77777777" w:rsidR="00532D6C" w:rsidRPr="00E84C88" w:rsidRDefault="00532D6C" w:rsidP="00532D6C">
      <w:pPr>
        <w:numPr>
          <w:ilvl w:val="0"/>
          <w:numId w:val="18"/>
        </w:numPr>
        <w:spacing w:after="0" w:line="240" w:lineRule="auto"/>
        <w:ind w:firstLine="720"/>
        <w:jc w:val="both"/>
        <w:rPr>
          <w:rFonts w:ascii="GHEA Grapalat" w:eastAsia="Times New Roman" w:hAnsi="GHEA Grapalat" w:cs="Arial"/>
          <w:sz w:val="20"/>
          <w:szCs w:val="20"/>
          <w:lang w:val="es-ES"/>
        </w:rPr>
      </w:pPr>
      <w:proofErr w:type="spellStart"/>
      <w:r w:rsidRPr="00E84C88">
        <w:rPr>
          <w:rFonts w:ascii="Arial" w:eastAsia="Times New Roman" w:hAnsi="Arial" w:cs="Arial"/>
          <w:sz w:val="20"/>
          <w:szCs w:val="20"/>
          <w:lang w:val="es-ES"/>
        </w:rPr>
        <w:t>weak</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no</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gave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and </w:t>
      </w:r>
      <w:proofErr w:type="gramStart"/>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or</w:t>
      </w:r>
      <w:proofErr w:type="spellEnd"/>
      <w:proofErr w:type="gram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weak</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no</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give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dominant</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position</w:t>
      </w:r>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abuse</w:t>
      </w:r>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and:</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anti-competitive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agreement</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_</w:t>
      </w:r>
    </w:p>
    <w:p w14:paraId="484AA48C" w14:textId="77777777" w:rsidR="00532D6C" w:rsidRPr="00E84C88" w:rsidRDefault="00532D6C" w:rsidP="00532D6C">
      <w:pPr>
        <w:numPr>
          <w:ilvl w:val="0"/>
          <w:numId w:val="18"/>
        </w:numPr>
        <w:spacing w:after="0" w:line="240" w:lineRule="auto"/>
        <w:ind w:firstLine="720"/>
        <w:jc w:val="both"/>
        <w:rPr>
          <w:rFonts w:ascii="GHEA Grapalat" w:eastAsia="Times New Roman" w:hAnsi="GHEA Grapalat" w:cs="Times New Roman"/>
          <w:lang w:val="es-ES"/>
        </w:rPr>
      </w:pPr>
      <w:proofErr w:type="spellStart"/>
      <w:r w:rsidRPr="00E84C88">
        <w:rPr>
          <w:rFonts w:ascii="Arial" w:eastAsia="Times New Roman" w:hAnsi="Arial" w:cs="Arial"/>
          <w:sz w:val="20"/>
          <w:szCs w:val="20"/>
          <w:lang w:val="es-ES"/>
        </w:rPr>
        <w:t>absent</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by</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invitation</w:t>
      </w:r>
      <w:proofErr w:type="spellEnd"/>
      <w:r w:rsidRPr="00E84C88">
        <w:rPr>
          <w:rFonts w:ascii="GHEA Grapalat" w:eastAsia="Times New Roman" w:hAnsi="GHEA Grapalat" w:cs="Arial"/>
          <w:sz w:val="20"/>
          <w:szCs w:val="20"/>
          <w:lang w:val="es-ES"/>
        </w:rPr>
        <w:t xml:space="preserve"> </w:t>
      </w:r>
      <w:proofErr w:type="spellStart"/>
      <w:proofErr w:type="gramStart"/>
      <w:r w:rsidRPr="00E84C88">
        <w:rPr>
          <w:rFonts w:ascii="Arial" w:eastAsia="Times New Roman" w:hAnsi="Arial" w:cs="Arial"/>
          <w:sz w:val="20"/>
          <w:szCs w:val="20"/>
          <w:lang w:val="es-ES"/>
        </w:rPr>
        <w:t>defined</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r w:rsidRPr="00E84C88">
        <w:rPr>
          <w:rFonts w:ascii="GHEA Grapalat" w:eastAsia="Times New Roman" w:hAnsi="GHEA Grapalat" w:cs="Times New Roman"/>
          <w:lang w:val="es-ES"/>
        </w:rPr>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proofErr w:type="spellStart"/>
      <w:r w:rsidRPr="00E84C88">
        <w:rPr>
          <w:rFonts w:ascii="GHEA Grapalat" w:eastAsia="Times New Roman" w:hAnsi="GHEA Grapalat" w:cs="Arial"/>
          <w:sz w:val="20"/>
          <w:szCs w:val="20"/>
          <w:lang w:val="es-ES"/>
        </w:rPr>
        <w:t>to</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Times New Roman"/>
          <w:lang w:val="es-ES"/>
        </w:rPr>
        <w:t xml:space="preserve"> </w:t>
      </w:r>
    </w:p>
    <w:p w14:paraId="72977835" w14:textId="77777777" w:rsidR="00532D6C" w:rsidRPr="00E84C88" w:rsidRDefault="00532D6C" w:rsidP="00532D6C">
      <w:pPr>
        <w:spacing w:after="0" w:line="240" w:lineRule="auto"/>
        <w:jc w:val="both"/>
        <w:rPr>
          <w:rFonts w:ascii="GHEA Grapalat" w:eastAsia="Times New Roman" w:hAnsi="GHEA Grapalat" w:cs="Arial"/>
          <w:sz w:val="24"/>
          <w:szCs w:val="24"/>
          <w:vertAlign w:val="superscript"/>
          <w:lang w:val="hy-AM"/>
        </w:rPr>
      </w:pPr>
      <w:r w:rsidRPr="00E84C88">
        <w:rPr>
          <w:rFonts w:ascii="GHEA Grapalat" w:eastAsia="Times New Roman" w:hAnsi="GHEA Grapalat" w:cs="Times New Roman"/>
          <w:sz w:val="24"/>
          <w:szCs w:val="24"/>
          <w:vertAlign w:val="superscript"/>
          <w:lang w:val="es-ES"/>
        </w:rPr>
        <w:t xml:space="preserve"> </w:t>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Arial"/>
          <w:sz w:val="24"/>
          <w:szCs w:val="24"/>
          <w:vertAlign w:val="superscript"/>
          <w:lang w:val="hy-AM"/>
        </w:rPr>
        <w:t xml:space="preserve"> </w:t>
      </w:r>
      <w:r w:rsidRPr="00E84C88">
        <w:rPr>
          <w:rFonts w:ascii="Arial" w:eastAsia="Times New Roman" w:hAnsi="Arial" w:cs="Arial"/>
          <w:sz w:val="24"/>
          <w:szCs w:val="24"/>
          <w:vertAlign w:val="superscript"/>
          <w:lang w:val="hy-AM"/>
        </w:rPr>
        <w:t>the name</w:t>
      </w:r>
      <w:r w:rsidRPr="00E84C88">
        <w:rPr>
          <w:rFonts w:ascii="GHEA Grapalat" w:eastAsia="Times New Roman" w:hAnsi="GHEA Grapalat" w:cs="Arial"/>
          <w:sz w:val="24"/>
          <w:szCs w:val="24"/>
          <w:vertAlign w:val="superscript"/>
          <w:lang w:val="hy-AM"/>
        </w:rPr>
        <w:t xml:space="preserve"> </w:t>
      </w:r>
    </w:p>
    <w:p w14:paraId="37EB71EE" w14:textId="77777777" w:rsidR="00532D6C" w:rsidRPr="00E84C88" w:rsidRDefault="00532D6C" w:rsidP="00532D6C">
      <w:pPr>
        <w:spacing w:after="0" w:line="240" w:lineRule="auto"/>
        <w:jc w:val="both"/>
        <w:rPr>
          <w:rFonts w:ascii="GHEA Grapalat" w:eastAsia="Times New Roman" w:hAnsi="GHEA Grapalat" w:cs="Times New Roman"/>
          <w:u w:val="single"/>
          <w:lang w:val="es-ES"/>
        </w:rPr>
      </w:pPr>
      <w:proofErr w:type="spellStart"/>
      <w:r w:rsidRPr="00E84C88">
        <w:rPr>
          <w:rFonts w:ascii="Arial" w:eastAsia="Times New Roman" w:hAnsi="Arial" w:cs="Arial"/>
          <w:sz w:val="20"/>
          <w:szCs w:val="20"/>
          <w:lang w:val="es-ES"/>
        </w:rPr>
        <w:t>interconnected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persons</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and </w:t>
      </w:r>
      <w:proofErr w:type="gramStart"/>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or</w:t>
      </w:r>
      <w:proofErr w:type="spellEnd"/>
      <w:proofErr w:type="gram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r w:rsidRPr="00E84C88">
        <w:rPr>
          <w:rFonts w:ascii="GHEA Grapalat" w:eastAsia="Times New Roman" w:hAnsi="GHEA Grapalat" w:cs="Times New Roman"/>
          <w:lang w:val="es-ES"/>
        </w:rPr>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proofErr w:type="spellStart"/>
      <w:r w:rsidRPr="00E84C88">
        <w:rPr>
          <w:rFonts w:ascii="GHEA Grapalat" w:eastAsia="Times New Roman" w:hAnsi="GHEA Grapalat" w:cs="Arial"/>
          <w:sz w:val="20"/>
          <w:szCs w:val="20"/>
          <w:lang w:val="es-ES"/>
        </w:rPr>
        <w:t>of</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Times New Roman"/>
          <w:u w:val="single"/>
          <w:lang w:val="es-ES"/>
        </w:rPr>
        <w:t xml:space="preserve">  </w:t>
      </w:r>
    </w:p>
    <w:p w14:paraId="5E7E87DC" w14:textId="77777777" w:rsidR="00532D6C" w:rsidRPr="00E84C88" w:rsidRDefault="00532D6C" w:rsidP="00532D6C">
      <w:pPr>
        <w:spacing w:after="0" w:line="240" w:lineRule="auto"/>
        <w:jc w:val="both"/>
        <w:rPr>
          <w:rFonts w:ascii="GHEA Grapalat" w:eastAsia="Times New Roman" w:hAnsi="GHEA Grapalat" w:cs="Times New Roman"/>
          <w:u w:val="single"/>
          <w:lang w:val="es-ES"/>
        </w:rPr>
      </w:pP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Arial"/>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372ED8F1" w14:textId="77777777" w:rsidR="00532D6C" w:rsidRPr="00E84C88" w:rsidRDefault="00532D6C" w:rsidP="00532D6C">
      <w:pPr>
        <w:spacing w:after="0" w:line="240" w:lineRule="auto"/>
        <w:jc w:val="both"/>
        <w:rPr>
          <w:rFonts w:ascii="GHEA Grapalat" w:eastAsia="Times New Roman" w:hAnsi="GHEA Grapalat" w:cs="Times New Roman"/>
          <w:u w:val="single"/>
          <w:lang w:val="es-ES"/>
        </w:rPr>
      </w:pPr>
      <w:proofErr w:type="spellStart"/>
      <w:r w:rsidRPr="00E84C88">
        <w:rPr>
          <w:rFonts w:ascii="Arial" w:eastAsia="Times New Roman" w:hAnsi="Arial" w:cs="Arial"/>
          <w:sz w:val="20"/>
          <w:szCs w:val="20"/>
          <w:lang w:val="es-ES"/>
        </w:rPr>
        <w:t>from</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established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or</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more</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than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fifty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percent</w:t>
      </w:r>
      <w:proofErr w:type="spellEnd"/>
      <w:r w:rsidRPr="00E84C88">
        <w:rPr>
          <w:rFonts w:ascii="GHEA Grapalat" w:eastAsia="Times New Roman" w:hAnsi="GHEA Grapalat" w:cs="Times New Roman"/>
          <w:lang w:val="es-ES"/>
        </w:rPr>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t xml:space="preserve">                   </w:t>
      </w:r>
      <w:proofErr w:type="spellStart"/>
      <w:r w:rsidRPr="00E84C88">
        <w:rPr>
          <w:rFonts w:ascii="GHEA Grapalat" w:eastAsia="Times New Roman" w:hAnsi="GHEA Grapalat" w:cs="Arial"/>
          <w:sz w:val="20"/>
          <w:szCs w:val="20"/>
          <w:lang w:val="es-ES"/>
        </w:rPr>
        <w:t>to</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p>
    <w:p w14:paraId="1B455D1C" w14:textId="77777777" w:rsidR="00532D6C" w:rsidRPr="00E84C88" w:rsidRDefault="00532D6C" w:rsidP="00532D6C">
      <w:pPr>
        <w:spacing w:after="0" w:line="240" w:lineRule="auto"/>
        <w:jc w:val="both"/>
        <w:rPr>
          <w:rFonts w:ascii="GHEA Grapalat" w:eastAsia="Times New Roman" w:hAnsi="GHEA Grapalat" w:cs="Times New Roman"/>
          <w:lang w:val="es-ES"/>
        </w:rPr>
      </w:pPr>
      <w:r w:rsidRPr="00E84C88">
        <w:rPr>
          <w:rFonts w:ascii="GHEA Grapalat" w:eastAsia="Times New Roman" w:hAnsi="GHEA Grapalat" w:cs="Sylfaen"/>
          <w:sz w:val="24"/>
          <w:szCs w:val="24"/>
          <w:vertAlign w:val="superscript"/>
          <w:lang w:val="es-ES"/>
        </w:rPr>
        <w:t xml:space="preserve">                                                                     </w:t>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GHEA Grapalat" w:eastAsia="Times New Roman" w:hAnsi="GHEA Grapalat" w:cs="Sylfaen"/>
          <w:sz w:val="24"/>
          <w:szCs w:val="24"/>
          <w:vertAlign w:val="superscript"/>
          <w:lang w:val="es-ES"/>
        </w:rPr>
        <w:tab/>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Arial"/>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4F11C08E" w14:textId="77777777" w:rsidR="00532D6C" w:rsidRPr="00E84C88" w:rsidRDefault="00532D6C" w:rsidP="00532D6C">
      <w:pPr>
        <w:spacing w:after="0" w:line="240" w:lineRule="auto"/>
        <w:jc w:val="both"/>
        <w:rPr>
          <w:rFonts w:ascii="GHEA Grapalat" w:eastAsia="Times New Roman" w:hAnsi="GHEA Grapalat" w:cs="Arial"/>
          <w:sz w:val="20"/>
          <w:szCs w:val="20"/>
          <w:lang w:val="es-ES"/>
        </w:rPr>
      </w:pPr>
      <w:proofErr w:type="spellStart"/>
      <w:r w:rsidRPr="00E84C88">
        <w:rPr>
          <w:rFonts w:ascii="Arial" w:eastAsia="Times New Roman" w:hAnsi="Arial" w:cs="Arial"/>
          <w:sz w:val="20"/>
          <w:szCs w:val="20"/>
          <w:lang w:val="es-ES"/>
        </w:rPr>
        <w:t>belonging</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having</w:t>
      </w:r>
      <w:proofErr w:type="spellEnd"/>
      <w:r w:rsidRPr="00E84C88">
        <w:rPr>
          <w:rFonts w:ascii="Arial" w:eastAsia="Times New Roman" w:hAnsi="Arial" w:cs="Arial"/>
          <w:sz w:val="20"/>
          <w:szCs w:val="20"/>
          <w:lang w:val="es-ES"/>
        </w:rPr>
        <w:t xml:space="preserve"> a </w:t>
      </w:r>
      <w:r w:rsidRPr="00E84C88">
        <w:rPr>
          <w:rFonts w:ascii="GHEA Grapalat" w:eastAsia="Times New Roman" w:hAnsi="GHEA Grapalat" w:cs="Arial"/>
          <w:sz w:val="20"/>
          <w:szCs w:val="20"/>
          <w:lang w:val="es-ES"/>
        </w:rPr>
        <w:t xml:space="preserve">share </w:t>
      </w:r>
      <w:r w:rsidRPr="00E84C88">
        <w:rPr>
          <w:rFonts w:ascii="Arial" w:eastAsia="Times New Roman" w:hAnsi="Arial" w:cs="Arial"/>
          <w:sz w:val="20"/>
          <w:szCs w:val="20"/>
          <w:lang w:val="es-ES"/>
        </w:rPr>
        <w:t xml:space="preserve">_ </w:t>
      </w:r>
      <w:r w:rsidRPr="00E84C88">
        <w:rPr>
          <w:rFonts w:ascii="GHEA Grapalat" w:eastAsia="Times New Roman" w:hAnsi="GHEA Grapalat" w:cs="Arial"/>
          <w:sz w:val="20"/>
          <w:szCs w:val="20"/>
          <w:lang w:val="es-ES"/>
        </w:rPr>
        <w:t xml:space="preserve">_ </w:t>
      </w:r>
      <w:proofErr w:type="spellStart"/>
      <w:r w:rsidRPr="00E84C88">
        <w:rPr>
          <w:rFonts w:ascii="Arial" w:eastAsia="Times New Roman" w:hAnsi="Arial" w:cs="Arial"/>
          <w:sz w:val="20"/>
          <w:szCs w:val="20"/>
          <w:lang w:val="es-ES"/>
        </w:rPr>
        <w:t>organizations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simultaneous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participation</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case </w:t>
      </w:r>
      <w:r w:rsidRPr="00E84C88">
        <w:rPr>
          <w:rFonts w:ascii="GHEA Grapalat" w:eastAsia="Times New Roman" w:hAnsi="GHEA Grapalat" w:cs="Arial"/>
          <w:sz w:val="20"/>
          <w:szCs w:val="20"/>
          <w:lang w:val="es-ES"/>
        </w:rPr>
        <w:t>_</w:t>
      </w:r>
    </w:p>
    <w:p w14:paraId="7714E911" w14:textId="77777777" w:rsidR="00532D6C" w:rsidRPr="00E84C88" w:rsidRDefault="00532D6C" w:rsidP="00532D6C">
      <w:pPr>
        <w:spacing w:after="0" w:line="240" w:lineRule="auto"/>
        <w:ind w:left="720"/>
        <w:jc w:val="both"/>
        <w:rPr>
          <w:rFonts w:ascii="GHEA Grapalat" w:eastAsia="Times New Roman" w:hAnsi="GHEA Grapalat" w:cs="Arial"/>
          <w:sz w:val="20"/>
          <w:szCs w:val="20"/>
          <w:lang w:val="es-ES"/>
        </w:rPr>
      </w:pPr>
    </w:p>
    <w:p w14:paraId="783E1713" w14:textId="77777777" w:rsidR="00532D6C" w:rsidRPr="00E84C88" w:rsidRDefault="00532D6C" w:rsidP="00532D6C">
      <w:pPr>
        <w:spacing w:after="0" w:line="240" w:lineRule="auto"/>
        <w:ind w:left="720"/>
        <w:jc w:val="both"/>
        <w:rPr>
          <w:rFonts w:ascii="GHEA Grapalat" w:eastAsia="Times New Roman" w:hAnsi="GHEA Grapalat" w:cs="Times New Roman"/>
          <w:lang w:val="es-ES"/>
        </w:rPr>
      </w:pPr>
      <w:r w:rsidRPr="00E84C88">
        <w:rPr>
          <w:rFonts w:ascii="Arial" w:eastAsia="Times New Roman" w:hAnsi="Arial" w:cs="Arial"/>
          <w:sz w:val="20"/>
          <w:szCs w:val="20"/>
          <w:lang w:val="hy-AM"/>
        </w:rPr>
        <w:t xml:space="preserve">And </w:t>
      </w:r>
      <w:r w:rsidRPr="00E84C88">
        <w:rPr>
          <w:rFonts w:ascii="Arial" w:eastAsia="Times New Roman" w:hAnsi="Arial" w:cs="Arial"/>
          <w:sz w:val="20"/>
          <w:szCs w:val="20"/>
          <w:lang w:val="es-ES"/>
        </w:rPr>
        <w:t>so</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presents</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hy-AM"/>
        </w:rPr>
        <w:t>is</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Times New Roman"/>
          <w:u w:val="single"/>
          <w:lang w:val="es-ES"/>
        </w:rPr>
        <w:tab/>
        <w:t xml:space="preserve">                   </w:t>
      </w:r>
      <w:r w:rsidRPr="00E84C88">
        <w:rPr>
          <w:rFonts w:ascii="GHEA Grapalat" w:eastAsia="Times New Roman" w:hAnsi="GHEA Grapalat" w:cs="Times New Roman"/>
          <w:u w:val="single"/>
          <w:lang w:val="es-ES"/>
        </w:rPr>
        <w:tab/>
      </w:r>
      <w:r w:rsidRPr="00E84C88">
        <w:rPr>
          <w:rFonts w:ascii="GHEA Grapalat" w:eastAsia="Times New Roman" w:hAnsi="GHEA Grapalat" w:cs="Times New Roman"/>
          <w:u w:val="single"/>
          <w:lang w:val="es-ES"/>
        </w:rPr>
        <w:tab/>
      </w:r>
      <w:proofErr w:type="spellStart"/>
      <w:r w:rsidRPr="00E84C88">
        <w:rPr>
          <w:rFonts w:ascii="GHEA Grapalat" w:eastAsia="Times New Roman" w:hAnsi="GHEA Grapalat" w:cs="Arial"/>
          <w:sz w:val="20"/>
          <w:szCs w:val="20"/>
          <w:lang w:val="es-ES"/>
        </w:rPr>
        <w:t>of</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real</w:t>
      </w:r>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beneficiaries</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regarding</w:t>
      </w:r>
      <w:proofErr w:type="spellEnd"/>
    </w:p>
    <w:p w14:paraId="0108354F" w14:textId="77777777" w:rsidR="00532D6C" w:rsidRPr="00E84C88" w:rsidRDefault="00532D6C" w:rsidP="00532D6C">
      <w:pPr>
        <w:spacing w:after="0" w:line="240" w:lineRule="auto"/>
        <w:jc w:val="both"/>
        <w:rPr>
          <w:rFonts w:ascii="GHEA Grapalat" w:eastAsia="Times New Roman" w:hAnsi="GHEA Grapalat" w:cs="Arial"/>
          <w:sz w:val="24"/>
          <w:szCs w:val="24"/>
          <w:vertAlign w:val="superscript"/>
          <w:lang w:val="hy-AM"/>
        </w:rPr>
      </w:pPr>
      <w:r w:rsidRPr="00E84C88">
        <w:rPr>
          <w:rFonts w:ascii="GHEA Grapalat" w:eastAsia="Times New Roman" w:hAnsi="GHEA Grapalat" w:cs="Times New Roman"/>
          <w:sz w:val="24"/>
          <w:szCs w:val="24"/>
          <w:vertAlign w:val="superscript"/>
          <w:lang w:val="es-ES"/>
        </w:rPr>
        <w:t xml:space="preserve"> </w:t>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r>
      <w:r w:rsidRPr="00E84C88">
        <w:rPr>
          <w:rFonts w:ascii="GHEA Grapalat" w:eastAsia="Times New Roman" w:hAnsi="GHEA Grapalat" w:cs="Times New Roman"/>
          <w:sz w:val="24"/>
          <w:szCs w:val="24"/>
          <w:vertAlign w:val="superscript"/>
          <w:lang w:val="es-ES"/>
        </w:rPr>
        <w:tab/>
        <w:t xml:space="preserve"> </w:t>
      </w:r>
      <w:r w:rsidRPr="00E84C88">
        <w:rPr>
          <w:rFonts w:ascii="GHEA Grapalat" w:eastAsia="Times New Roman" w:hAnsi="GHEA Grapalat" w:cs="Times New Roman"/>
          <w:sz w:val="24"/>
          <w:szCs w:val="24"/>
          <w:vertAlign w:val="superscript"/>
          <w:lang w:val="hy-AM"/>
        </w:rPr>
        <w:t xml:space="preserve">      </w:t>
      </w:r>
      <w:r w:rsidRPr="00E84C88">
        <w:rPr>
          <w:rFonts w:ascii="GHEA Grapalat" w:eastAsia="Times New Roman" w:hAnsi="GHEA Grapalat" w:cs="Times New Roman"/>
          <w:sz w:val="24"/>
          <w:szCs w:val="24"/>
          <w:vertAlign w:val="superscript"/>
          <w:lang w:val="es-ES"/>
        </w:rPr>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Arial"/>
          <w:sz w:val="24"/>
          <w:szCs w:val="24"/>
          <w:vertAlign w:val="superscript"/>
          <w:lang w:val="hy-AM"/>
        </w:rPr>
        <w:t xml:space="preserve"> </w:t>
      </w:r>
      <w:r w:rsidRPr="00E84C88">
        <w:rPr>
          <w:rFonts w:ascii="Arial" w:eastAsia="Times New Roman" w:hAnsi="Arial" w:cs="Arial"/>
          <w:sz w:val="24"/>
          <w:szCs w:val="24"/>
          <w:vertAlign w:val="superscript"/>
          <w:lang w:val="hy-AM"/>
        </w:rPr>
        <w:t>the name</w:t>
      </w:r>
      <w:r w:rsidRPr="00E84C88">
        <w:rPr>
          <w:rFonts w:ascii="GHEA Grapalat" w:eastAsia="Times New Roman" w:hAnsi="GHEA Grapalat" w:cs="Arial"/>
          <w:sz w:val="24"/>
          <w:szCs w:val="24"/>
          <w:vertAlign w:val="superscript"/>
          <w:lang w:val="hy-AM"/>
        </w:rPr>
        <w:t xml:space="preserve"> </w:t>
      </w:r>
    </w:p>
    <w:p w14:paraId="32F1BF7D" w14:textId="77777777" w:rsidR="00532D6C" w:rsidRPr="00E84C88" w:rsidRDefault="00532D6C" w:rsidP="00532D6C">
      <w:pPr>
        <w:spacing w:after="0" w:line="240" w:lineRule="auto"/>
        <w:jc w:val="both"/>
        <w:rPr>
          <w:rFonts w:ascii="GHEA Grapalat" w:eastAsia="Times New Roman" w:hAnsi="GHEA Grapalat" w:cs="Times New Roman"/>
          <w:lang w:val="hy-AM"/>
        </w:rPr>
      </w:pPr>
    </w:p>
    <w:p w14:paraId="7F4BE331" w14:textId="77777777" w:rsidR="00532D6C" w:rsidRPr="00E84C88" w:rsidRDefault="00532D6C" w:rsidP="00532D6C">
      <w:pPr>
        <w:spacing w:after="0" w:line="240" w:lineRule="auto"/>
        <w:jc w:val="both"/>
        <w:rPr>
          <w:rFonts w:ascii="GHEA Grapalat" w:eastAsia="Times New Roman" w:hAnsi="GHEA Grapalat" w:cs="Arial"/>
          <w:sz w:val="18"/>
          <w:szCs w:val="18"/>
          <w:vertAlign w:val="superscript"/>
          <w:lang w:val="es-ES"/>
        </w:rPr>
      </w:pPr>
      <w:proofErr w:type="spellStart"/>
      <w:r w:rsidRPr="00E84C88">
        <w:rPr>
          <w:rFonts w:ascii="Arial" w:eastAsia="Times New Roman" w:hAnsi="Arial" w:cs="Arial"/>
          <w:sz w:val="20"/>
          <w:szCs w:val="20"/>
          <w:lang w:val="es-ES"/>
        </w:rPr>
        <w:t>information</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containing</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website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link: </w:t>
      </w:r>
      <w:r w:rsidRPr="00E84C88">
        <w:rPr>
          <w:rFonts w:ascii="GHEA Grapalat" w:eastAsia="Times New Roman" w:hAnsi="GHEA Grapalat" w:cs="Arial"/>
          <w:sz w:val="20"/>
          <w:szCs w:val="20"/>
          <w:lang w:val="es-ES"/>
        </w:rPr>
        <w:t xml:space="preserve">---- </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Arial"/>
          <w:sz w:val="20"/>
          <w:szCs w:val="20"/>
          <w:lang w:val="es-ES"/>
        </w:rPr>
        <w:t xml:space="preserve">-------------------- ---- </w:t>
      </w:r>
      <w:r w:rsidRPr="00E84C88">
        <w:rPr>
          <w:rFonts w:ascii="GHEA Grapalat" w:eastAsia="Times New Roman" w:hAnsi="GHEA Grapalat" w:cs="Arial"/>
          <w:sz w:val="18"/>
          <w:szCs w:val="18"/>
          <w:lang w:val="hy-AM"/>
        </w:rPr>
        <w:t>**</w:t>
      </w:r>
      <w:r w:rsidRPr="00E84C88">
        <w:rPr>
          <w:rFonts w:ascii="GHEA Grapalat" w:eastAsia="Times New Roman" w:hAnsi="GHEA Grapalat" w:cs="Arial"/>
          <w:sz w:val="18"/>
          <w:szCs w:val="18"/>
          <w:vertAlign w:val="superscript"/>
          <w:lang w:val="es-ES"/>
        </w:rPr>
        <w:t xml:space="preserve"> </w:t>
      </w:r>
    </w:p>
    <w:p w14:paraId="1D57D0C4"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4CF0B81C"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roofErr w:type="spellStart"/>
      <w:r w:rsidRPr="00E84C88">
        <w:rPr>
          <w:rFonts w:ascii="Arial" w:eastAsia="Times New Roman" w:hAnsi="Arial" w:cs="Arial"/>
          <w:sz w:val="20"/>
          <w:szCs w:val="24"/>
          <w:lang w:val="es-ES"/>
        </w:rPr>
        <w:t>Attached</w:t>
      </w:r>
      <w:proofErr w:type="spellEnd"/>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is</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introduced</w:t>
      </w:r>
      <w:proofErr w:type="spellEnd"/>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is</w:t>
      </w:r>
      <w:proofErr w:type="spellEnd"/>
      <w:r w:rsidRPr="00E84C88">
        <w:rPr>
          <w:rFonts w:ascii="GHEA Grapalat" w:eastAsia="Times New Roman" w:hAnsi="GHEA Grapalat" w:cs="Times New Roman"/>
          <w:sz w:val="20"/>
          <w:szCs w:val="24"/>
          <w:lang w:val="es-ES"/>
        </w:rPr>
        <w:t xml:space="preserve"> </w:t>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from</w:t>
      </w:r>
      <w:proofErr w:type="spellEnd"/>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offered</w:t>
      </w:r>
      <w:proofErr w:type="spellEnd"/>
      <w:r w:rsidRPr="00E84C88">
        <w:rPr>
          <w:rFonts w:ascii="GHEA Grapalat" w:eastAsia="Times New Roman" w:hAnsi="GHEA Grapalat" w:cs="Times New Roman"/>
          <w:sz w:val="20"/>
          <w:szCs w:val="24"/>
          <w:lang w:val="es-ES"/>
        </w:rPr>
        <w:t xml:space="preserve"> </w:t>
      </w:r>
    </w:p>
    <w:p w14:paraId="49D3D9E5" w14:textId="77777777" w:rsidR="00532D6C" w:rsidRPr="00E84C88" w:rsidRDefault="00532D6C" w:rsidP="00532D6C">
      <w:pPr>
        <w:spacing w:after="0" w:line="240" w:lineRule="auto"/>
        <w:jc w:val="both"/>
        <w:rPr>
          <w:rFonts w:ascii="GHEA Grapalat" w:eastAsia="Times New Roman" w:hAnsi="GHEA Grapalat" w:cs="Times New Roman"/>
          <w:lang w:val="es-ES"/>
        </w:rPr>
      </w:pPr>
      <w:r w:rsidRPr="00E84C88">
        <w:rPr>
          <w:rFonts w:ascii="GHEA Grapalat" w:eastAsia="Times New Roman" w:hAnsi="GHEA Grapalat" w:cs="Times New Roman"/>
          <w:sz w:val="20"/>
          <w:szCs w:val="24"/>
          <w:lang w:val="es-ES"/>
        </w:rPr>
        <w:tab/>
      </w:r>
      <w:r w:rsidRPr="00E84C88">
        <w:rPr>
          <w:rFonts w:ascii="GHEA Grapalat" w:eastAsia="Times New Roman" w:hAnsi="GHEA Grapalat" w:cs="Times New Roman"/>
          <w:sz w:val="20"/>
          <w:szCs w:val="24"/>
          <w:lang w:val="es-ES"/>
        </w:rPr>
        <w:tab/>
      </w:r>
      <w:r w:rsidRPr="00E84C88">
        <w:rPr>
          <w:rFonts w:ascii="GHEA Grapalat" w:eastAsia="Times New Roman" w:hAnsi="GHEA Grapalat" w:cs="Times New Roman"/>
          <w:sz w:val="20"/>
          <w:szCs w:val="24"/>
          <w:lang w:val="es-ES"/>
        </w:rPr>
        <w:tab/>
      </w:r>
      <w:r w:rsidRPr="00E84C88">
        <w:rPr>
          <w:rFonts w:ascii="GHEA Grapalat" w:eastAsia="Times New Roman" w:hAnsi="GHEA Grapalat" w:cs="Times New Roman"/>
          <w:sz w:val="20"/>
          <w:szCs w:val="24"/>
          <w:lang w:val="es-ES"/>
        </w:rPr>
        <w:tab/>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Arial"/>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5F5B0A38"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roofErr w:type="spellStart"/>
      <w:r w:rsidRPr="00E84C88">
        <w:rPr>
          <w:rFonts w:ascii="Arial" w:eastAsia="Times New Roman" w:hAnsi="Arial" w:cs="Arial"/>
          <w:sz w:val="20"/>
          <w:szCs w:val="24"/>
          <w:lang w:val="es-ES"/>
        </w:rPr>
        <w:t>of</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the</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product</w:t>
      </w:r>
      <w:proofErr w:type="spellEnd"/>
      <w:r w:rsidRPr="00E84C88">
        <w:rPr>
          <w:rFonts w:ascii="GHEA Grapalat" w:eastAsia="Times New Roman" w:hAnsi="GHEA Grapalat" w:cs="Times New Roman"/>
          <w:sz w:val="20"/>
          <w:szCs w:val="24"/>
          <w:lang w:val="es-ES"/>
        </w:rPr>
        <w:t xml:space="preserve"> </w:t>
      </w:r>
      <w:r w:rsidRPr="00E84C88">
        <w:rPr>
          <w:rFonts w:ascii="Arial" w:eastAsia="Times New Roman" w:hAnsi="Arial" w:cs="Arial"/>
          <w:sz w:val="20"/>
          <w:szCs w:val="24"/>
          <w:lang w:val="es-ES"/>
        </w:rPr>
        <w:t>complete</w:t>
      </w:r>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Description</w:t>
      </w:r>
      <w:proofErr w:type="spellEnd"/>
      <w:r w:rsidRPr="00E84C88">
        <w:rPr>
          <w:rFonts w:ascii="Arial" w:eastAsia="Times New Roman" w:hAnsi="Arial" w:cs="Arial"/>
          <w:sz w:val="20"/>
          <w:szCs w:val="24"/>
          <w:lang w:val="es-ES"/>
        </w:rPr>
        <w:t>:</w:t>
      </w:r>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according</w:t>
      </w:r>
      <w:proofErr w:type="spellEnd"/>
      <w:r w:rsidRPr="00E84C88">
        <w:rPr>
          <w:rFonts w:ascii="Arial" w:eastAsia="Times New Roman" w:hAnsi="Arial" w:cs="Arial"/>
          <w:sz w:val="20"/>
          <w:szCs w:val="24"/>
          <w:lang w:val="es-ES"/>
        </w:rPr>
        <w:t xml:space="preserve"> </w:t>
      </w:r>
      <w:proofErr w:type="spellStart"/>
      <w:r w:rsidRPr="00E84C88">
        <w:rPr>
          <w:rFonts w:ascii="Arial" w:eastAsia="Times New Roman" w:hAnsi="Arial" w:cs="Arial"/>
          <w:sz w:val="20"/>
          <w:szCs w:val="24"/>
          <w:lang w:val="es-ES"/>
        </w:rPr>
        <w:t>to</w:t>
      </w:r>
      <w:proofErr w:type="spellEnd"/>
      <w:r w:rsidRPr="00E84C88">
        <w:rPr>
          <w:rFonts w:ascii="GHEA Grapalat" w:eastAsia="Times New Roman" w:hAnsi="GHEA Grapalat" w:cs="Times New Roman"/>
          <w:sz w:val="20"/>
          <w:szCs w:val="24"/>
          <w:lang w:val="es-ES"/>
        </w:rPr>
        <w:t xml:space="preserve"> </w:t>
      </w:r>
      <w:proofErr w:type="spellStart"/>
      <w:r w:rsidRPr="00E84C88">
        <w:rPr>
          <w:rFonts w:ascii="Arial" w:eastAsia="Times New Roman" w:hAnsi="Arial" w:cs="Arial"/>
          <w:sz w:val="20"/>
          <w:szCs w:val="24"/>
          <w:lang w:val="es-ES"/>
        </w:rPr>
        <w:t>Appendix</w:t>
      </w:r>
      <w:proofErr w:type="spellEnd"/>
      <w:r w:rsidRPr="00E84C88">
        <w:rPr>
          <w:rFonts w:ascii="Arial" w:eastAsia="Times New Roman" w:hAnsi="Arial" w:cs="Arial"/>
          <w:sz w:val="20"/>
          <w:szCs w:val="24"/>
          <w:lang w:val="es-ES"/>
        </w:rPr>
        <w:t xml:space="preserve"> </w:t>
      </w:r>
      <w:proofErr w:type="gramStart"/>
      <w:r w:rsidRPr="00E84C88">
        <w:rPr>
          <w:rFonts w:ascii="GHEA Grapalat" w:eastAsia="Times New Roman" w:hAnsi="GHEA Grapalat" w:cs="Times New Roman"/>
          <w:sz w:val="20"/>
          <w:szCs w:val="24"/>
          <w:lang w:val="es-ES"/>
        </w:rPr>
        <w:t>1.1 .</w:t>
      </w:r>
      <w:proofErr w:type="gramEnd"/>
      <w:r w:rsidRPr="00E84C88">
        <w:rPr>
          <w:rFonts w:ascii="GHEA Grapalat" w:eastAsia="Times New Roman" w:hAnsi="GHEA Grapalat" w:cs="Times New Roman"/>
          <w:sz w:val="20"/>
          <w:szCs w:val="24"/>
          <w:lang w:val="es-ES"/>
        </w:rPr>
        <w:t xml:space="preserve"> </w:t>
      </w:r>
      <w:r w:rsidRPr="00E84C88">
        <w:rPr>
          <w:rFonts w:ascii="Arial" w:eastAsia="Times New Roman" w:hAnsi="Arial" w:cs="Arial"/>
          <w:sz w:val="20"/>
          <w:szCs w:val="24"/>
          <w:lang w:val="es-ES"/>
        </w:rPr>
        <w:t>_</w:t>
      </w:r>
    </w:p>
    <w:p w14:paraId="42A3F2FD"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26ADBC4A"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721D1754"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6114F769"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7C6467C2" w14:textId="77777777" w:rsidR="00532D6C" w:rsidRPr="00E84C88" w:rsidRDefault="00532D6C" w:rsidP="00532D6C">
      <w:pPr>
        <w:spacing w:after="0" w:line="240" w:lineRule="auto"/>
        <w:jc w:val="both"/>
        <w:rPr>
          <w:rFonts w:ascii="GHEA Grapalat" w:eastAsia="Times New Roman" w:hAnsi="GHEA Grapalat" w:cs="Arial"/>
          <w:sz w:val="20"/>
          <w:szCs w:val="24"/>
          <w:vertAlign w:val="superscript"/>
          <w:lang w:val="es-ES"/>
        </w:rPr>
      </w:pPr>
      <w:r w:rsidRPr="00E84C88">
        <w:rPr>
          <w:rFonts w:ascii="GHEA Grapalat" w:eastAsia="Times New Roman" w:hAnsi="GHEA Grapalat" w:cs="Times New Roman"/>
          <w:sz w:val="20"/>
          <w:szCs w:val="24"/>
          <w:lang w:val="es-ES"/>
        </w:rPr>
        <w:t xml:space="preserve">   </w:t>
      </w:r>
      <w:r w:rsidRPr="00E84C88">
        <w:rPr>
          <w:rFonts w:ascii="GHEA Grapalat" w:eastAsia="Times New Roman" w:hAnsi="GHEA Grapalat" w:cs="Times New Roman"/>
          <w:sz w:val="20"/>
          <w:szCs w:val="24"/>
          <w:lang w:val="hy-AM"/>
        </w:rPr>
        <w:t xml:space="preserve">___________________________________________________ </w:t>
      </w:r>
      <w:r w:rsidRPr="00E84C88">
        <w:rPr>
          <w:rFonts w:ascii="GHEA Grapalat" w:eastAsia="Times New Roman" w:hAnsi="GHEA Grapalat" w:cs="Times New Roman"/>
          <w:sz w:val="20"/>
          <w:szCs w:val="24"/>
          <w:lang w:val="hy-AM"/>
        </w:rPr>
        <w:tab/>
        <w:t>_____________</w:t>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u w:val="single"/>
          <w:lang w:val="es-ES"/>
        </w:rPr>
        <w:tab/>
      </w:r>
      <w:r w:rsidRPr="00E84C88">
        <w:rPr>
          <w:rFonts w:ascii="GHEA Grapalat" w:eastAsia="Times New Roman" w:hAnsi="GHEA Grapalat" w:cs="Times New Roman"/>
          <w:sz w:val="20"/>
          <w:szCs w:val="24"/>
          <w:lang w:val="es-ES"/>
        </w:rPr>
        <w:tab/>
      </w:r>
      <w:r w:rsidRPr="00E84C88">
        <w:rPr>
          <w:rFonts w:ascii="GHEA Grapalat" w:eastAsia="Times New Roman" w:hAnsi="GHEA Grapalat" w:cs="Times New Roman"/>
          <w:sz w:val="20"/>
          <w:szCs w:val="24"/>
          <w:lang w:val="es-ES"/>
        </w:rPr>
        <w:tab/>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vertAlign w:val="superscript"/>
          <w:lang w:val="hy-AM"/>
        </w:rPr>
        <w:t>To participate</w:t>
      </w:r>
      <w:r w:rsidRPr="00E84C88">
        <w:rPr>
          <w:rFonts w:ascii="GHEA Grapalat" w:eastAsia="Times New Roman" w:hAnsi="GHEA Grapalat" w:cs="Arial"/>
          <w:sz w:val="20"/>
          <w:szCs w:val="24"/>
          <w:vertAlign w:val="superscript"/>
          <w:lang w:val="hy-AM"/>
        </w:rPr>
        <w:t xml:space="preserve"> </w:t>
      </w:r>
      <w:r w:rsidRPr="00E84C88">
        <w:rPr>
          <w:rFonts w:ascii="Arial" w:eastAsia="Times New Roman" w:hAnsi="Arial" w:cs="Arial"/>
          <w:sz w:val="20"/>
          <w:szCs w:val="24"/>
          <w:vertAlign w:val="superscript"/>
          <w:lang w:val="hy-AM"/>
        </w:rPr>
        <w:t>the name</w:t>
      </w:r>
      <w:r w:rsidRPr="00E84C88">
        <w:rPr>
          <w:rFonts w:ascii="GHEA Grapalat" w:eastAsia="Times New Roman" w:hAnsi="GHEA Grapalat" w:cs="Arial"/>
          <w:sz w:val="20"/>
          <w:szCs w:val="24"/>
          <w:vertAlign w:val="superscript"/>
          <w:lang w:val="hy-AM"/>
        </w:rPr>
        <w:t xml:space="preserve"> </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of the leader</w:t>
      </w:r>
      <w:r w:rsidRPr="00E84C88">
        <w:rPr>
          <w:rFonts w:ascii="GHEA Grapalat" w:eastAsia="Times New Roman" w:hAnsi="GHEA Grapalat" w:cs="Arial"/>
          <w:sz w:val="20"/>
          <w:szCs w:val="24"/>
          <w:vertAlign w:val="superscript"/>
          <w:lang w:val="hy-AM"/>
        </w:rPr>
        <w:t xml:space="preserve"> </w:t>
      </w:r>
      <w:r w:rsidRPr="00E84C88">
        <w:rPr>
          <w:rFonts w:ascii="Arial" w:eastAsia="Times New Roman" w:hAnsi="Arial" w:cs="Arial"/>
          <w:sz w:val="20"/>
          <w:szCs w:val="24"/>
          <w:vertAlign w:val="superscript"/>
          <w:lang w:val="hy-AM"/>
        </w:rPr>
        <w:t xml:space="preserve">position </w:t>
      </w:r>
      <w:r w:rsidRPr="00E84C88">
        <w:rPr>
          <w:rFonts w:ascii="GHEA Grapalat" w:eastAsia="Times New Roman" w:hAnsi="GHEA Grapalat" w:cs="Arial"/>
          <w:sz w:val="20"/>
          <w:szCs w:val="24"/>
          <w:vertAlign w:val="superscript"/>
          <w:lang w:val="hy-AM"/>
        </w:rPr>
        <w:t xml:space="preserve">, </w:t>
      </w:r>
      <w:r w:rsidRPr="00E84C88">
        <w:rPr>
          <w:rFonts w:ascii="Arial" w:eastAsia="Times New Roman" w:hAnsi="Arial" w:cs="Arial"/>
          <w:sz w:val="20"/>
          <w:szCs w:val="24"/>
          <w:vertAlign w:val="superscript"/>
          <w:lang w:val="en-US"/>
        </w:rPr>
        <w:t xml:space="preserve">name </w:t>
      </w:r>
      <w:r w:rsidRPr="00E84C88">
        <w:rPr>
          <w:rFonts w:ascii="Arial" w:eastAsia="Times New Roman" w:hAnsi="Arial" w:cs="Arial"/>
          <w:sz w:val="20"/>
          <w:szCs w:val="24"/>
          <w:vertAlign w:val="superscript"/>
          <w:lang w:val="hy-AM"/>
        </w:rPr>
        <w:t>_</w:t>
      </w:r>
      <w:r w:rsidRPr="00E84C88">
        <w:rPr>
          <w:rFonts w:ascii="GHEA Grapalat" w:eastAsia="Times New Roman" w:hAnsi="GHEA Grapalat" w:cs="Arial"/>
          <w:sz w:val="20"/>
          <w:szCs w:val="24"/>
          <w:vertAlign w:val="superscript"/>
          <w:lang w:val="hy-AM"/>
        </w:rPr>
        <w:t xml:space="preserve"> </w:t>
      </w:r>
      <w:r w:rsidRPr="00E84C88">
        <w:rPr>
          <w:rFonts w:ascii="Arial" w:eastAsia="Times New Roman" w:hAnsi="Arial" w:cs="Arial"/>
          <w:sz w:val="20"/>
          <w:szCs w:val="24"/>
          <w:vertAlign w:val="superscript"/>
          <w:lang w:val="en-US"/>
        </w:rPr>
        <w:t xml:space="preserve">a </w:t>
      </w:r>
      <w:r w:rsidRPr="00E84C88">
        <w:rPr>
          <w:rFonts w:ascii="Arial" w:eastAsia="Times New Roman" w:hAnsi="Arial" w:cs="Arial"/>
          <w:sz w:val="20"/>
          <w:szCs w:val="24"/>
          <w:vertAlign w:val="superscript"/>
          <w:lang w:val="hy-AM"/>
        </w:rPr>
        <w:t xml:space="preserve">pronoun </w:t>
      </w:r>
      <w:r w:rsidRPr="00E84C88">
        <w:rPr>
          <w:rFonts w:ascii="GHEA Grapalat" w:eastAsia="Times New Roman" w:hAnsi="GHEA Grapalat" w:cs="Arial"/>
          <w:sz w:val="20"/>
          <w:szCs w:val="24"/>
          <w:vertAlign w:val="superscript"/>
          <w:lang w:val="hy-AM"/>
        </w:rPr>
        <w:t>)</w:t>
      </w:r>
      <w:r w:rsidRPr="00E84C88">
        <w:rPr>
          <w:rFonts w:ascii="GHEA Grapalat" w:eastAsia="Times New Roman" w:hAnsi="GHEA Grapalat" w:cs="Arial"/>
          <w:sz w:val="20"/>
          <w:szCs w:val="24"/>
          <w:vertAlign w:val="superscript"/>
          <w:lang w:val="es-ES"/>
        </w:rPr>
        <w:t xml:space="preserve">               </w:t>
      </w:r>
      <w:r w:rsidRPr="00E84C88">
        <w:rPr>
          <w:rFonts w:ascii="Arial" w:eastAsia="Times New Roman" w:hAnsi="Arial" w:cs="Arial"/>
          <w:sz w:val="20"/>
          <w:szCs w:val="24"/>
          <w:vertAlign w:val="superscript"/>
          <w:lang w:val="hy-AM"/>
        </w:rPr>
        <w:t xml:space="preserve">signature </w:t>
      </w:r>
      <w:r w:rsidRPr="00E84C88">
        <w:rPr>
          <w:rFonts w:ascii="GHEA Grapalat" w:eastAsia="Times New Roman" w:hAnsi="GHEA Grapalat" w:cs="Arial"/>
          <w:sz w:val="20"/>
          <w:szCs w:val="24"/>
          <w:vertAlign w:val="superscript"/>
          <w:lang w:val="hy-AM"/>
        </w:rPr>
        <w:t>)</w:t>
      </w:r>
    </w:p>
    <w:p w14:paraId="32ED7DE8" w14:textId="77777777" w:rsidR="00532D6C" w:rsidRPr="00E84C88" w:rsidRDefault="00532D6C" w:rsidP="00532D6C">
      <w:pPr>
        <w:spacing w:after="0" w:line="240" w:lineRule="auto"/>
        <w:jc w:val="both"/>
        <w:rPr>
          <w:rFonts w:ascii="GHEA Grapalat" w:eastAsia="Times New Roman" w:hAnsi="GHEA Grapalat" w:cs="Arial"/>
          <w:sz w:val="20"/>
          <w:szCs w:val="24"/>
          <w:vertAlign w:val="superscript"/>
          <w:lang w:val="es-ES"/>
        </w:rPr>
      </w:pPr>
    </w:p>
    <w:p w14:paraId="5C03EDA5"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    </w:t>
      </w:r>
    </w:p>
    <w:p w14:paraId="1DC0ADE8" w14:textId="77777777" w:rsidR="00532D6C" w:rsidRPr="00E84C88" w:rsidRDefault="00532D6C" w:rsidP="00532D6C">
      <w:pPr>
        <w:spacing w:after="0" w:line="240" w:lineRule="auto"/>
        <w:jc w:val="right"/>
        <w:rPr>
          <w:rFonts w:ascii="GHEA Grapalat" w:eastAsia="Times New Roman" w:hAnsi="GHEA Grapalat" w:cs="Arial"/>
          <w:sz w:val="20"/>
          <w:szCs w:val="24"/>
          <w:lang w:val="hy-AM"/>
        </w:rPr>
      </w:pPr>
      <w:r w:rsidRPr="00E84C88">
        <w:rPr>
          <w:rFonts w:ascii="Arial" w:eastAsia="Times New Roman" w:hAnsi="Arial" w:cs="Arial"/>
          <w:sz w:val="20"/>
          <w:szCs w:val="24"/>
          <w:lang w:val="hy-AM"/>
        </w:rPr>
        <w:t xml:space="preserve">K. </w:t>
      </w:r>
      <w:r w:rsidRPr="00E84C88">
        <w:rPr>
          <w:rFonts w:ascii="GHEA Grapalat" w:eastAsia="Times New Roman" w:hAnsi="GHEA Grapalat" w:cs="Arial"/>
          <w:sz w:val="20"/>
          <w:szCs w:val="24"/>
          <w:lang w:val="hy-AM"/>
        </w:rPr>
        <w:t xml:space="preserve">_ </w:t>
      </w:r>
      <w:r w:rsidRPr="00E84C88">
        <w:rPr>
          <w:rFonts w:ascii="Arial" w:eastAsia="Times New Roman" w:hAnsi="Arial" w:cs="Arial"/>
          <w:sz w:val="20"/>
          <w:szCs w:val="24"/>
          <w:lang w:val="hy-AM"/>
        </w:rPr>
        <w:t xml:space="preserve">T. </w:t>
      </w:r>
      <w:r w:rsidRPr="00E84C88">
        <w:rPr>
          <w:rFonts w:ascii="GHEA Grapalat" w:eastAsia="Times New Roman" w:hAnsi="GHEA Grapalat" w:cs="Arial"/>
          <w:sz w:val="20"/>
          <w:szCs w:val="24"/>
          <w:lang w:val="hy-AM"/>
        </w:rPr>
        <w:t>_</w:t>
      </w:r>
      <w:r w:rsidRPr="00E84C88">
        <w:rPr>
          <w:rFonts w:ascii="GHEA Grapalat" w:eastAsia="Times New Roman" w:hAnsi="GHEA Grapalat" w:cs="Arial"/>
          <w:color w:val="FFFFFF"/>
          <w:sz w:val="20"/>
          <w:szCs w:val="24"/>
          <w:vertAlign w:val="superscript"/>
          <w:lang w:val="hy-AM"/>
        </w:rPr>
        <w:footnoteReference w:id="8"/>
      </w:r>
      <w:r w:rsidRPr="00E84C88">
        <w:rPr>
          <w:rFonts w:ascii="GHEA Grapalat" w:eastAsia="Times New Roman" w:hAnsi="GHEA Grapalat" w:cs="Arial"/>
          <w:sz w:val="20"/>
          <w:szCs w:val="24"/>
          <w:lang w:val="hy-AM"/>
        </w:rPr>
        <w:tab/>
      </w:r>
      <w:r w:rsidRPr="00E84C88">
        <w:rPr>
          <w:rFonts w:ascii="GHEA Grapalat" w:eastAsia="Times New Roman" w:hAnsi="GHEA Grapalat" w:cs="Arial"/>
          <w:sz w:val="20"/>
          <w:szCs w:val="24"/>
          <w:lang w:val="hy-AM"/>
        </w:rPr>
        <w:tab/>
        <w:t xml:space="preserve"> </w:t>
      </w:r>
    </w:p>
    <w:p w14:paraId="03DC6464"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39041244"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6C3D8E8C"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Sylfaen"/>
          <w:b/>
          <w:sz w:val="20"/>
          <w:szCs w:val="20"/>
          <w:lang w:val="hy-AM"/>
        </w:rPr>
        <w:br w:type="page"/>
      </w:r>
      <w:r w:rsidRPr="00E84C88">
        <w:rPr>
          <w:rFonts w:ascii="GHEA Grapalat" w:eastAsia="Times New Roman" w:hAnsi="GHEA Grapalat" w:cs="Sylfaen"/>
          <w:b/>
          <w:sz w:val="20"/>
          <w:szCs w:val="20"/>
          <w:lang w:val="hy-AM"/>
        </w:rPr>
        <w:lastRenderedPageBreak/>
        <w:t xml:space="preserve"> </w:t>
      </w:r>
      <w:r w:rsidRPr="00E84C88">
        <w:rPr>
          <w:rFonts w:ascii="Arial" w:eastAsia="Times New Roman" w:hAnsi="Arial" w:cs="Arial"/>
          <w:b/>
          <w:sz w:val="20"/>
          <w:szCs w:val="20"/>
          <w:lang w:val="hy-AM"/>
        </w:rPr>
        <w:t xml:space="preserve">Appendix </w:t>
      </w:r>
      <w:r w:rsidRPr="00E84C88">
        <w:rPr>
          <w:rFonts w:ascii="GHEA Grapalat" w:eastAsia="Times New Roman" w:hAnsi="GHEA Grapalat" w:cs="Arial"/>
          <w:b/>
          <w:sz w:val="20"/>
          <w:szCs w:val="20"/>
          <w:lang w:val="hy-AM"/>
        </w:rPr>
        <w:t>1.1</w:t>
      </w:r>
    </w:p>
    <w:p w14:paraId="10927484" w14:textId="6852ABE3"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5D8CB5E8"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7A2B69D5" w14:textId="77777777" w:rsidR="00532D6C" w:rsidRPr="00E84C88" w:rsidRDefault="00532D6C" w:rsidP="00532D6C">
      <w:pPr>
        <w:spacing w:after="0" w:line="240" w:lineRule="auto"/>
        <w:ind w:left="-66"/>
        <w:jc w:val="center"/>
        <w:rPr>
          <w:rFonts w:ascii="GHEA Grapalat" w:eastAsia="Times New Roman" w:hAnsi="GHEA Grapalat" w:cs="Times New Roman"/>
          <w:b/>
          <w:sz w:val="24"/>
          <w:szCs w:val="24"/>
          <w:lang w:val="es-ES"/>
        </w:rPr>
      </w:pPr>
    </w:p>
    <w:p w14:paraId="6E880770"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739245A7"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b/>
          <w:sz w:val="20"/>
          <w:szCs w:val="20"/>
          <w:lang w:val="hy-AM"/>
        </w:rPr>
      </w:pPr>
      <w:r w:rsidRPr="00E84C88">
        <w:rPr>
          <w:rFonts w:ascii="Arial" w:eastAsia="Times New Roman" w:hAnsi="Arial" w:cs="Arial"/>
          <w:b/>
          <w:sz w:val="20"/>
          <w:szCs w:val="20"/>
          <w:lang w:val="hy-AM"/>
        </w:rPr>
        <w:t>DESCRIPTION:</w:t>
      </w:r>
    </w:p>
    <w:p w14:paraId="4D86FC25"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b/>
          <w:sz w:val="20"/>
          <w:szCs w:val="20"/>
          <w:lang w:val="hy-AM"/>
        </w:rPr>
      </w:pPr>
      <w:r w:rsidRPr="00E84C88">
        <w:rPr>
          <w:rFonts w:ascii="Arial" w:eastAsia="Times New Roman" w:hAnsi="Arial" w:cs="Arial"/>
          <w:b/>
          <w:sz w:val="20"/>
          <w:szCs w:val="20"/>
          <w:lang w:val="hy-AM"/>
        </w:rPr>
        <w:t>offered</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of the product</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complete</w:t>
      </w:r>
      <w:r w:rsidRPr="00E84C88">
        <w:rPr>
          <w:rFonts w:ascii="GHEA Grapalat" w:eastAsia="Times New Roman" w:hAnsi="GHEA Grapalat" w:cs="Times New Roman"/>
          <w:b/>
          <w:sz w:val="20"/>
          <w:szCs w:val="20"/>
          <w:lang w:val="hy-AM"/>
        </w:rPr>
        <w:t xml:space="preserve"> </w:t>
      </w:r>
    </w:p>
    <w:p w14:paraId="4E84079C"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3A24C24A" w14:textId="77BE798C" w:rsidR="00532D6C" w:rsidRPr="00E84C88" w:rsidRDefault="00532D6C" w:rsidP="00532D6C">
      <w:pPr>
        <w:spacing w:after="0" w:line="240" w:lineRule="auto"/>
        <w:ind w:firstLine="567"/>
        <w:jc w:val="both"/>
        <w:rPr>
          <w:rFonts w:ascii="GHEA Grapalat" w:eastAsia="Times New Roman" w:hAnsi="GHEA Grapalat" w:cs="Arial"/>
          <w:sz w:val="20"/>
          <w:szCs w:val="20"/>
          <w:lang w:val="es-ES"/>
        </w:rPr>
      </w:pP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t xml:space="preserve">      </w:t>
      </w:r>
      <w:r w:rsidRPr="00E84C88">
        <w:rPr>
          <w:rFonts w:ascii="GHEA Grapalat" w:eastAsia="Times New Roman" w:hAnsi="GHEA Grapalat" w:cs="Arial"/>
          <w:sz w:val="20"/>
          <w:szCs w:val="20"/>
          <w:u w:val="single"/>
          <w:lang w:val="es-ES"/>
        </w:rPr>
        <w:tab/>
      </w:r>
      <w:r w:rsidRPr="00E84C88">
        <w:rPr>
          <w:rFonts w:ascii="GHEA Grapalat" w:eastAsia="Times New Roman" w:hAnsi="GHEA Grapalat" w:cs="Arial"/>
          <w:sz w:val="20"/>
          <w:szCs w:val="20"/>
          <w:u w:val="single"/>
          <w:lang w:val="es-ES"/>
        </w:rPr>
        <w:tab/>
      </w:r>
      <w:proofErr w:type="spellStart"/>
      <w:r w:rsidRPr="00E84C88">
        <w:rPr>
          <w:rFonts w:ascii="GHEA Grapalat" w:eastAsia="Times New Roman" w:hAnsi="GHEA Grapalat" w:cs="Arial"/>
          <w:sz w:val="20"/>
          <w:szCs w:val="20"/>
          <w:lang w:val="es-ES"/>
        </w:rPr>
        <w:t>the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r w:rsidR="00FF4E80">
        <w:rPr>
          <w:rFonts w:ascii="Arial" w:eastAsia="Times New Roman" w:hAnsi="Arial" w:cs="Arial"/>
          <w:color w:val="000000"/>
          <w:sz w:val="20"/>
          <w:szCs w:val="20"/>
          <w:lang w:val="af-ZA"/>
        </w:rPr>
        <w:t>ԼՄ-ԹՀԿՏ-ԳՀԱՊՁԲ-24/08</w:t>
      </w:r>
    </w:p>
    <w:p w14:paraId="2F3E69D3" w14:textId="77777777" w:rsidR="00532D6C" w:rsidRPr="00E84C88" w:rsidRDefault="00532D6C" w:rsidP="00532D6C">
      <w:pPr>
        <w:spacing w:after="0" w:line="240" w:lineRule="auto"/>
        <w:jc w:val="both"/>
        <w:rPr>
          <w:rFonts w:ascii="GHEA Grapalat" w:eastAsia="Times New Roman" w:hAnsi="GHEA Grapalat" w:cs="Arial"/>
          <w:sz w:val="20"/>
          <w:szCs w:val="20"/>
          <w:u w:val="single"/>
          <w:lang w:val="es-ES"/>
        </w:rPr>
      </w:pPr>
      <w:r w:rsidRPr="00E84C88">
        <w:rPr>
          <w:rFonts w:ascii="GHEA Grapalat" w:eastAsia="Times New Roman" w:hAnsi="GHEA Grapalat" w:cs="Times New Roman"/>
          <w:sz w:val="20"/>
          <w:szCs w:val="24"/>
          <w:vertAlign w:val="superscript"/>
          <w:lang w:val="es-ES"/>
        </w:rPr>
        <w:t xml:space="preserve">                                                                                         </w:t>
      </w:r>
      <w:r w:rsidRPr="00E84C88">
        <w:rPr>
          <w:rFonts w:ascii="Arial" w:eastAsia="Times New Roman" w:hAnsi="Arial" w:cs="Arial"/>
          <w:sz w:val="20"/>
          <w:szCs w:val="24"/>
          <w:vertAlign w:val="superscript"/>
          <w:lang w:val="hy-AM"/>
        </w:rPr>
        <w:t>to participate</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the name</w:t>
      </w:r>
    </w:p>
    <w:p w14:paraId="086E8E6F" w14:textId="77777777" w:rsidR="00532D6C" w:rsidRPr="00E84C88" w:rsidRDefault="00532D6C" w:rsidP="00532D6C">
      <w:pPr>
        <w:spacing w:after="0" w:line="240" w:lineRule="auto"/>
        <w:jc w:val="both"/>
        <w:rPr>
          <w:rFonts w:ascii="GHEA Grapalat" w:eastAsia="Times New Roman" w:hAnsi="GHEA Grapalat" w:cs="Times New Roman"/>
          <w:sz w:val="24"/>
          <w:szCs w:val="24"/>
          <w:lang w:val="hy-AM"/>
        </w:rPr>
      </w:pP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code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quote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inquiry</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 xml:space="preserve">in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frame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below</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presents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her</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from</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offered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product</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complete</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Description</w:t>
      </w:r>
      <w:proofErr w:type="spellEnd"/>
      <w:r w:rsidRPr="00E84C88">
        <w:rPr>
          <w:rFonts w:ascii="Arial" w:eastAsia="Times New Roman" w:hAnsi="Arial" w:cs="Arial"/>
          <w:sz w:val="20"/>
          <w:szCs w:val="20"/>
          <w:lang w:val="es-ES"/>
        </w:rPr>
        <w:t>:</w:t>
      </w:r>
      <w:r w:rsidRPr="00E84C88">
        <w:rPr>
          <w:rFonts w:ascii="GHEA Grapalat" w:eastAsia="Times New Roman" w:hAnsi="GHEA Grapalat" w:cs="Arial"/>
          <w:sz w:val="20"/>
          <w:szCs w:val="20"/>
          <w:lang w:val="es-ES"/>
        </w:rPr>
        <w:t xml:space="preserve"> </w:t>
      </w:r>
    </w:p>
    <w:p w14:paraId="145AF671"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00AD16C9"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32D6C" w:rsidRPr="00E84C88" w14:paraId="18C5CDF6" w14:textId="77777777" w:rsidTr="00532D6C">
        <w:tc>
          <w:tcPr>
            <w:tcW w:w="1368" w:type="dxa"/>
            <w:vMerge w:val="restart"/>
            <w:vAlign w:val="center"/>
          </w:tcPr>
          <w:p w14:paraId="0B4FC64F"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Dose</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for</w:t>
            </w:r>
            <w:proofErr w:type="spellEnd"/>
          </w:p>
        </w:tc>
        <w:tc>
          <w:tcPr>
            <w:tcW w:w="8550" w:type="dxa"/>
            <w:gridSpan w:val="5"/>
            <w:vAlign w:val="center"/>
          </w:tcPr>
          <w:p w14:paraId="0E777B67"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Recommended</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of</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the</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product</w:t>
            </w:r>
            <w:proofErr w:type="spellEnd"/>
          </w:p>
        </w:tc>
      </w:tr>
      <w:tr w:rsidR="00532D6C" w:rsidRPr="00E84C88" w14:paraId="72AA5CC7" w14:textId="77777777" w:rsidTr="00532D6C">
        <w:tc>
          <w:tcPr>
            <w:tcW w:w="1368" w:type="dxa"/>
            <w:vMerge/>
            <w:vAlign w:val="center"/>
          </w:tcPr>
          <w:p w14:paraId="777B26A6"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4A86B36A"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Arial" w:eastAsia="Times New Roman" w:hAnsi="Arial" w:cs="Arial"/>
                <w:b/>
                <w:bCs/>
                <w:sz w:val="16"/>
                <w:szCs w:val="18"/>
                <w:lang w:val="en-US"/>
              </w:rPr>
              <w:t xml:space="preserve">to </w:t>
            </w:r>
            <w:r w:rsidRPr="00E84C88">
              <w:rPr>
                <w:rFonts w:ascii="Arial" w:eastAsia="Times New Roman" w:hAnsi="Arial" w:cs="Arial"/>
                <w:b/>
                <w:bCs/>
                <w:sz w:val="16"/>
                <w:szCs w:val="18"/>
                <w:lang w:val="hy-AM"/>
              </w:rPr>
              <w:t>Irma</w:t>
            </w:r>
            <w:r w:rsidRPr="00E84C88">
              <w:rPr>
                <w:rFonts w:ascii="GHEA Grapalat" w:eastAsia="Times New Roman" w:hAnsi="GHEA Grapalat" w:cs="Times New Roman"/>
                <w:b/>
                <w:bCs/>
                <w:sz w:val="16"/>
                <w:szCs w:val="18"/>
                <w:lang w:val="hy-AM"/>
              </w:rPr>
              <w:t xml:space="preserve"> </w:t>
            </w:r>
            <w:r w:rsidRPr="00E84C88">
              <w:rPr>
                <w:rFonts w:ascii="Arial" w:eastAsia="Times New Roman" w:hAnsi="Arial" w:cs="Arial"/>
                <w:b/>
                <w:bCs/>
                <w:sz w:val="16"/>
                <w:szCs w:val="18"/>
                <w:lang w:val="hy-AM"/>
              </w:rPr>
              <w:t>the name</w:t>
            </w:r>
          </w:p>
        </w:tc>
        <w:tc>
          <w:tcPr>
            <w:tcW w:w="2003" w:type="dxa"/>
            <w:vAlign w:val="center"/>
          </w:tcPr>
          <w:p w14:paraId="2C9DCA8B"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commodity</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the</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sign</w:t>
            </w:r>
            <w:proofErr w:type="spellEnd"/>
          </w:p>
        </w:tc>
        <w:tc>
          <w:tcPr>
            <w:tcW w:w="1757" w:type="dxa"/>
            <w:vAlign w:val="center"/>
          </w:tcPr>
          <w:p w14:paraId="3C6FF297"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hy-AM"/>
              </w:rPr>
            </w:pPr>
            <w:r w:rsidRPr="00E84C88">
              <w:rPr>
                <w:rFonts w:ascii="Arial" w:eastAsia="Times New Roman" w:hAnsi="Arial" w:cs="Arial"/>
                <w:b/>
                <w:bCs/>
                <w:sz w:val="16"/>
                <w:szCs w:val="18"/>
                <w:lang w:val="hy-AM"/>
              </w:rPr>
              <w:t>brand</w:t>
            </w:r>
          </w:p>
        </w:tc>
        <w:tc>
          <w:tcPr>
            <w:tcW w:w="1530" w:type="dxa"/>
            <w:vAlign w:val="center"/>
          </w:tcPr>
          <w:p w14:paraId="2DBA5842"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of</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the</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manufacturer</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the</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name</w:t>
            </w:r>
            <w:proofErr w:type="spellEnd"/>
          </w:p>
        </w:tc>
        <w:tc>
          <w:tcPr>
            <w:tcW w:w="1800" w:type="dxa"/>
            <w:vAlign w:val="center"/>
          </w:tcPr>
          <w:p w14:paraId="60D8A7CD"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technical</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characteristics</w:t>
            </w:r>
            <w:proofErr w:type="spellEnd"/>
          </w:p>
        </w:tc>
      </w:tr>
      <w:tr w:rsidR="00532D6C" w:rsidRPr="00E84C88" w14:paraId="79571E7B" w14:textId="77777777" w:rsidTr="00532D6C">
        <w:tc>
          <w:tcPr>
            <w:tcW w:w="1368" w:type="dxa"/>
          </w:tcPr>
          <w:p w14:paraId="0CB6416C"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46F87AEA"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45904311"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4A69B7C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54BBDD2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4620F4AB"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67288A07" w14:textId="77777777" w:rsidTr="00532D6C">
        <w:tc>
          <w:tcPr>
            <w:tcW w:w="1368" w:type="dxa"/>
          </w:tcPr>
          <w:p w14:paraId="1E395723"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18D0965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152412B3"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23EE0C02"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7E4F7E4B"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4AACEDB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3191534D" w14:textId="77777777" w:rsidTr="00532D6C">
        <w:tc>
          <w:tcPr>
            <w:tcW w:w="1368" w:type="dxa"/>
          </w:tcPr>
          <w:p w14:paraId="194414BF"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63DCB3EF"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24EFBBC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1C03A6F9"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5329649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7604CF4A"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bl>
    <w:p w14:paraId="2F358FE8"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34DE9671"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5A3E3AC0"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2060BF74"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3A9D879A" w14:textId="77777777" w:rsidR="00532D6C" w:rsidRPr="00E84C88" w:rsidRDefault="00532D6C" w:rsidP="00532D6C">
      <w:pPr>
        <w:spacing w:after="0" w:line="240" w:lineRule="auto"/>
        <w:rPr>
          <w:rFonts w:ascii="GHEA Grapalat" w:eastAsia="Times New Roman" w:hAnsi="GHEA Grapalat" w:cs="Times New Roman"/>
          <w:sz w:val="20"/>
          <w:szCs w:val="24"/>
          <w:lang w:val="es-ES"/>
        </w:rPr>
      </w:pPr>
    </w:p>
    <w:p w14:paraId="4867FD34" w14:textId="77777777" w:rsidR="00532D6C" w:rsidRPr="00E84C88" w:rsidRDefault="00532D6C" w:rsidP="00532D6C">
      <w:pPr>
        <w:spacing w:after="0" w:line="240" w:lineRule="auto"/>
        <w:jc w:val="both"/>
        <w:rPr>
          <w:rFonts w:ascii="GHEA Grapalat" w:eastAsia="Times New Roman" w:hAnsi="GHEA Grapalat" w:cs="Times New Roman"/>
          <w:sz w:val="20"/>
          <w:szCs w:val="24"/>
          <w:u w:val="single"/>
          <w:lang w:val="en-US"/>
        </w:rPr>
      </w:pP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r>
      <w:r w:rsidRPr="00E84C88">
        <w:rPr>
          <w:rFonts w:ascii="GHEA Grapalat" w:eastAsia="Times New Roman" w:hAnsi="GHEA Grapalat" w:cs="Times New Roman"/>
          <w:sz w:val="20"/>
          <w:szCs w:val="24"/>
          <w:u w:val="single"/>
          <w:lang w:val="en-US"/>
        </w:rPr>
        <w:tab/>
        <w:t xml:space="preserve">    </w:t>
      </w:r>
    </w:p>
    <w:p w14:paraId="5869A10F" w14:textId="77777777" w:rsidR="00532D6C" w:rsidRPr="00E84C88" w:rsidRDefault="00532D6C" w:rsidP="00532D6C">
      <w:pPr>
        <w:spacing w:after="0" w:line="240" w:lineRule="auto"/>
        <w:jc w:val="both"/>
        <w:rPr>
          <w:rFonts w:ascii="GHEA Grapalat" w:eastAsia="Times New Roman" w:hAnsi="GHEA Grapalat" w:cs="Times New Roman"/>
          <w:sz w:val="20"/>
          <w:szCs w:val="24"/>
          <w:u w:val="single"/>
          <w:lang w:val="hy-AM"/>
        </w:rPr>
      </w:pP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to participate</w:t>
      </w: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name </w:t>
      </w: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of manager:</w:t>
      </w: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position </w:t>
      </w: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name</w:t>
      </w:r>
      <w:r w:rsidRPr="00E84C88">
        <w:rPr>
          <w:rFonts w:ascii="GHEA Grapalat" w:eastAsia="Times New Roman" w:hAnsi="GHEA Grapalat" w:cs="Sylfae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last name </w:t>
      </w:r>
      <w:r w:rsidRPr="00E84C88">
        <w:rPr>
          <w:rFonts w:ascii="GHEA Grapalat" w:eastAsia="Times New Roman" w:hAnsi="GHEA Grapalat" w:cs="Sylfaen"/>
          <w:sz w:val="20"/>
          <w:szCs w:val="24"/>
          <w:vertAlign w:val="superscript"/>
          <w:lang w:val="hy-AM"/>
        </w:rPr>
        <w:t>)</w:t>
      </w:r>
      <w:r w:rsidRPr="00E84C88">
        <w:rPr>
          <w:rFonts w:ascii="GHEA Grapalat" w:eastAsia="Times New Roman" w:hAnsi="GHEA Grapalat" w:cs="Sylfaen"/>
          <w:sz w:val="20"/>
          <w:szCs w:val="24"/>
          <w:vertAlign w:val="superscript"/>
          <w:lang w:val="hy-AM"/>
        </w:rPr>
        <w:tab/>
      </w:r>
      <w:r w:rsidRPr="00E84C88">
        <w:rPr>
          <w:rFonts w:ascii="GHEA Grapalat" w:eastAsia="Times New Roman" w:hAnsi="GHEA Grapalat" w:cs="Sylfaen"/>
          <w:sz w:val="20"/>
          <w:szCs w:val="24"/>
          <w:vertAlign w:val="superscript"/>
          <w:lang w:val="hy-AM"/>
        </w:rPr>
        <w:tab/>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0"/>
          <w:szCs w:val="24"/>
          <w:vertAlign w:val="superscript"/>
          <w:lang w:val="hy-AM"/>
        </w:rPr>
        <w:t>signature</w:t>
      </w:r>
      <w:r w:rsidRPr="00E84C88">
        <w:rPr>
          <w:rFonts w:ascii="GHEA Grapalat" w:eastAsia="Times New Roman" w:hAnsi="GHEA Grapalat" w:cs="Sylfaen"/>
          <w:sz w:val="20"/>
          <w:szCs w:val="24"/>
          <w:lang w:val="hy-AM"/>
        </w:rPr>
        <w:t xml:space="preserve"> </w:t>
      </w:r>
    </w:p>
    <w:p w14:paraId="6754AF3D"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36D39B7D"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6F00EC90" w14:textId="77777777" w:rsidR="00532D6C" w:rsidRPr="00E84C88" w:rsidRDefault="00532D6C" w:rsidP="00532D6C">
      <w:pPr>
        <w:spacing w:after="0" w:line="240" w:lineRule="auto"/>
        <w:jc w:val="right"/>
        <w:rPr>
          <w:rFonts w:ascii="GHEA Grapalat" w:eastAsia="Times New Roman" w:hAnsi="GHEA Grapalat" w:cs="Arial"/>
          <w:sz w:val="20"/>
          <w:szCs w:val="24"/>
          <w:lang w:val="hy-AM"/>
        </w:rPr>
      </w:pPr>
      <w:r w:rsidRPr="00E84C88">
        <w:rPr>
          <w:rFonts w:ascii="Arial" w:eastAsia="Times New Roman" w:hAnsi="Arial" w:cs="Arial"/>
          <w:sz w:val="20"/>
          <w:szCs w:val="24"/>
          <w:lang w:val="hy-AM"/>
        </w:rPr>
        <w:t xml:space="preserve">K. </w:t>
      </w:r>
      <w:r w:rsidRPr="00E84C88">
        <w:rPr>
          <w:rFonts w:ascii="GHEA Grapalat" w:eastAsia="Times New Roman" w:hAnsi="GHEA Grapalat" w:cs="Arial"/>
          <w:sz w:val="20"/>
          <w:szCs w:val="24"/>
          <w:lang w:val="hy-AM"/>
        </w:rPr>
        <w:t xml:space="preserve">_ </w:t>
      </w:r>
      <w:r w:rsidRPr="00E84C88">
        <w:rPr>
          <w:rFonts w:ascii="Arial" w:eastAsia="Times New Roman" w:hAnsi="Arial" w:cs="Arial"/>
          <w:sz w:val="20"/>
          <w:szCs w:val="24"/>
          <w:lang w:val="hy-AM"/>
        </w:rPr>
        <w:t xml:space="preserve">T. </w:t>
      </w:r>
      <w:r w:rsidRPr="00E84C88">
        <w:rPr>
          <w:rFonts w:ascii="GHEA Grapalat" w:eastAsia="Times New Roman" w:hAnsi="GHEA Grapalat" w:cs="Arial"/>
          <w:sz w:val="20"/>
          <w:szCs w:val="24"/>
          <w:lang w:val="hy-AM"/>
        </w:rPr>
        <w:t>_</w:t>
      </w:r>
      <w:r w:rsidRPr="00E84C88">
        <w:rPr>
          <w:rFonts w:ascii="GHEA Grapalat" w:eastAsia="Times New Roman" w:hAnsi="GHEA Grapalat" w:cs="Arial"/>
          <w:sz w:val="20"/>
          <w:szCs w:val="24"/>
          <w:lang w:val="hy-AM"/>
        </w:rPr>
        <w:tab/>
      </w:r>
      <w:r w:rsidRPr="00E84C88">
        <w:rPr>
          <w:rFonts w:ascii="GHEA Grapalat" w:eastAsia="Times New Roman" w:hAnsi="GHEA Grapalat" w:cs="Arial"/>
          <w:sz w:val="20"/>
          <w:szCs w:val="24"/>
          <w:lang w:val="hy-AM"/>
        </w:rPr>
        <w:tab/>
        <w:t xml:space="preserve"> </w:t>
      </w:r>
    </w:p>
    <w:p w14:paraId="11804E92"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0252ED11"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425D573A" w14:textId="77777777" w:rsidR="00532D6C" w:rsidRPr="00E84C88" w:rsidRDefault="00532D6C" w:rsidP="00532D6C">
      <w:pPr>
        <w:spacing w:after="0" w:line="240" w:lineRule="auto"/>
        <w:rPr>
          <w:rFonts w:ascii="GHEA Grapalat" w:eastAsia="Times New Roman" w:hAnsi="GHEA Grapalat" w:cs="Times New Roman"/>
          <w:sz w:val="16"/>
          <w:szCs w:val="16"/>
          <w:lang w:val="af-ZA" w:eastAsia="ru-RU"/>
        </w:rPr>
      </w:pPr>
    </w:p>
    <w:p w14:paraId="11E832CD"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3F1AE14"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9AFF34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E15E07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850E2A4"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21363E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CEC62D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398CEB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83EF8A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2D6050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78B6F4D"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B39B8A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06F0F0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F9F75E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37ADEE9"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BC648C5"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0E262EB"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7F9917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C4D34C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8EE8DE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2C5FDE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3784099" w14:textId="77777777" w:rsidR="00E84C88" w:rsidRDefault="00E84C88" w:rsidP="008348B6">
      <w:pPr>
        <w:keepNext/>
        <w:spacing w:after="0" w:line="240" w:lineRule="auto"/>
        <w:ind w:firstLine="567"/>
        <w:jc w:val="center"/>
        <w:outlineLvl w:val="2"/>
        <w:rPr>
          <w:rFonts w:ascii="Arial" w:eastAsia="Times New Roman" w:hAnsi="Arial" w:cs="Arial"/>
          <w:b/>
          <w:sz w:val="20"/>
          <w:szCs w:val="20"/>
          <w:lang w:val="hy-AM"/>
        </w:rPr>
      </w:pPr>
    </w:p>
    <w:p w14:paraId="0AF97715" w14:textId="77777777" w:rsidR="008348B6" w:rsidRDefault="008348B6" w:rsidP="008348B6">
      <w:pPr>
        <w:keepNext/>
        <w:spacing w:after="0" w:line="240" w:lineRule="auto"/>
        <w:ind w:firstLine="567"/>
        <w:jc w:val="center"/>
        <w:outlineLvl w:val="2"/>
        <w:rPr>
          <w:rFonts w:ascii="Arial" w:eastAsia="Times New Roman" w:hAnsi="Arial" w:cs="Arial"/>
          <w:b/>
          <w:sz w:val="20"/>
          <w:szCs w:val="20"/>
          <w:lang w:val="hy-AM"/>
        </w:rPr>
      </w:pPr>
    </w:p>
    <w:p w14:paraId="5BA899AA" w14:textId="77777777" w:rsidR="008348B6" w:rsidRDefault="008348B6" w:rsidP="008348B6">
      <w:pPr>
        <w:keepNext/>
        <w:spacing w:after="0" w:line="240" w:lineRule="auto"/>
        <w:ind w:firstLine="567"/>
        <w:jc w:val="center"/>
        <w:outlineLvl w:val="2"/>
        <w:rPr>
          <w:rFonts w:ascii="Arial" w:eastAsia="Times New Roman" w:hAnsi="Arial" w:cs="Arial"/>
          <w:b/>
          <w:sz w:val="20"/>
          <w:szCs w:val="20"/>
          <w:lang w:val="hy-AM"/>
        </w:rPr>
      </w:pPr>
    </w:p>
    <w:p w14:paraId="175306D3" w14:textId="77777777" w:rsidR="00E84C88" w:rsidRDefault="00E84C88" w:rsidP="00532D6C">
      <w:pPr>
        <w:keepNext/>
        <w:spacing w:after="0" w:line="240" w:lineRule="auto"/>
        <w:ind w:firstLine="567"/>
        <w:jc w:val="right"/>
        <w:outlineLvl w:val="2"/>
        <w:rPr>
          <w:rFonts w:ascii="Arial" w:eastAsia="Times New Roman" w:hAnsi="Arial" w:cs="Arial"/>
          <w:b/>
          <w:sz w:val="20"/>
          <w:szCs w:val="20"/>
          <w:lang w:val="hy-AM"/>
        </w:rPr>
      </w:pPr>
    </w:p>
    <w:p w14:paraId="67398CF0" w14:textId="77777777" w:rsidR="00E84C88" w:rsidRDefault="00E84C88" w:rsidP="00532D6C">
      <w:pPr>
        <w:keepNext/>
        <w:spacing w:after="0" w:line="240" w:lineRule="auto"/>
        <w:ind w:firstLine="567"/>
        <w:jc w:val="right"/>
        <w:outlineLvl w:val="2"/>
        <w:rPr>
          <w:rFonts w:ascii="Arial" w:eastAsia="Times New Roman" w:hAnsi="Arial" w:cs="Arial"/>
          <w:b/>
          <w:sz w:val="20"/>
          <w:szCs w:val="20"/>
          <w:lang w:val="hy-AM"/>
        </w:rPr>
      </w:pPr>
    </w:p>
    <w:p w14:paraId="25E0CD8C" w14:textId="77777777" w:rsidR="00E84C88" w:rsidRDefault="00E84C88" w:rsidP="00532D6C">
      <w:pPr>
        <w:keepNext/>
        <w:spacing w:after="0" w:line="240" w:lineRule="auto"/>
        <w:ind w:firstLine="567"/>
        <w:jc w:val="right"/>
        <w:outlineLvl w:val="2"/>
        <w:rPr>
          <w:rFonts w:ascii="Arial" w:eastAsia="Times New Roman" w:hAnsi="Arial" w:cs="Arial"/>
          <w:b/>
          <w:sz w:val="20"/>
          <w:szCs w:val="20"/>
          <w:lang w:val="hy-AM"/>
        </w:rPr>
      </w:pPr>
    </w:p>
    <w:p w14:paraId="22E30CBD" w14:textId="77777777" w:rsidR="00E84C88" w:rsidRDefault="00E84C88" w:rsidP="00E84C88">
      <w:pPr>
        <w:keepNext/>
        <w:spacing w:after="0" w:line="240" w:lineRule="auto"/>
        <w:ind w:firstLine="708"/>
        <w:jc w:val="center"/>
        <w:outlineLvl w:val="2"/>
        <w:rPr>
          <w:rFonts w:ascii="Arial" w:eastAsia="Times New Roman" w:hAnsi="Arial" w:cs="Arial"/>
          <w:b/>
          <w:sz w:val="20"/>
          <w:szCs w:val="20"/>
          <w:lang w:val="hy-AM"/>
        </w:rPr>
      </w:pP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p>
    <w:p w14:paraId="7B6C808E" w14:textId="77777777" w:rsidR="00532D6C" w:rsidRPr="00E84C88" w:rsidRDefault="00532D6C" w:rsidP="00E84C88">
      <w:pPr>
        <w:keepNext/>
        <w:spacing w:after="0" w:line="240" w:lineRule="auto"/>
        <w:ind w:firstLine="708"/>
        <w:jc w:val="center"/>
        <w:outlineLvl w:val="2"/>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Appendix</w:t>
      </w:r>
      <w:proofErr w:type="spellEnd"/>
      <w:r w:rsidRPr="00E84C88">
        <w:rPr>
          <w:rFonts w:ascii="Arial" w:eastAsia="Times New Roman" w:hAnsi="Arial" w:cs="Arial"/>
          <w:sz w:val="20"/>
          <w:szCs w:val="20"/>
          <w:lang w:val="es-ES"/>
        </w:rPr>
        <w:t xml:space="preserve"> 1.2**</w:t>
      </w:r>
    </w:p>
    <w:p w14:paraId="0C8CB5E2" w14:textId="77777777" w:rsidR="00532D6C" w:rsidRPr="00E84C88" w:rsidRDefault="001A3021" w:rsidP="00532D6C">
      <w:pPr>
        <w:spacing w:after="0" w:line="240" w:lineRule="auto"/>
        <w:ind w:firstLine="567"/>
        <w:jc w:val="right"/>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code</w:t>
      </w:r>
      <w:proofErr w:type="spellEnd"/>
      <w:r w:rsidRPr="00E84C88">
        <w:rPr>
          <w:rFonts w:ascii="Arial" w:eastAsia="Times New Roman" w:hAnsi="Arial" w:cs="Arial"/>
          <w:sz w:val="20"/>
          <w:szCs w:val="20"/>
          <w:lang w:val="es-ES"/>
        </w:rPr>
        <w:t xml:space="preserve"> LM-THAT-GHAPZB-24/04</w:t>
      </w:r>
    </w:p>
    <w:p w14:paraId="0D2A60F8" w14:textId="77777777" w:rsidR="00532D6C" w:rsidRPr="00E84C88" w:rsidRDefault="00532D6C" w:rsidP="00532D6C">
      <w:pPr>
        <w:spacing w:after="0" w:line="240" w:lineRule="auto"/>
        <w:ind w:firstLine="567"/>
        <w:jc w:val="right"/>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an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invitation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request</w:t>
      </w:r>
      <w:proofErr w:type="spellEnd"/>
      <w:r w:rsidRPr="00E84C88">
        <w:rPr>
          <w:rFonts w:ascii="Arial" w:eastAsia="Times New Roman" w:hAnsi="Arial" w:cs="Arial"/>
          <w:sz w:val="20"/>
          <w:szCs w:val="20"/>
          <w:lang w:val="es-ES"/>
        </w:rPr>
        <w:t xml:space="preserve"> a </w:t>
      </w:r>
      <w:proofErr w:type="spellStart"/>
      <w:r w:rsidRPr="00E84C88">
        <w:rPr>
          <w:rFonts w:ascii="Arial" w:eastAsia="Times New Roman" w:hAnsi="Arial" w:cs="Arial"/>
          <w:sz w:val="20"/>
          <w:szCs w:val="20"/>
          <w:lang w:val="es-ES"/>
        </w:rPr>
        <w:t>quote</w:t>
      </w:r>
      <w:proofErr w:type="spellEnd"/>
    </w:p>
    <w:p w14:paraId="2DD6B09C" w14:textId="77777777" w:rsidR="00532D6C" w:rsidRPr="00E84C88" w:rsidRDefault="00532D6C" w:rsidP="00532D6C">
      <w:pPr>
        <w:spacing w:after="0" w:line="240" w:lineRule="auto"/>
        <w:jc w:val="right"/>
        <w:rPr>
          <w:rFonts w:ascii="Arial" w:eastAsia="Times New Roman" w:hAnsi="Arial" w:cs="Arial"/>
          <w:sz w:val="20"/>
          <w:szCs w:val="20"/>
          <w:lang w:val="es-ES"/>
        </w:rPr>
      </w:pPr>
    </w:p>
    <w:p w14:paraId="20421216" w14:textId="77777777" w:rsidR="00532D6C" w:rsidRPr="00E84C88" w:rsidRDefault="00532D6C" w:rsidP="00532D6C">
      <w:pPr>
        <w:spacing w:after="0" w:line="240" w:lineRule="auto"/>
        <w:jc w:val="center"/>
        <w:rPr>
          <w:rFonts w:ascii="Arial" w:eastAsia="Times New Roman" w:hAnsi="Arial" w:cs="Arial"/>
          <w:sz w:val="20"/>
          <w:szCs w:val="20"/>
          <w:lang w:val="es-ES"/>
        </w:rPr>
      </w:pPr>
      <w:r w:rsidRPr="00E84C88">
        <w:rPr>
          <w:rFonts w:ascii="Arial" w:eastAsia="Times New Roman" w:hAnsi="Arial" w:cs="Arial"/>
          <w:sz w:val="20"/>
          <w:szCs w:val="20"/>
          <w:lang w:val="es-ES"/>
        </w:rPr>
        <w:t>FORM</w:t>
      </w:r>
    </w:p>
    <w:p w14:paraId="21BC9F6D" w14:textId="77777777" w:rsidR="00532D6C" w:rsidRPr="00E84C88" w:rsidRDefault="00532D6C" w:rsidP="00532D6C">
      <w:pPr>
        <w:spacing w:after="0" w:line="240" w:lineRule="auto"/>
        <w:ind w:left="360" w:hanging="360"/>
        <w:jc w:val="center"/>
        <w:rPr>
          <w:rFonts w:ascii="Arial" w:eastAsia="Times New Roman" w:hAnsi="Arial" w:cs="Arial"/>
          <w:sz w:val="20"/>
          <w:szCs w:val="20"/>
          <w:lang w:val="es-ES"/>
        </w:rPr>
      </w:pPr>
      <w:r w:rsidRPr="00E84C88">
        <w:rPr>
          <w:rFonts w:ascii="Arial" w:eastAsia="Times New Roman" w:hAnsi="Arial" w:cs="Arial"/>
          <w:sz w:val="20"/>
          <w:szCs w:val="20"/>
          <w:lang w:val="es-ES"/>
        </w:rPr>
        <w:t>DECLARATION OF ACTUAL BENEFICIARIES</w:t>
      </w:r>
    </w:p>
    <w:p w14:paraId="5C3CCC5F" w14:textId="77777777" w:rsidR="00532D6C" w:rsidRPr="00E84C88" w:rsidRDefault="00532D6C" w:rsidP="00532D6C">
      <w:pPr>
        <w:spacing w:after="0" w:line="240" w:lineRule="auto"/>
        <w:ind w:left="360" w:hanging="360"/>
        <w:jc w:val="center"/>
        <w:rPr>
          <w:rFonts w:ascii="Arial" w:eastAsia="Times New Roman" w:hAnsi="Arial" w:cs="Arial"/>
          <w:sz w:val="20"/>
          <w:szCs w:val="20"/>
          <w:lang w:val="es-ES"/>
        </w:rPr>
      </w:pPr>
    </w:p>
    <w:p w14:paraId="2379460F" w14:textId="77777777" w:rsidR="00532D6C" w:rsidRPr="00E84C88" w:rsidRDefault="00532D6C" w:rsidP="00532D6C">
      <w:pPr>
        <w:numPr>
          <w:ilvl w:val="0"/>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organization</w:t>
      </w:r>
      <w:proofErr w:type="spellEnd"/>
    </w:p>
    <w:p w14:paraId="7E81765A"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w:rsidRPr="00E84C88">
        <w:rPr>
          <w:rFonts w:ascii="Arial" w:eastAsia="Times New Roman" w:hAnsi="Arial" w:cs="Arial"/>
          <w:sz w:val="20"/>
          <w:szCs w:val="20"/>
          <w:lang w:val="es-ES"/>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32D6C" w:rsidRPr="00E84C88" w14:paraId="1105E239" w14:textId="77777777" w:rsidTr="00532D6C">
        <w:tc>
          <w:tcPr>
            <w:tcW w:w="2836" w:type="dxa"/>
            <w:shd w:val="clear" w:color="auto" w:fill="D9E2F3"/>
            <w:vAlign w:val="center"/>
          </w:tcPr>
          <w:p w14:paraId="47A650C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name</w:t>
            </w:r>
            <w:proofErr w:type="spellEnd"/>
          </w:p>
        </w:tc>
        <w:tc>
          <w:tcPr>
            <w:tcW w:w="6180" w:type="dxa"/>
            <w:vAlign w:val="center"/>
          </w:tcPr>
          <w:p w14:paraId="5275ECAF"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5D85BB90" w14:textId="77777777" w:rsidTr="00532D6C">
        <w:tc>
          <w:tcPr>
            <w:tcW w:w="2836" w:type="dxa"/>
            <w:shd w:val="clear" w:color="auto" w:fill="D9E2F3"/>
            <w:vAlign w:val="center"/>
          </w:tcPr>
          <w:p w14:paraId="29C466B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name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Arial" w:eastAsia="Times New Roman" w:hAnsi="Arial" w:cs="Arial"/>
                <w:sz w:val="20"/>
                <w:szCs w:val="20"/>
                <w:lang w:val="es-ES"/>
              </w:rPr>
              <w:t xml:space="preserve"> in </w:t>
            </w:r>
            <w:proofErr w:type="spellStart"/>
            <w:r w:rsidRPr="00E84C88">
              <w:rPr>
                <w:rFonts w:ascii="Arial" w:eastAsia="Times New Roman" w:hAnsi="Arial" w:cs="Arial"/>
                <w:sz w:val="20"/>
                <w:szCs w:val="20"/>
                <w:lang w:val="es-ES"/>
              </w:rPr>
              <w:t>Latin</w:t>
            </w:r>
            <w:proofErr w:type="spellEnd"/>
          </w:p>
        </w:tc>
        <w:tc>
          <w:tcPr>
            <w:tcW w:w="6180" w:type="dxa"/>
            <w:vAlign w:val="center"/>
          </w:tcPr>
          <w:p w14:paraId="6EA57BA8"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639B3A68" w14:textId="77777777" w:rsidTr="00532D6C">
        <w:tc>
          <w:tcPr>
            <w:tcW w:w="2836" w:type="dxa"/>
            <w:shd w:val="clear" w:color="auto" w:fill="D9E2F3"/>
            <w:vAlign w:val="center"/>
          </w:tcPr>
          <w:p w14:paraId="6E7973ED"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State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registration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number</w:t>
            </w:r>
            <w:proofErr w:type="spellEnd"/>
          </w:p>
        </w:tc>
        <w:tc>
          <w:tcPr>
            <w:tcW w:w="6180" w:type="dxa"/>
            <w:vAlign w:val="center"/>
          </w:tcPr>
          <w:p w14:paraId="44614B86"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7BA9EA12" w14:textId="77777777" w:rsidTr="00532D6C">
        <w:tc>
          <w:tcPr>
            <w:tcW w:w="2836" w:type="dxa"/>
            <w:shd w:val="clear" w:color="auto" w:fill="D9E2F3"/>
            <w:vAlign w:val="center"/>
          </w:tcPr>
          <w:p w14:paraId="551C82B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w:rsidRPr="00E84C88">
              <w:rPr>
                <w:rFonts w:ascii="Arial" w:eastAsia="Times New Roman" w:hAnsi="Arial" w:cs="Arial"/>
                <w:sz w:val="20"/>
                <w:szCs w:val="20"/>
                <w:lang w:val="es-ES"/>
              </w:rPr>
              <w:t xml:space="preserve">Date, </w:t>
            </w:r>
            <w:proofErr w:type="spellStart"/>
            <w:r w:rsidRPr="00E84C88">
              <w:rPr>
                <w:rFonts w:ascii="Arial" w:eastAsia="Times New Roman" w:hAnsi="Arial" w:cs="Arial"/>
                <w:sz w:val="20"/>
                <w:szCs w:val="20"/>
                <w:lang w:val="es-ES"/>
              </w:rPr>
              <w:t>month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year</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registration</w:t>
            </w:r>
            <w:proofErr w:type="spellEnd"/>
          </w:p>
        </w:tc>
        <w:tc>
          <w:tcPr>
            <w:tcW w:w="6180" w:type="dxa"/>
            <w:vAlign w:val="center"/>
          </w:tcPr>
          <w:p w14:paraId="41D0A07E"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F0384AC" w14:textId="77777777" w:rsidTr="00532D6C">
        <w:tc>
          <w:tcPr>
            <w:tcW w:w="2836" w:type="dxa"/>
            <w:shd w:val="clear" w:color="auto" w:fill="D9E2F3"/>
            <w:vAlign w:val="center"/>
          </w:tcPr>
          <w:p w14:paraId="4085AEB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Registration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address</w:t>
            </w:r>
            <w:proofErr w:type="spellEnd"/>
            <w:r w:rsidRPr="00E84C88">
              <w:rPr>
                <w:rFonts w:ascii="Arial" w:eastAsia="Times New Roman" w:hAnsi="Arial" w:cs="Arial"/>
                <w:sz w:val="20"/>
                <w:szCs w:val="20"/>
                <w:lang w:val="es-ES"/>
              </w:rPr>
              <w:t>:</w:t>
            </w:r>
          </w:p>
        </w:tc>
        <w:tc>
          <w:tcPr>
            <w:tcW w:w="6180" w:type="dxa"/>
            <w:vAlign w:val="center"/>
          </w:tcPr>
          <w:p w14:paraId="638DB91D"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7AFBFC2" w14:textId="77777777" w:rsidTr="00532D6C">
        <w:tc>
          <w:tcPr>
            <w:tcW w:w="2836" w:type="dxa"/>
            <w:shd w:val="clear" w:color="auto" w:fill="D9E2F3"/>
            <w:vAlign w:val="center"/>
          </w:tcPr>
          <w:p w14:paraId="55058CF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State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registration</w:t>
            </w:r>
            <w:proofErr w:type="spellEnd"/>
          </w:p>
        </w:tc>
        <w:tc>
          <w:tcPr>
            <w:tcW w:w="6180" w:type="dxa"/>
            <w:vAlign w:val="center"/>
          </w:tcPr>
          <w:p w14:paraId="50FE527F"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58B79D03" w14:textId="77777777" w:rsidTr="00532D6C">
        <w:tc>
          <w:tcPr>
            <w:tcW w:w="2836" w:type="dxa"/>
            <w:shd w:val="clear" w:color="auto" w:fill="D9E2F3"/>
            <w:vAlign w:val="center"/>
          </w:tcPr>
          <w:p w14:paraId="3C5C455A"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Name</w:t>
            </w:r>
            <w:proofErr w:type="spellEnd"/>
            <w:r w:rsidRPr="00E84C88">
              <w:rPr>
                <w:rFonts w:ascii="Arial" w:eastAsia="Times New Roman" w:hAnsi="Arial" w:cs="Arial"/>
                <w:sz w:val="20"/>
                <w:szCs w:val="20"/>
                <w:lang w:val="es-ES"/>
              </w:rPr>
              <w:t xml:space="preserve"> and </w:t>
            </w:r>
            <w:proofErr w:type="spellStart"/>
            <w:r w:rsidRPr="00E84C88">
              <w:rPr>
                <w:rFonts w:ascii="Arial" w:eastAsia="Times New Roman" w:hAnsi="Arial" w:cs="Arial"/>
                <w:sz w:val="20"/>
                <w:szCs w:val="20"/>
                <w:lang w:val="es-ES"/>
              </w:rPr>
              <w:t>surname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head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executive </w:t>
            </w:r>
            <w:proofErr w:type="spellStart"/>
            <w:r w:rsidRPr="00E84C88">
              <w:rPr>
                <w:rFonts w:ascii="Arial" w:eastAsia="Times New Roman" w:hAnsi="Arial" w:cs="Arial"/>
                <w:sz w:val="20"/>
                <w:szCs w:val="20"/>
                <w:lang w:val="es-ES"/>
              </w:rPr>
              <w:t>body</w:t>
            </w:r>
            <w:proofErr w:type="spellEnd"/>
          </w:p>
        </w:tc>
        <w:tc>
          <w:tcPr>
            <w:tcW w:w="6180" w:type="dxa"/>
            <w:vAlign w:val="center"/>
          </w:tcPr>
          <w:p w14:paraId="3ADD594C"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170F6538"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person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submitting</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declaration</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6095C29C" w14:textId="77777777" w:rsidTr="00532D6C">
        <w:tc>
          <w:tcPr>
            <w:tcW w:w="2835" w:type="dxa"/>
            <w:shd w:val="clear" w:color="auto" w:fill="D9E2F3"/>
            <w:vAlign w:val="center"/>
          </w:tcPr>
          <w:p w14:paraId="44AAC2C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Name</w:t>
            </w:r>
            <w:proofErr w:type="spellEnd"/>
            <w:r w:rsidRPr="00E84C88">
              <w:rPr>
                <w:rFonts w:ascii="Arial" w:eastAsia="Times New Roman" w:hAnsi="Arial" w:cs="Arial"/>
                <w:sz w:val="20"/>
                <w:szCs w:val="20"/>
                <w:lang w:val="es-ES"/>
              </w:rPr>
              <w:t xml:space="preserve"> and </w:t>
            </w:r>
            <w:proofErr w:type="spellStart"/>
            <w:r w:rsidRPr="00E84C88">
              <w:rPr>
                <w:rFonts w:ascii="Arial" w:eastAsia="Times New Roman" w:hAnsi="Arial" w:cs="Arial"/>
                <w:sz w:val="20"/>
                <w:szCs w:val="20"/>
                <w:lang w:val="es-ES"/>
              </w:rPr>
              <w:t>surname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person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submitting</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declaration</w:t>
            </w:r>
            <w:proofErr w:type="spellEnd"/>
          </w:p>
        </w:tc>
        <w:tc>
          <w:tcPr>
            <w:tcW w:w="6180" w:type="dxa"/>
            <w:vAlign w:val="center"/>
          </w:tcPr>
          <w:p w14:paraId="65FE1C6F"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352EC26" w14:textId="77777777" w:rsidTr="00532D6C">
        <w:tc>
          <w:tcPr>
            <w:tcW w:w="2835" w:type="dxa"/>
            <w:shd w:val="clear" w:color="auto" w:fill="D9E2F3"/>
            <w:vAlign w:val="center"/>
          </w:tcPr>
          <w:p w14:paraId="6C57D74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position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person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submitting</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declaration</w:t>
            </w:r>
            <w:proofErr w:type="spellEnd"/>
          </w:p>
        </w:tc>
        <w:tc>
          <w:tcPr>
            <w:tcW w:w="6180" w:type="dxa"/>
            <w:vAlign w:val="center"/>
          </w:tcPr>
          <w:p w14:paraId="00EA9B42"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5F3A37FC"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proofErr w:type="spellStart"/>
      <w:r w:rsidRPr="00E84C88">
        <w:rPr>
          <w:rFonts w:ascii="Arial" w:eastAsia="Times New Roman" w:hAnsi="Arial" w:cs="Arial"/>
          <w:sz w:val="20"/>
          <w:szCs w:val="20"/>
          <w:lang w:val="es-ES"/>
        </w:rPr>
        <w:t>Submission</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statement</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3A1058B7" w14:textId="77777777" w:rsidTr="00532D6C">
        <w:tc>
          <w:tcPr>
            <w:tcW w:w="2835" w:type="dxa"/>
            <w:shd w:val="clear" w:color="auto" w:fill="D9E2F3"/>
            <w:vAlign w:val="center"/>
          </w:tcPr>
          <w:p w14:paraId="57829D1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signing</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80" w:type="dxa"/>
            <w:vAlign w:val="center"/>
          </w:tcPr>
          <w:p w14:paraId="48D1F77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0A033C3" w14:textId="77777777" w:rsidTr="00532D6C">
        <w:tc>
          <w:tcPr>
            <w:tcW w:w="2835" w:type="dxa"/>
            <w:shd w:val="clear" w:color="auto" w:fill="D9E2F3"/>
            <w:vAlign w:val="center"/>
          </w:tcPr>
          <w:p w14:paraId="20284A4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 pages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count</w:t>
            </w:r>
          </w:p>
        </w:tc>
        <w:tc>
          <w:tcPr>
            <w:tcW w:w="6180" w:type="dxa"/>
            <w:vAlign w:val="center"/>
          </w:tcPr>
          <w:p w14:paraId="44B78CC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E07AFF4" w14:textId="77777777" w:rsidTr="00532D6C">
        <w:tc>
          <w:tcPr>
            <w:tcW w:w="2835" w:type="dxa"/>
            <w:shd w:val="clear" w:color="auto" w:fill="D9E2F3"/>
            <w:vAlign w:val="center"/>
          </w:tcPr>
          <w:p w14:paraId="2CEEA3A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representative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person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signature</w:t>
            </w:r>
          </w:p>
        </w:tc>
        <w:tc>
          <w:tcPr>
            <w:tcW w:w="6180" w:type="dxa"/>
            <w:vAlign w:val="center"/>
          </w:tcPr>
          <w:p w14:paraId="5A08C8A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27F5D6F8" w14:textId="77777777" w:rsidR="00532D6C" w:rsidRPr="00E84C88" w:rsidRDefault="00532D6C" w:rsidP="00532D6C">
      <w:pPr>
        <w:spacing w:after="0" w:line="240" w:lineRule="auto"/>
        <w:rPr>
          <w:rFonts w:ascii="GHEA Grapalat" w:eastAsia="GHEA Grapalat" w:hAnsi="GHEA Grapalat" w:cs="GHEA Grapalat"/>
          <w:sz w:val="24"/>
          <w:szCs w:val="24"/>
          <w:lang w:val="en-US"/>
        </w:rPr>
      </w:pPr>
    </w:p>
    <w:p w14:paraId="1D44ABD5" w14:textId="77777777" w:rsidR="00532D6C" w:rsidRPr="00E84C88" w:rsidRDefault="00532D6C" w:rsidP="00532D6C">
      <w:pPr>
        <w:numPr>
          <w:ilvl w:val="0"/>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b/>
          <w:color w:val="000000"/>
          <w:sz w:val="24"/>
          <w:szCs w:val="24"/>
          <w:lang w:val="en-US"/>
        </w:rPr>
        <w:t>Shares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b/>
          <w:color w:val="000000"/>
          <w:sz w:val="24"/>
          <w:szCs w:val="24"/>
          <w:lang w:val="en-US"/>
        </w:rPr>
        <w:t>listing</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the data</w:t>
      </w:r>
    </w:p>
    <w:p w14:paraId="6E80C5A5"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Shares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listing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298B5DB5" w14:textId="77777777" w:rsidTr="00532D6C">
        <w:tc>
          <w:tcPr>
            <w:tcW w:w="2835" w:type="dxa"/>
            <w:shd w:val="clear" w:color="auto" w:fill="D9E2F3"/>
            <w:vAlign w:val="center"/>
          </w:tcPr>
          <w:p w14:paraId="5D2B3EC7"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Stock</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 the stock market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p>
        </w:tc>
        <w:tc>
          <w:tcPr>
            <w:tcW w:w="6180" w:type="dxa"/>
            <w:vAlign w:val="center"/>
          </w:tcPr>
          <w:p w14:paraId="5F14519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51E416F" w14:textId="77777777" w:rsidTr="00532D6C">
        <w:tc>
          <w:tcPr>
            <w:tcW w:w="2835" w:type="dxa"/>
            <w:shd w:val="clear" w:color="auto" w:fill="D9E2F3"/>
            <w:vAlign w:val="center"/>
          </w:tcPr>
          <w:p w14:paraId="6296BDA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link:</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on the stock exchange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available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documents</w:t>
            </w:r>
          </w:p>
        </w:tc>
        <w:tc>
          <w:tcPr>
            <w:tcW w:w="6180" w:type="dxa"/>
            <w:vAlign w:val="center"/>
          </w:tcPr>
          <w:p w14:paraId="4BF65B6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4C11B30"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controller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legal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person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4845FEE5" w14:textId="77777777" w:rsidTr="00532D6C">
        <w:tc>
          <w:tcPr>
            <w:tcW w:w="2835" w:type="dxa"/>
            <w:shd w:val="clear" w:color="auto" w:fill="D9E2F3"/>
            <w:vAlign w:val="center"/>
          </w:tcPr>
          <w:p w14:paraId="6F3CCE6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name</w:t>
            </w:r>
          </w:p>
        </w:tc>
        <w:tc>
          <w:tcPr>
            <w:tcW w:w="6180" w:type="dxa"/>
            <w:vAlign w:val="center"/>
          </w:tcPr>
          <w:p w14:paraId="0AC87BE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D22E185" w14:textId="77777777" w:rsidTr="00532D6C">
        <w:tc>
          <w:tcPr>
            <w:tcW w:w="2835" w:type="dxa"/>
            <w:shd w:val="clear" w:color="auto" w:fill="D9E2F3"/>
            <w:vAlign w:val="center"/>
          </w:tcPr>
          <w:p w14:paraId="405076F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name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Latin letter</w:t>
            </w:r>
          </w:p>
        </w:tc>
        <w:tc>
          <w:tcPr>
            <w:tcW w:w="6180" w:type="dxa"/>
            <w:vAlign w:val="center"/>
          </w:tcPr>
          <w:p w14:paraId="69F0275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DD51F2C" w14:textId="77777777" w:rsidTr="00532D6C">
        <w:tc>
          <w:tcPr>
            <w:tcW w:w="2835" w:type="dxa"/>
            <w:shd w:val="clear" w:color="auto" w:fill="D9E2F3"/>
            <w:vAlign w:val="center"/>
          </w:tcPr>
          <w:p w14:paraId="7E3270C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State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number</w:t>
            </w:r>
          </w:p>
        </w:tc>
        <w:tc>
          <w:tcPr>
            <w:tcW w:w="6180" w:type="dxa"/>
            <w:vAlign w:val="center"/>
          </w:tcPr>
          <w:p w14:paraId="701D446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D528EC7" w14:textId="77777777" w:rsidTr="00532D6C">
        <w:tc>
          <w:tcPr>
            <w:tcW w:w="2835" w:type="dxa"/>
            <w:shd w:val="clear" w:color="auto" w:fill="D9E2F3"/>
            <w:vAlign w:val="center"/>
          </w:tcPr>
          <w:p w14:paraId="64199E0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80" w:type="dxa"/>
            <w:vAlign w:val="center"/>
          </w:tcPr>
          <w:p w14:paraId="45D0FBA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AEDDCC9" w14:textId="77777777" w:rsidTr="00532D6C">
        <w:tc>
          <w:tcPr>
            <w:tcW w:w="2835" w:type="dxa"/>
            <w:shd w:val="clear" w:color="auto" w:fill="D9E2F3"/>
            <w:vAlign w:val="center"/>
          </w:tcPr>
          <w:p w14:paraId="633C5E14"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address</w:t>
            </w:r>
          </w:p>
        </w:tc>
        <w:tc>
          <w:tcPr>
            <w:tcW w:w="6180" w:type="dxa"/>
            <w:vAlign w:val="center"/>
          </w:tcPr>
          <w:p w14:paraId="1DF213C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ED48275" w14:textId="77777777" w:rsidTr="00532D6C">
        <w:tc>
          <w:tcPr>
            <w:tcW w:w="2835" w:type="dxa"/>
            <w:shd w:val="clear" w:color="auto" w:fill="D9E2F3"/>
            <w:vAlign w:val="center"/>
          </w:tcPr>
          <w:p w14:paraId="423BF1E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state</w:t>
            </w:r>
          </w:p>
        </w:tc>
        <w:tc>
          <w:tcPr>
            <w:tcW w:w="6180" w:type="dxa"/>
            <w:vAlign w:val="center"/>
          </w:tcPr>
          <w:p w14:paraId="10BBC72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08AB5C4" w14:textId="77777777" w:rsidTr="00532D6C">
        <w:tc>
          <w:tcPr>
            <w:tcW w:w="2835" w:type="dxa"/>
            <w:shd w:val="clear" w:color="auto" w:fill="D9E2F3"/>
            <w:vAlign w:val="center"/>
          </w:tcPr>
          <w:p w14:paraId="099D811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Executive: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 the body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to lead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name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and: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last name</w:t>
            </w:r>
          </w:p>
        </w:tc>
        <w:tc>
          <w:tcPr>
            <w:tcW w:w="6180" w:type="dxa"/>
            <w:vAlign w:val="center"/>
          </w:tcPr>
          <w:p w14:paraId="7A6D5CB6"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746BFF95"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Cs/>
          <w:sz w:val="24"/>
          <w:szCs w:val="24"/>
          <w:lang w:val="en-US"/>
        </w:rPr>
      </w:pPr>
      <w:r w:rsidRPr="00E84C88">
        <w:rPr>
          <w:rFonts w:ascii="Arial" w:eastAsia="GHEA Grapalat" w:hAnsi="Arial" w:cs="Arial"/>
          <w:iCs/>
          <w:sz w:val="24"/>
          <w:szCs w:val="24"/>
          <w:lang w:val="en-US"/>
        </w:rPr>
        <w:t>Control</w:t>
      </w:r>
      <w:r w:rsidRPr="00E84C88">
        <w:rPr>
          <w:rFonts w:ascii="GHEA Grapalat" w:eastAsia="GHEA Grapalat" w:hAnsi="GHEA Grapalat" w:cs="GHEA Grapalat"/>
          <w:iCs/>
          <w:sz w:val="24"/>
          <w:szCs w:val="24"/>
          <w:lang w:val="en-US"/>
        </w:rPr>
        <w:t xml:space="preserve"> </w:t>
      </w:r>
      <w:r w:rsidRPr="00E84C88">
        <w:rPr>
          <w:rFonts w:ascii="Arial" w:eastAsia="GHEA Grapalat" w:hAnsi="Arial" w:cs="Arial"/>
          <w:iCs/>
          <w:sz w:val="24"/>
          <w:szCs w:val="24"/>
          <w:lang w:val="en-US"/>
        </w:rPr>
        <w:t>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06C1E4E6" w14:textId="77777777" w:rsidTr="00532D6C">
        <w:tc>
          <w:tcPr>
            <w:tcW w:w="2836" w:type="dxa"/>
            <w:shd w:val="clear" w:color="auto" w:fill="D9E2F3"/>
            <w:vAlign w:val="center"/>
          </w:tcPr>
          <w:p w14:paraId="6E39001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size </w:t>
            </w:r>
            <w:proofErr w:type="gramStart"/>
            <w:r w:rsidRPr="00E84C88">
              <w:rPr>
                <w:rFonts w:ascii="GHEA Grapalat" w:eastAsia="GHEA Grapalat" w:hAnsi="GHEA Grapalat" w:cs="GHEA Grapalat"/>
                <w:color w:val="000000"/>
                <w:sz w:val="24"/>
                <w:szCs w:val="24"/>
                <w:lang w:val="en-US"/>
              </w:rPr>
              <w:t>( %</w:t>
            </w:r>
            <w:proofErr w:type="gramEnd"/>
            <w:r w:rsidRPr="00E84C88">
              <w:rPr>
                <w:rFonts w:ascii="GHEA Grapalat" w:eastAsia="GHEA Grapalat" w:hAnsi="GHEA Grapalat" w:cs="GHEA Grapalat"/>
                <w:color w:val="000000"/>
                <w:sz w:val="24"/>
                <w:szCs w:val="24"/>
                <w:lang w:val="en-US"/>
              </w:rPr>
              <w:t xml:space="preserve"> )</w:t>
            </w:r>
          </w:p>
        </w:tc>
        <w:tc>
          <w:tcPr>
            <w:tcW w:w="6178" w:type="dxa"/>
            <w:vAlign w:val="center"/>
          </w:tcPr>
          <w:p w14:paraId="1BC59A6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A9DE8FD" w14:textId="77777777" w:rsidTr="00532D6C">
        <w:tc>
          <w:tcPr>
            <w:tcW w:w="2836" w:type="dxa"/>
            <w:shd w:val="clear" w:color="auto" w:fill="D9E2F3"/>
            <w:vAlign w:val="center"/>
          </w:tcPr>
          <w:p w14:paraId="5776FFD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6178" w:type="dxa"/>
            <w:vAlign w:val="center"/>
          </w:tcPr>
          <w:p w14:paraId="0B42462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p w14:paraId="088A3EF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tc>
      </w:tr>
    </w:tbl>
    <w:p w14:paraId="56FFFD49" w14:textId="77777777" w:rsidR="00532D6C" w:rsidRPr="00E84C88" w:rsidRDefault="00532D6C" w:rsidP="00532D6C">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proofErr w:type="gramStart"/>
      <w:r w:rsidRPr="00E84C88">
        <w:rPr>
          <w:rFonts w:ascii="Arial" w:eastAsia="GHEA Grapalat" w:hAnsi="Arial" w:cs="Arial"/>
          <w:b/>
          <w:color w:val="000000"/>
          <w:sz w:val="24"/>
          <w:szCs w:val="24"/>
          <w:lang w:val="en-US"/>
        </w:rPr>
        <w:t xml:space="preserve">State </w:t>
      </w:r>
      <w:r w:rsidRPr="00E84C88">
        <w:rPr>
          <w:rFonts w:ascii="GHEA Grapalat" w:eastAsia="GHEA Grapalat" w:hAnsi="GHEA Grapalat" w:cs="GHEA Grapalat"/>
          <w:b/>
          <w:color w:val="000000"/>
          <w:sz w:val="24"/>
          <w:szCs w:val="24"/>
        </w:rPr>
        <w:t>,</w:t>
      </w:r>
      <w:proofErr w:type="gramEnd"/>
      <w:r w:rsidRPr="00E84C88">
        <w:rPr>
          <w:rFonts w:ascii="GHEA Grapalat" w:eastAsia="GHEA Grapalat" w:hAnsi="GHEA Grapalat" w:cs="GHEA Grapalat"/>
          <w:b/>
          <w:color w:val="000000"/>
          <w:sz w:val="24"/>
          <w:szCs w:val="24"/>
        </w:rPr>
        <w:t xml:space="preserve"> </w:t>
      </w:r>
      <w:r w:rsidRPr="00E84C88">
        <w:rPr>
          <w:rFonts w:ascii="Arial" w:eastAsia="GHEA Grapalat" w:hAnsi="Arial" w:cs="Arial"/>
          <w:b/>
          <w:color w:val="000000"/>
          <w:sz w:val="24"/>
          <w:szCs w:val="24"/>
          <w:lang w:val="en-US"/>
        </w:rPr>
        <w:t>community</w:t>
      </w:r>
      <w:r w:rsidRPr="00E84C88">
        <w:rPr>
          <w:rFonts w:ascii="GHEA Grapalat" w:eastAsia="GHEA Grapalat" w:hAnsi="GHEA Grapalat" w:cs="GHEA Grapalat"/>
          <w:b/>
          <w:color w:val="000000"/>
          <w:sz w:val="24"/>
          <w:szCs w:val="24"/>
        </w:rPr>
        <w:t xml:space="preserve"> </w:t>
      </w:r>
      <w:r w:rsidRPr="00E84C88">
        <w:rPr>
          <w:rFonts w:ascii="Arial" w:eastAsia="GHEA Grapalat" w:hAnsi="Arial" w:cs="Arial"/>
          <w:b/>
          <w:color w:val="000000"/>
          <w:sz w:val="24"/>
          <w:szCs w:val="24"/>
          <w:lang w:val="en-US"/>
        </w:rPr>
        <w:t>or</w:t>
      </w:r>
      <w:r w:rsidRPr="00E84C88">
        <w:rPr>
          <w:rFonts w:ascii="GHEA Grapalat" w:eastAsia="GHEA Grapalat" w:hAnsi="GHEA Grapalat" w:cs="GHEA Grapalat"/>
          <w:b/>
          <w:color w:val="000000"/>
          <w:sz w:val="24"/>
          <w:szCs w:val="24"/>
        </w:rPr>
        <w:t xml:space="preserve"> </w:t>
      </w:r>
      <w:r w:rsidRPr="00E84C88">
        <w:rPr>
          <w:rFonts w:ascii="Arial" w:eastAsia="GHEA Grapalat" w:hAnsi="Arial" w:cs="Arial"/>
          <w:b/>
          <w:color w:val="000000"/>
          <w:sz w:val="24"/>
          <w:szCs w:val="24"/>
          <w:lang w:val="en-US"/>
        </w:rPr>
        <w:t>international</w:t>
      </w:r>
      <w:r w:rsidRPr="00E84C88">
        <w:rPr>
          <w:rFonts w:ascii="GHEA Grapalat" w:eastAsia="GHEA Grapalat" w:hAnsi="GHEA Grapalat" w:cs="GHEA Grapalat"/>
          <w:b/>
          <w:color w:val="000000"/>
          <w:sz w:val="24"/>
          <w:szCs w:val="24"/>
        </w:rPr>
        <w:t xml:space="preserve"> </w:t>
      </w:r>
      <w:r w:rsidRPr="00E84C88">
        <w:rPr>
          <w:rFonts w:ascii="Arial" w:eastAsia="GHEA Grapalat" w:hAnsi="Arial" w:cs="Arial"/>
          <w:b/>
          <w:color w:val="000000"/>
          <w:sz w:val="24"/>
          <w:szCs w:val="24"/>
          <w:lang w:val="en-US"/>
        </w:rPr>
        <w:t>organization</w:t>
      </w:r>
      <w:r w:rsidRPr="00E84C88">
        <w:rPr>
          <w:rFonts w:ascii="GHEA Grapalat" w:eastAsia="GHEA Grapalat" w:hAnsi="GHEA Grapalat" w:cs="GHEA Grapalat"/>
          <w:b/>
          <w:color w:val="000000"/>
          <w:sz w:val="24"/>
          <w:szCs w:val="24"/>
        </w:rPr>
        <w:t xml:space="preserve"> </w:t>
      </w:r>
      <w:r w:rsidRPr="00E84C88">
        <w:rPr>
          <w:rFonts w:ascii="Arial" w:eastAsia="GHEA Grapalat" w:hAnsi="Arial" w:cs="Arial"/>
          <w:b/>
          <w:color w:val="000000"/>
          <w:sz w:val="24"/>
          <w:szCs w:val="24"/>
          <w:lang w:val="en-US"/>
        </w:rPr>
        <w:t>participation</w:t>
      </w:r>
    </w:p>
    <w:p w14:paraId="35A4CF62"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of the state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community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04D5C83C" w14:textId="77777777" w:rsidTr="00532D6C">
        <w:tc>
          <w:tcPr>
            <w:tcW w:w="2837" w:type="dxa"/>
            <w:shd w:val="clear" w:color="auto" w:fill="D9E2F3"/>
            <w:vAlign w:val="center"/>
          </w:tcPr>
          <w:p w14:paraId="0EB4B1B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of the state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p>
        </w:tc>
        <w:tc>
          <w:tcPr>
            <w:tcW w:w="6180" w:type="dxa"/>
            <w:vAlign w:val="center"/>
          </w:tcPr>
          <w:p w14:paraId="4512FF3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9C00600" w14:textId="77777777" w:rsidTr="00532D6C">
        <w:tc>
          <w:tcPr>
            <w:tcW w:w="2837" w:type="dxa"/>
            <w:shd w:val="clear" w:color="auto" w:fill="D9E2F3"/>
            <w:vAlign w:val="center"/>
          </w:tcPr>
          <w:p w14:paraId="186F64D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lastRenderedPageBreak/>
              <w:t>of the community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p>
        </w:tc>
        <w:tc>
          <w:tcPr>
            <w:tcW w:w="6180" w:type="dxa"/>
            <w:vAlign w:val="center"/>
          </w:tcPr>
          <w:p w14:paraId="047B503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3194267" w14:textId="77777777" w:rsidTr="00532D6C">
        <w:tc>
          <w:tcPr>
            <w:tcW w:w="2837" w:type="dxa"/>
            <w:shd w:val="clear" w:color="auto" w:fill="D9E2F3"/>
            <w:vAlign w:val="center"/>
          </w:tcPr>
          <w:p w14:paraId="26B2E932"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size </w:t>
            </w:r>
            <w:proofErr w:type="gramStart"/>
            <w:r w:rsidRPr="00E84C88">
              <w:rPr>
                <w:rFonts w:ascii="GHEA Grapalat" w:eastAsia="GHEA Grapalat" w:hAnsi="GHEA Grapalat" w:cs="GHEA Grapalat"/>
                <w:color w:val="000000"/>
                <w:sz w:val="24"/>
                <w:szCs w:val="24"/>
                <w:lang w:val="en-US"/>
              </w:rPr>
              <w:t>( %</w:t>
            </w:r>
            <w:proofErr w:type="gramEnd"/>
            <w:r w:rsidRPr="00E84C88">
              <w:rPr>
                <w:rFonts w:ascii="GHEA Grapalat" w:eastAsia="GHEA Grapalat" w:hAnsi="GHEA Grapalat" w:cs="GHEA Grapalat"/>
                <w:color w:val="000000"/>
                <w:sz w:val="24"/>
                <w:szCs w:val="24"/>
                <w:lang w:val="en-US"/>
              </w:rPr>
              <w:t xml:space="preserve"> )</w:t>
            </w:r>
          </w:p>
        </w:tc>
        <w:tc>
          <w:tcPr>
            <w:tcW w:w="6180" w:type="dxa"/>
            <w:vAlign w:val="center"/>
          </w:tcPr>
          <w:p w14:paraId="38A8E9A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C397D12" w14:textId="77777777" w:rsidTr="00532D6C">
        <w:tc>
          <w:tcPr>
            <w:tcW w:w="2837" w:type="dxa"/>
            <w:shd w:val="clear" w:color="auto" w:fill="D9E2F3"/>
            <w:vAlign w:val="center"/>
          </w:tcPr>
          <w:p w14:paraId="3B1537D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6180" w:type="dxa"/>
            <w:vAlign w:val="center"/>
          </w:tcPr>
          <w:p w14:paraId="380D204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p w14:paraId="6A9D365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tc>
      </w:tr>
    </w:tbl>
    <w:p w14:paraId="347FE57F"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64216382" w14:textId="77777777" w:rsidTr="00532D6C">
        <w:tc>
          <w:tcPr>
            <w:tcW w:w="2837" w:type="dxa"/>
            <w:shd w:val="clear" w:color="auto" w:fill="D9E2F3"/>
            <w:vAlign w:val="center"/>
          </w:tcPr>
          <w:p w14:paraId="2993F754"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p>
        </w:tc>
        <w:tc>
          <w:tcPr>
            <w:tcW w:w="6180" w:type="dxa"/>
            <w:vAlign w:val="center"/>
          </w:tcPr>
          <w:p w14:paraId="2C84223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DE6AE20" w14:textId="77777777" w:rsidTr="00532D6C">
        <w:tc>
          <w:tcPr>
            <w:tcW w:w="2837" w:type="dxa"/>
            <w:shd w:val="clear" w:color="auto" w:fill="D9E2F3"/>
            <w:vAlign w:val="center"/>
          </w:tcPr>
          <w:p w14:paraId="6FF34FA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Latin letter</w:t>
            </w:r>
          </w:p>
        </w:tc>
        <w:tc>
          <w:tcPr>
            <w:tcW w:w="6180" w:type="dxa"/>
            <w:vAlign w:val="center"/>
          </w:tcPr>
          <w:p w14:paraId="6443F3A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BC908A8" w14:textId="77777777" w:rsidTr="00532D6C">
        <w:tc>
          <w:tcPr>
            <w:tcW w:w="2837" w:type="dxa"/>
            <w:shd w:val="clear" w:color="auto" w:fill="D9E2F3"/>
            <w:vAlign w:val="center"/>
          </w:tcPr>
          <w:p w14:paraId="35B2C96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size </w:t>
            </w:r>
            <w:proofErr w:type="gramStart"/>
            <w:r w:rsidRPr="00E84C88">
              <w:rPr>
                <w:rFonts w:ascii="GHEA Grapalat" w:eastAsia="GHEA Grapalat" w:hAnsi="GHEA Grapalat" w:cs="GHEA Grapalat"/>
                <w:color w:val="000000"/>
                <w:sz w:val="24"/>
                <w:szCs w:val="24"/>
                <w:lang w:val="en-US"/>
              </w:rPr>
              <w:t>( %</w:t>
            </w:r>
            <w:proofErr w:type="gramEnd"/>
            <w:r w:rsidRPr="00E84C88">
              <w:rPr>
                <w:rFonts w:ascii="GHEA Grapalat" w:eastAsia="GHEA Grapalat" w:hAnsi="GHEA Grapalat" w:cs="GHEA Grapalat"/>
                <w:color w:val="000000"/>
                <w:sz w:val="24"/>
                <w:szCs w:val="24"/>
                <w:lang w:val="en-US"/>
              </w:rPr>
              <w:t xml:space="preserve"> )</w:t>
            </w:r>
          </w:p>
        </w:tc>
        <w:tc>
          <w:tcPr>
            <w:tcW w:w="6180" w:type="dxa"/>
            <w:vAlign w:val="center"/>
          </w:tcPr>
          <w:p w14:paraId="26E5751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6EB0163" w14:textId="77777777" w:rsidTr="00532D6C">
        <w:tc>
          <w:tcPr>
            <w:tcW w:w="2837" w:type="dxa"/>
            <w:shd w:val="clear" w:color="auto" w:fill="D9E2F3"/>
            <w:vAlign w:val="center"/>
          </w:tcPr>
          <w:p w14:paraId="7A5DFC0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6180" w:type="dxa"/>
            <w:vAlign w:val="center"/>
          </w:tcPr>
          <w:p w14:paraId="029B9BE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p w14:paraId="26B989D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tc>
      </w:tr>
    </w:tbl>
    <w:p w14:paraId="70A1077B" w14:textId="77777777" w:rsidR="00532D6C" w:rsidRPr="00E84C88" w:rsidRDefault="00532D6C" w:rsidP="00532D6C">
      <w:pPr>
        <w:spacing w:after="0" w:line="240" w:lineRule="auto"/>
        <w:rPr>
          <w:rFonts w:ascii="GHEA Grapalat" w:eastAsia="GHEA Grapalat" w:hAnsi="GHEA Grapalat" w:cs="GHEA Grapalat"/>
          <w:b/>
          <w:sz w:val="24"/>
          <w:szCs w:val="24"/>
          <w:lang w:val="en-US"/>
        </w:rPr>
      </w:pPr>
    </w:p>
    <w:p w14:paraId="6CA8F5B0" w14:textId="77777777" w:rsidR="00532D6C" w:rsidRPr="00E84C88" w:rsidRDefault="00532D6C" w:rsidP="00532D6C">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w:rsidRPr="00E84C88">
        <w:rPr>
          <w:rFonts w:ascii="Arial" w:eastAsia="GHEA Grapalat" w:hAnsi="Arial" w:cs="Arial"/>
          <w:b/>
          <w:color w:val="000000"/>
          <w:sz w:val="24"/>
          <w:szCs w:val="24"/>
          <w:lang w:val="en-US"/>
        </w:rPr>
        <w:t>Real</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beneficiary</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the data</w:t>
      </w:r>
    </w:p>
    <w:p w14:paraId="28E65275"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Personal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identity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certifier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47164374" w14:textId="77777777" w:rsidTr="00532D6C">
        <w:tc>
          <w:tcPr>
            <w:tcW w:w="2836" w:type="dxa"/>
            <w:shd w:val="clear" w:color="auto" w:fill="D9E2F3"/>
            <w:vAlign w:val="center"/>
          </w:tcPr>
          <w:p w14:paraId="26F60D2D"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Name</w:t>
            </w:r>
          </w:p>
        </w:tc>
        <w:tc>
          <w:tcPr>
            <w:tcW w:w="6178" w:type="dxa"/>
            <w:vAlign w:val="center"/>
          </w:tcPr>
          <w:p w14:paraId="4864337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D76E966" w14:textId="77777777" w:rsidTr="00532D6C">
        <w:tc>
          <w:tcPr>
            <w:tcW w:w="2836" w:type="dxa"/>
            <w:shd w:val="clear" w:color="auto" w:fill="D9E2F3"/>
            <w:vAlign w:val="center"/>
          </w:tcPr>
          <w:p w14:paraId="3C2684F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Surname:</w:t>
            </w:r>
          </w:p>
        </w:tc>
        <w:tc>
          <w:tcPr>
            <w:tcW w:w="6178" w:type="dxa"/>
            <w:vAlign w:val="center"/>
          </w:tcPr>
          <w:p w14:paraId="2CC7F10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E97BE0" w14:textId="77777777" w:rsidTr="00532D6C">
        <w:tc>
          <w:tcPr>
            <w:tcW w:w="2836" w:type="dxa"/>
            <w:shd w:val="clear" w:color="auto" w:fill="D9E2F3"/>
            <w:vAlign w:val="center"/>
          </w:tcPr>
          <w:p w14:paraId="25E49C9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 xml:space="preserve">Name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Latin</w:t>
            </w:r>
            <w:proofErr w:type="gramEnd"/>
            <w:r w:rsidRPr="00E84C88">
              <w:rPr>
                <w:rFonts w:ascii="Arial" w:eastAsia="GHEA Grapalat" w:hAnsi="Arial" w:cs="Arial"/>
                <w:color w:val="000000"/>
                <w:sz w:val="24"/>
                <w:szCs w:val="24"/>
                <w:lang w:val="en-US"/>
              </w:rPr>
              <w:t xml:space="preserve"> letter </w:t>
            </w:r>
            <w:r w:rsidRPr="00E84C88">
              <w:rPr>
                <w:rFonts w:ascii="GHEA Grapalat" w:eastAsia="GHEA Grapalat" w:hAnsi="GHEA Grapalat" w:cs="GHEA Grapalat"/>
                <w:color w:val="000000"/>
                <w:sz w:val="24"/>
                <w:szCs w:val="24"/>
                <w:lang w:val="en-US"/>
              </w:rPr>
              <w:t>)</w:t>
            </w:r>
          </w:p>
        </w:tc>
        <w:tc>
          <w:tcPr>
            <w:tcW w:w="6178" w:type="dxa"/>
            <w:vAlign w:val="center"/>
          </w:tcPr>
          <w:p w14:paraId="4E57F89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0B82017" w14:textId="77777777" w:rsidTr="00532D6C">
        <w:tc>
          <w:tcPr>
            <w:tcW w:w="2836" w:type="dxa"/>
            <w:shd w:val="clear" w:color="auto" w:fill="D9E2F3"/>
            <w:vAlign w:val="center"/>
          </w:tcPr>
          <w:p w14:paraId="5B41F5D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 xml:space="preserve">Surname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Latin</w:t>
            </w:r>
            <w:proofErr w:type="gramEnd"/>
            <w:r w:rsidRPr="00E84C88">
              <w:rPr>
                <w:rFonts w:ascii="Arial" w:eastAsia="GHEA Grapalat" w:hAnsi="Arial" w:cs="Arial"/>
                <w:color w:val="000000"/>
                <w:sz w:val="24"/>
                <w:szCs w:val="24"/>
                <w:lang w:val="en-US"/>
              </w:rPr>
              <w:t xml:space="preserve"> letter </w:t>
            </w:r>
            <w:r w:rsidRPr="00E84C88">
              <w:rPr>
                <w:rFonts w:ascii="GHEA Grapalat" w:eastAsia="GHEA Grapalat" w:hAnsi="GHEA Grapalat" w:cs="GHEA Grapalat"/>
                <w:color w:val="000000"/>
                <w:sz w:val="24"/>
                <w:szCs w:val="24"/>
                <w:lang w:val="en-US"/>
              </w:rPr>
              <w:t>)</w:t>
            </w:r>
          </w:p>
        </w:tc>
        <w:tc>
          <w:tcPr>
            <w:tcW w:w="6178" w:type="dxa"/>
            <w:vAlign w:val="center"/>
          </w:tcPr>
          <w:p w14:paraId="0C82606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373E7CE" w14:textId="77777777" w:rsidTr="00532D6C">
        <w:tc>
          <w:tcPr>
            <w:tcW w:w="2836" w:type="dxa"/>
            <w:shd w:val="clear" w:color="auto" w:fill="D9E2F3"/>
            <w:vAlign w:val="center"/>
          </w:tcPr>
          <w:p w14:paraId="32B3C45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Citizenship</w:t>
            </w:r>
          </w:p>
        </w:tc>
        <w:tc>
          <w:tcPr>
            <w:tcW w:w="6178" w:type="dxa"/>
            <w:vAlign w:val="center"/>
          </w:tcPr>
          <w:p w14:paraId="357FD0A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8409924" w14:textId="77777777" w:rsidTr="00532D6C">
        <w:tc>
          <w:tcPr>
            <w:tcW w:w="2836" w:type="dxa"/>
            <w:shd w:val="clear" w:color="auto" w:fill="D9E2F3"/>
            <w:vAlign w:val="center"/>
          </w:tcPr>
          <w:p w14:paraId="109078E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birthday</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78" w:type="dxa"/>
            <w:vAlign w:val="center"/>
          </w:tcPr>
          <w:p w14:paraId="117A9F5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13FB233"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person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confirmatory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2C87FBF2" w14:textId="77777777" w:rsidTr="00532D6C">
        <w:tc>
          <w:tcPr>
            <w:tcW w:w="2837" w:type="dxa"/>
            <w:shd w:val="clear" w:color="auto" w:fill="D9E2F3"/>
            <w:vAlign w:val="center"/>
          </w:tcPr>
          <w:p w14:paraId="13A42A3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of the document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6178" w:type="dxa"/>
            <w:vAlign w:val="center"/>
          </w:tcPr>
          <w:p w14:paraId="1BF54C9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9DAE4B0" w14:textId="77777777" w:rsidTr="00532D6C">
        <w:tc>
          <w:tcPr>
            <w:tcW w:w="2837" w:type="dxa"/>
            <w:shd w:val="clear" w:color="auto" w:fill="D9E2F3"/>
            <w:vAlign w:val="center"/>
          </w:tcPr>
          <w:p w14:paraId="77D94A81"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lastRenderedPageBreak/>
              <w:t>of the document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number</w:t>
            </w:r>
          </w:p>
        </w:tc>
        <w:tc>
          <w:tcPr>
            <w:tcW w:w="6178" w:type="dxa"/>
            <w:vAlign w:val="center"/>
          </w:tcPr>
          <w:p w14:paraId="660C1DA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61DA83B" w14:textId="77777777" w:rsidTr="00532D6C">
        <w:tc>
          <w:tcPr>
            <w:tcW w:w="2837" w:type="dxa"/>
            <w:shd w:val="clear" w:color="auto" w:fill="D9E2F3"/>
            <w:vAlign w:val="center"/>
          </w:tcPr>
          <w:p w14:paraId="5D841D4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Provision</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78" w:type="dxa"/>
            <w:vAlign w:val="center"/>
          </w:tcPr>
          <w:p w14:paraId="3064625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6EEA29B" w14:textId="77777777" w:rsidTr="00532D6C">
        <w:tc>
          <w:tcPr>
            <w:tcW w:w="2837" w:type="dxa"/>
            <w:shd w:val="clear" w:color="auto" w:fill="D9E2F3"/>
            <w:vAlign w:val="center"/>
          </w:tcPr>
          <w:p w14:paraId="0ACBA63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Provider: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body</w:t>
            </w:r>
          </w:p>
        </w:tc>
        <w:tc>
          <w:tcPr>
            <w:tcW w:w="6178" w:type="dxa"/>
            <w:vAlign w:val="center"/>
          </w:tcPr>
          <w:p w14:paraId="41B564F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62380A6" w14:textId="77777777" w:rsidTr="00532D6C">
        <w:tc>
          <w:tcPr>
            <w:tcW w:w="2837" w:type="dxa"/>
            <w:shd w:val="clear" w:color="auto" w:fill="D9E2F3"/>
            <w:vAlign w:val="center"/>
          </w:tcPr>
          <w:p w14:paraId="6BE0F67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PSC</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equivalent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number</w:t>
            </w:r>
          </w:p>
        </w:tc>
        <w:tc>
          <w:tcPr>
            <w:tcW w:w="6178" w:type="dxa"/>
            <w:vAlign w:val="center"/>
          </w:tcPr>
          <w:p w14:paraId="305C0B1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2B0B38B9"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Personal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accounting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5CA75278" w14:textId="77777777" w:rsidTr="00532D6C">
        <w:tc>
          <w:tcPr>
            <w:tcW w:w="2837" w:type="dxa"/>
            <w:shd w:val="clear" w:color="auto" w:fill="D9E2F3"/>
            <w:vAlign w:val="center"/>
          </w:tcPr>
          <w:p w14:paraId="688BD191"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state</w:t>
            </w:r>
          </w:p>
        </w:tc>
        <w:tc>
          <w:tcPr>
            <w:tcW w:w="6178" w:type="dxa"/>
            <w:vAlign w:val="center"/>
          </w:tcPr>
          <w:p w14:paraId="56F3A90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DD882ED" w14:textId="77777777" w:rsidTr="00532D6C">
        <w:tc>
          <w:tcPr>
            <w:tcW w:w="2837" w:type="dxa"/>
            <w:shd w:val="clear" w:color="auto" w:fill="D9E2F3"/>
            <w:vAlign w:val="center"/>
          </w:tcPr>
          <w:p w14:paraId="1A13ADE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community</w:t>
            </w:r>
          </w:p>
        </w:tc>
        <w:tc>
          <w:tcPr>
            <w:tcW w:w="6178" w:type="dxa"/>
            <w:vAlign w:val="center"/>
          </w:tcPr>
          <w:p w14:paraId="0002FE0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E38DBE4" w14:textId="77777777" w:rsidTr="00532D6C">
        <w:tc>
          <w:tcPr>
            <w:tcW w:w="2837" w:type="dxa"/>
            <w:shd w:val="clear" w:color="auto" w:fill="D9E2F3"/>
            <w:vAlign w:val="center"/>
          </w:tcPr>
          <w:p w14:paraId="462387E7"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Administrative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unit</w:t>
            </w:r>
          </w:p>
        </w:tc>
        <w:tc>
          <w:tcPr>
            <w:tcW w:w="6178" w:type="dxa"/>
            <w:vAlign w:val="center"/>
          </w:tcPr>
          <w:p w14:paraId="5C218D5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8194FE6" w14:textId="77777777" w:rsidTr="00532D6C">
        <w:tc>
          <w:tcPr>
            <w:tcW w:w="2837" w:type="dxa"/>
            <w:shd w:val="clear" w:color="auto" w:fill="D9E2F3"/>
            <w:vAlign w:val="center"/>
          </w:tcPr>
          <w:p w14:paraId="365868A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of the street</w:t>
            </w:r>
            <w:r w:rsidRPr="00E84C88">
              <w:rPr>
                <w:rFonts w:ascii="GHEA Grapalat" w:eastAsia="GHEA Grapalat" w:hAnsi="GHEA Grapalat" w:cs="GHEA Grapalat"/>
                <w:color w:val="000000"/>
                <w:sz w:val="24"/>
                <w:szCs w:val="24"/>
              </w:rPr>
              <w:t xml:space="preserve"> </w:t>
            </w:r>
            <w:proofErr w:type="gramStart"/>
            <w:r w:rsidRPr="00E84C88">
              <w:rPr>
                <w:rFonts w:ascii="Arial" w:eastAsia="GHEA Grapalat" w:hAnsi="Arial" w:cs="Arial"/>
                <w:color w:val="000000"/>
                <w:sz w:val="24"/>
                <w:szCs w:val="24"/>
                <w:lang w:val="en-US"/>
              </w:rPr>
              <w:t xml:space="preserve">name </w:t>
            </w:r>
            <w:r w:rsidRPr="00E84C88">
              <w:rPr>
                <w:rFonts w:ascii="GHEA Grapalat" w:eastAsia="GHEA Grapalat" w:hAnsi="GHEA Grapalat" w:cs="GHEA Grapalat"/>
                <w:color w:val="000000"/>
                <w:sz w:val="24"/>
                <w:szCs w:val="24"/>
              </w:rPr>
              <w:t>,</w:t>
            </w:r>
            <w:proofErr w:type="gramEnd"/>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building </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house </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apartment</w:t>
            </w:r>
          </w:p>
        </w:tc>
        <w:tc>
          <w:tcPr>
            <w:tcW w:w="6178" w:type="dxa"/>
            <w:vAlign w:val="center"/>
          </w:tcPr>
          <w:p w14:paraId="78B3E306"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6E1AE1A0"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Personal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residence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79169B3A" w14:textId="77777777" w:rsidTr="00532D6C">
        <w:tc>
          <w:tcPr>
            <w:tcW w:w="2837" w:type="dxa"/>
            <w:shd w:val="clear" w:color="auto" w:fill="D9E2F3"/>
            <w:vAlign w:val="center"/>
          </w:tcPr>
          <w:p w14:paraId="184EA46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state</w:t>
            </w:r>
          </w:p>
        </w:tc>
        <w:tc>
          <w:tcPr>
            <w:tcW w:w="6178" w:type="dxa"/>
            <w:vAlign w:val="center"/>
          </w:tcPr>
          <w:p w14:paraId="1C04A40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C29CD20" w14:textId="77777777" w:rsidTr="00532D6C">
        <w:tc>
          <w:tcPr>
            <w:tcW w:w="2837" w:type="dxa"/>
            <w:shd w:val="clear" w:color="auto" w:fill="D9E2F3"/>
            <w:vAlign w:val="center"/>
          </w:tcPr>
          <w:p w14:paraId="734E00B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community</w:t>
            </w:r>
          </w:p>
        </w:tc>
        <w:tc>
          <w:tcPr>
            <w:tcW w:w="6178" w:type="dxa"/>
            <w:vAlign w:val="center"/>
          </w:tcPr>
          <w:p w14:paraId="127E8E6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6AC56D3" w14:textId="77777777" w:rsidTr="00532D6C">
        <w:tc>
          <w:tcPr>
            <w:tcW w:w="2837" w:type="dxa"/>
            <w:shd w:val="clear" w:color="auto" w:fill="D9E2F3"/>
            <w:vAlign w:val="center"/>
          </w:tcPr>
          <w:p w14:paraId="0AAF17F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Administrative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unit</w:t>
            </w:r>
          </w:p>
        </w:tc>
        <w:tc>
          <w:tcPr>
            <w:tcW w:w="6178" w:type="dxa"/>
            <w:vAlign w:val="center"/>
          </w:tcPr>
          <w:p w14:paraId="7A36782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988A43F" w14:textId="77777777" w:rsidTr="00532D6C">
        <w:tc>
          <w:tcPr>
            <w:tcW w:w="2837" w:type="dxa"/>
            <w:shd w:val="clear" w:color="auto" w:fill="D9E2F3"/>
            <w:vAlign w:val="center"/>
          </w:tcPr>
          <w:p w14:paraId="6C8B8A6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of the street</w:t>
            </w:r>
            <w:r w:rsidRPr="00E84C88">
              <w:rPr>
                <w:rFonts w:ascii="GHEA Grapalat" w:eastAsia="GHEA Grapalat" w:hAnsi="GHEA Grapalat" w:cs="GHEA Grapalat"/>
                <w:color w:val="000000"/>
                <w:sz w:val="24"/>
                <w:szCs w:val="24"/>
              </w:rPr>
              <w:t xml:space="preserve"> </w:t>
            </w:r>
            <w:proofErr w:type="gramStart"/>
            <w:r w:rsidRPr="00E84C88">
              <w:rPr>
                <w:rFonts w:ascii="Arial" w:eastAsia="GHEA Grapalat" w:hAnsi="Arial" w:cs="Arial"/>
                <w:color w:val="000000"/>
                <w:sz w:val="24"/>
                <w:szCs w:val="24"/>
                <w:lang w:val="en-US"/>
              </w:rPr>
              <w:t xml:space="preserve">name </w:t>
            </w:r>
            <w:r w:rsidRPr="00E84C88">
              <w:rPr>
                <w:rFonts w:ascii="GHEA Grapalat" w:eastAsia="GHEA Grapalat" w:hAnsi="GHEA Grapalat" w:cs="GHEA Grapalat"/>
                <w:color w:val="000000"/>
                <w:sz w:val="24"/>
                <w:szCs w:val="24"/>
              </w:rPr>
              <w:t>,</w:t>
            </w:r>
            <w:proofErr w:type="gramEnd"/>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building </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house </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apartment</w:t>
            </w:r>
          </w:p>
        </w:tc>
        <w:tc>
          <w:tcPr>
            <w:tcW w:w="6178" w:type="dxa"/>
            <w:vAlign w:val="center"/>
          </w:tcPr>
          <w:p w14:paraId="404A9D7D"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5A11C493" w14:textId="77777777" w:rsidR="00532D6C" w:rsidRPr="00E84C88" w:rsidRDefault="00532D6C" w:rsidP="00532D6C">
      <w:pPr>
        <w:numPr>
          <w:ilvl w:val="1"/>
          <w:numId w:val="28"/>
        </w:numPr>
        <w:pBdr>
          <w:top w:val="nil"/>
          <w:left w:val="nil"/>
          <w:bottom w:val="nil"/>
          <w:right w:val="nil"/>
          <w:between w:val="nil"/>
        </w:pBdr>
        <w:spacing w:before="240"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to be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bases </w:t>
      </w:r>
      <w:proofErr w:type="gramStart"/>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except</w:t>
      </w:r>
      <w:proofErr w:type="gramEnd"/>
      <w:r w:rsidRPr="00E84C88">
        <w:rPr>
          <w:rFonts w:ascii="Arial" w:eastAsia="GHEA Grapalat" w:hAnsi="Arial" w:cs="Arial"/>
          <w:color w:val="000000"/>
          <w:sz w:val="24"/>
          <w:szCs w:val="24"/>
          <w:lang w:val="en-US"/>
        </w:rPr>
        <w:t xml:space="preserve"> for </w:t>
      </w:r>
      <w:r w:rsidRPr="00E84C88">
        <w:rPr>
          <w:rFonts w:ascii="GHEA Grapalat" w:eastAsia="GHEA Grapalat" w:hAnsi="GHEA Grapalat" w:cs="GHEA Grapalat"/>
          <w:color w:val="000000"/>
          <w:sz w:val="24"/>
          <w:szCs w:val="24"/>
        </w:rPr>
        <w:t xml:space="preserve">subsoil </w:t>
      </w:r>
      <w:r w:rsidRPr="00E84C88">
        <w:rPr>
          <w:rFonts w:ascii="Arial" w:eastAsia="GHEA Grapalat" w:hAnsi="Arial" w:cs="Arial"/>
          <w:color w:val="000000"/>
          <w:sz w:val="24"/>
          <w:szCs w:val="24"/>
          <w:lang w:val="en-US"/>
        </w:rPr>
        <w:t>use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 the field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accountable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organizations </w:t>
      </w:r>
      <w:r w:rsidRPr="00E84C88">
        <w:rPr>
          <w:rFonts w:ascii="GHEA Grapalat" w:eastAsia="GHEA Grapalat" w:hAnsi="GHEA Grapalat" w:cs="GHEA Grapalat"/>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38136312" w14:textId="77777777" w:rsidTr="00532D6C">
        <w:trPr>
          <w:trHeight w:val="924"/>
        </w:trPr>
        <w:tc>
          <w:tcPr>
            <w:tcW w:w="9016" w:type="dxa"/>
            <w:gridSpan w:val="2"/>
            <w:vAlign w:val="center"/>
          </w:tcPr>
          <w:p w14:paraId="76AF2460"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a </w:t>
            </w:r>
            <w:r w:rsidRPr="00E84C88">
              <w:rPr>
                <w:rFonts w:ascii="Cambria Math" w:eastAsia="MS Mincho" w:hAnsi="Cambria Math" w:cs="Cambria Math"/>
                <w:sz w:val="24"/>
                <w:szCs w:val="24"/>
              </w:rPr>
              <w:t>.</w:t>
            </w:r>
            <w:proofErr w:type="gramEnd"/>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possession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 voice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giver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of shares </w:t>
            </w:r>
            <w:proofErr w:type="gramStart"/>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shares</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stakes </w:t>
            </w:r>
            <w:r w:rsidRPr="00E84C88">
              <w:rPr>
                <w:rFonts w:ascii="GHEA Grapalat" w:eastAsia="GHEA Grapalat" w:hAnsi="GHEA Grapalat" w:cs="GHEA Grapalat"/>
                <w:sz w:val="24"/>
                <w:szCs w:val="24"/>
              </w:rPr>
              <w:t xml:space="preserve">) 20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has </w:t>
            </w:r>
            <w:r w:rsidRPr="00E84C88">
              <w:rPr>
                <w:rFonts w:ascii="GHEA Grapalat" w:eastAsia="GHEA Grapalat" w:hAnsi="GHEA Grapalat" w:cs="GHEA Grapalat"/>
                <w:sz w:val="24"/>
                <w:szCs w:val="24"/>
              </w:rPr>
              <w:t xml:space="preserve">20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capital</w:t>
            </w:r>
          </w:p>
        </w:tc>
      </w:tr>
      <w:tr w:rsidR="00532D6C" w:rsidRPr="00E84C88" w14:paraId="487A88DA" w14:textId="77777777" w:rsidTr="00532D6C">
        <w:trPr>
          <w:trHeight w:val="684"/>
        </w:trPr>
        <w:tc>
          <w:tcPr>
            <w:tcW w:w="4508" w:type="dxa"/>
            <w:shd w:val="clear" w:color="auto" w:fill="D9E2F3"/>
            <w:vAlign w:val="center"/>
          </w:tcPr>
          <w:p w14:paraId="5ACC8E77"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size </w:t>
            </w:r>
            <w:proofErr w:type="gramStart"/>
            <w:r w:rsidRPr="00E84C88">
              <w:rPr>
                <w:rFonts w:ascii="GHEA Grapalat" w:eastAsia="GHEA Grapalat" w:hAnsi="GHEA Grapalat" w:cs="GHEA Grapalat"/>
                <w:color w:val="000000"/>
                <w:sz w:val="24"/>
                <w:szCs w:val="24"/>
                <w:lang w:val="en-US"/>
              </w:rPr>
              <w:t>( %</w:t>
            </w:r>
            <w:proofErr w:type="gramEnd"/>
            <w:r w:rsidRPr="00E84C88">
              <w:rPr>
                <w:rFonts w:ascii="GHEA Grapalat" w:eastAsia="GHEA Grapalat" w:hAnsi="GHEA Grapalat" w:cs="GHEA Grapalat"/>
                <w:color w:val="000000"/>
                <w:sz w:val="24"/>
                <w:szCs w:val="24"/>
                <w:lang w:val="en-US"/>
              </w:rPr>
              <w:t xml:space="preserve"> )</w:t>
            </w:r>
          </w:p>
        </w:tc>
        <w:tc>
          <w:tcPr>
            <w:tcW w:w="4508" w:type="dxa"/>
            <w:shd w:val="clear" w:color="auto" w:fill="FFFFFF"/>
            <w:vAlign w:val="center"/>
          </w:tcPr>
          <w:p w14:paraId="74825EC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D3B13C7" w14:textId="77777777" w:rsidTr="00532D6C">
        <w:trPr>
          <w:trHeight w:val="1282"/>
        </w:trPr>
        <w:tc>
          <w:tcPr>
            <w:tcW w:w="4508" w:type="dxa"/>
            <w:shd w:val="clear" w:color="auto" w:fill="D9E2F3"/>
            <w:vAlign w:val="center"/>
          </w:tcPr>
          <w:p w14:paraId="1FE0F29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lastRenderedPageBreak/>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4508" w:type="dxa"/>
            <w:vAlign w:val="center"/>
          </w:tcPr>
          <w:p w14:paraId="13C6FA6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p w14:paraId="537FE9D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tc>
      </w:tr>
      <w:tr w:rsidR="00532D6C" w:rsidRPr="00E84C88" w14:paraId="6157597D" w14:textId="77777777" w:rsidTr="00532D6C">
        <w:tc>
          <w:tcPr>
            <w:tcW w:w="9016" w:type="dxa"/>
            <w:gridSpan w:val="2"/>
            <w:vAlign w:val="center"/>
          </w:tcPr>
          <w:p w14:paraId="0E72B35B"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b </w:t>
            </w:r>
            <w:r w:rsidRPr="00E84C88">
              <w:rPr>
                <w:rFonts w:ascii="Cambria Math" w:eastAsia="MS Mincho" w:hAnsi="Cambria Math" w:cs="Cambria Math"/>
                <w:sz w:val="24"/>
                <w:szCs w:val="24"/>
              </w:rPr>
              <w:t>.</w:t>
            </w:r>
            <w:proofErr w:type="gramEnd"/>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towards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implements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actual control </w:t>
            </w:r>
            <w:r w:rsidRPr="00E84C88">
              <w:rPr>
                <w:rFonts w:ascii="GHEA Grapalat" w:eastAsia="GHEA Grapalat" w:hAnsi="GHEA Grapalat" w:cs="GHEA Grapalat"/>
                <w:sz w:val="24"/>
                <w:szCs w:val="24"/>
              </w:rPr>
              <w:t xml:space="preserve">_ </w:t>
            </w:r>
            <w:r w:rsidRPr="00E84C88">
              <w:rPr>
                <w:rFonts w:ascii="Arial" w:eastAsia="GHEA Grapalat" w:hAnsi="Arial" w:cs="Arial"/>
                <w:sz w:val="24"/>
                <w:szCs w:val="24"/>
                <w:lang w:val="en-US"/>
              </w:rPr>
              <w:t xml:space="preserve">_ </w:t>
            </w:r>
            <w:r w:rsidRPr="00E84C88">
              <w:rPr>
                <w:rFonts w:ascii="GHEA Grapalat" w:eastAsia="GHEA Grapalat" w:hAnsi="GHEA Grapalat" w:cs="GHEA Grapalat"/>
                <w:sz w:val="24"/>
                <w:szCs w:val="24"/>
              </w:rPr>
              <w:t xml:space="preserve">_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means</w:t>
            </w:r>
          </w:p>
        </w:tc>
      </w:tr>
      <w:tr w:rsidR="00532D6C" w:rsidRPr="00E84C88" w14:paraId="76D7CC57" w14:textId="77777777" w:rsidTr="00532D6C">
        <w:tc>
          <w:tcPr>
            <w:tcW w:w="9016" w:type="dxa"/>
            <w:gridSpan w:val="2"/>
            <w:vAlign w:val="center"/>
          </w:tcPr>
          <w:p w14:paraId="6F10E96C"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c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proofErr w:type="spellStart"/>
            <w:proofErr w:type="gramStart"/>
            <w:r w:rsidRPr="00E84C88">
              <w:rPr>
                <w:rFonts w:ascii="Arial" w:eastAsia="GHEA Grapalat" w:hAnsi="Arial" w:cs="Arial"/>
                <w:sz w:val="24"/>
                <w:szCs w:val="24"/>
                <w:lang w:val="en-US"/>
              </w:rPr>
              <w:t>is</w:t>
            </w:r>
            <w:proofErr w:type="spellEnd"/>
            <w:proofErr w:type="gramEnd"/>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activity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general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current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executor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official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Times New Roman" w:hAnsi="GHEA Grapalat" w:cs="Times New Roman"/>
                <w:sz w:val="24"/>
                <w:szCs w:val="24"/>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in case </w:t>
            </w:r>
            <w:r w:rsidRPr="00E84C88">
              <w:rPr>
                <w:rFonts w:ascii="GHEA Grapalat" w:eastAsia="GHEA Grapalat" w:hAnsi="GHEA Grapalat" w:cs="GHEA Grapalat"/>
                <w:sz w:val="24"/>
                <w:szCs w:val="24"/>
              </w:rPr>
              <w:t xml:space="preserve">when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b</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 points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requirements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matching</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p>
        </w:tc>
      </w:tr>
    </w:tbl>
    <w:p w14:paraId="4FC72C67"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to be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the foundations </w:t>
      </w:r>
      <w:proofErr w:type="gramStart"/>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subsoil</w:t>
      </w:r>
      <w:proofErr w:type="gramEnd"/>
      <w:r w:rsidRPr="00E84C88">
        <w:rPr>
          <w:rFonts w:ascii="Arial" w:eastAsia="GHEA Grapalat" w:hAnsi="Arial" w:cs="Arial"/>
          <w:color w:val="000000"/>
          <w:sz w:val="24"/>
          <w:szCs w:val="24"/>
          <w:lang w:val="en-US"/>
        </w:rPr>
        <w:t xml:space="preserve"> use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 the field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accountable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organizations</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 xml:space="preserve">for </w:t>
      </w:r>
      <w:r w:rsidRPr="00E84C88">
        <w:rPr>
          <w:rFonts w:ascii="GHEA Grapalat" w:eastAsia="GHEA Grapalat" w:hAnsi="GHEA Grapalat" w:cs="GHEA Grapalat"/>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28C355A7" w14:textId="77777777" w:rsidTr="00532D6C">
        <w:trPr>
          <w:trHeight w:val="924"/>
        </w:trPr>
        <w:tc>
          <w:tcPr>
            <w:tcW w:w="9016" w:type="dxa"/>
            <w:gridSpan w:val="2"/>
            <w:vAlign w:val="center"/>
          </w:tcPr>
          <w:p w14:paraId="26FF3C91"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a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possession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rPr>
              <w:t xml:space="preserve">'s </w:t>
            </w:r>
            <w:r w:rsidRPr="00E84C88">
              <w:rPr>
                <w:rFonts w:ascii="Arial" w:eastAsia="GHEA Grapalat" w:hAnsi="Arial" w:cs="Arial"/>
                <w:sz w:val="24"/>
                <w:szCs w:val="24"/>
                <w:lang w:val="en-US"/>
              </w:rPr>
              <w:t>voice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giver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of shares </w:t>
            </w:r>
            <w:proofErr w:type="gramStart"/>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shares</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stakes </w:t>
            </w:r>
            <w:r w:rsidRPr="00E84C88">
              <w:rPr>
                <w:rFonts w:ascii="GHEA Grapalat" w:eastAsia="GHEA Grapalat" w:hAnsi="GHEA Grapalat" w:cs="GHEA Grapalat"/>
                <w:sz w:val="24"/>
                <w:szCs w:val="24"/>
              </w:rPr>
              <w:t xml:space="preserve">) 10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has </w:t>
            </w:r>
            <w:r w:rsidRPr="00E84C88">
              <w:rPr>
                <w:rFonts w:ascii="GHEA Grapalat" w:eastAsia="GHEA Grapalat" w:hAnsi="GHEA Grapalat" w:cs="GHEA Grapalat"/>
                <w:sz w:val="24"/>
                <w:szCs w:val="24"/>
              </w:rPr>
              <w:t xml:space="preserve">10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capital</w:t>
            </w:r>
          </w:p>
        </w:tc>
      </w:tr>
      <w:tr w:rsidR="00532D6C" w:rsidRPr="00E84C88" w14:paraId="23F7D0C7" w14:textId="77777777" w:rsidTr="00532D6C">
        <w:trPr>
          <w:trHeight w:val="684"/>
        </w:trPr>
        <w:tc>
          <w:tcPr>
            <w:tcW w:w="4508" w:type="dxa"/>
            <w:shd w:val="clear" w:color="auto" w:fill="D9E2F3"/>
            <w:vAlign w:val="center"/>
          </w:tcPr>
          <w:p w14:paraId="68B9AC6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size </w:t>
            </w:r>
            <w:proofErr w:type="gramStart"/>
            <w:r w:rsidRPr="00E84C88">
              <w:rPr>
                <w:rFonts w:ascii="GHEA Grapalat" w:eastAsia="GHEA Grapalat" w:hAnsi="GHEA Grapalat" w:cs="GHEA Grapalat"/>
                <w:color w:val="000000"/>
                <w:sz w:val="24"/>
                <w:szCs w:val="24"/>
                <w:lang w:val="en-US"/>
              </w:rPr>
              <w:t>( %</w:t>
            </w:r>
            <w:proofErr w:type="gramEnd"/>
            <w:r w:rsidRPr="00E84C88">
              <w:rPr>
                <w:rFonts w:ascii="GHEA Grapalat" w:eastAsia="GHEA Grapalat" w:hAnsi="GHEA Grapalat" w:cs="GHEA Grapalat"/>
                <w:color w:val="000000"/>
                <w:sz w:val="24"/>
                <w:szCs w:val="24"/>
                <w:lang w:val="en-US"/>
              </w:rPr>
              <w:t xml:space="preserve"> )</w:t>
            </w:r>
          </w:p>
        </w:tc>
        <w:tc>
          <w:tcPr>
            <w:tcW w:w="4508" w:type="dxa"/>
            <w:shd w:val="clear" w:color="auto" w:fill="auto"/>
            <w:vAlign w:val="center"/>
          </w:tcPr>
          <w:p w14:paraId="3616CE5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EE1C241" w14:textId="77777777" w:rsidTr="00532D6C">
        <w:trPr>
          <w:trHeight w:val="1282"/>
        </w:trPr>
        <w:tc>
          <w:tcPr>
            <w:tcW w:w="4508" w:type="dxa"/>
            <w:shd w:val="clear" w:color="auto" w:fill="D9E2F3"/>
            <w:vAlign w:val="center"/>
          </w:tcPr>
          <w:p w14:paraId="751139F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type</w:t>
            </w:r>
          </w:p>
        </w:tc>
        <w:tc>
          <w:tcPr>
            <w:tcW w:w="4508" w:type="dxa"/>
            <w:vAlign w:val="center"/>
          </w:tcPr>
          <w:p w14:paraId="30E959C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p w14:paraId="0325DED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p>
        </w:tc>
      </w:tr>
      <w:tr w:rsidR="00532D6C" w:rsidRPr="00E84C88" w14:paraId="374C6B67" w14:textId="77777777" w:rsidTr="00532D6C">
        <w:tc>
          <w:tcPr>
            <w:tcW w:w="9016" w:type="dxa"/>
            <w:gridSpan w:val="2"/>
            <w:vAlign w:val="center"/>
          </w:tcPr>
          <w:p w14:paraId="15E618A7"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b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has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to assign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to remove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bodies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members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to the majority</w:t>
            </w:r>
          </w:p>
        </w:tc>
      </w:tr>
      <w:tr w:rsidR="00532D6C" w:rsidRPr="00E84C88" w14:paraId="4EF942C4" w14:textId="77777777" w:rsidTr="00532D6C">
        <w:tc>
          <w:tcPr>
            <w:tcW w:w="9016" w:type="dxa"/>
            <w:gridSpan w:val="2"/>
            <w:vAlign w:val="center"/>
          </w:tcPr>
          <w:p w14:paraId="09C112C2"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c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from the 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free of charge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received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the year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preceding</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 the year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during</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received</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 profit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at least </w:t>
            </w:r>
            <w:r w:rsidRPr="00E84C88">
              <w:rPr>
                <w:rFonts w:ascii="GHEA Grapalat" w:eastAsia="GHEA Grapalat" w:hAnsi="GHEA Grapalat" w:cs="GHEA Grapalat"/>
                <w:sz w:val="24"/>
                <w:szCs w:val="24"/>
              </w:rPr>
              <w:t xml:space="preserve">15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in size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benefit</w:t>
            </w:r>
          </w:p>
        </w:tc>
      </w:tr>
      <w:tr w:rsidR="00532D6C" w:rsidRPr="00E84C88" w14:paraId="023EAAB3" w14:textId="77777777" w:rsidTr="00532D6C">
        <w:tc>
          <w:tcPr>
            <w:tcW w:w="9016" w:type="dxa"/>
            <w:gridSpan w:val="2"/>
            <w:vAlign w:val="center"/>
          </w:tcPr>
          <w:p w14:paraId="4B832C13"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d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towards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implements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actual control </w:t>
            </w:r>
            <w:r w:rsidRPr="00E84C88">
              <w:rPr>
                <w:rFonts w:ascii="GHEA Grapalat" w:eastAsia="GHEA Grapalat" w:hAnsi="GHEA Grapalat" w:cs="GHEA Grapalat"/>
                <w:sz w:val="24"/>
                <w:szCs w:val="24"/>
              </w:rPr>
              <w:t xml:space="preserve">_ </w:t>
            </w:r>
            <w:r w:rsidRPr="00E84C88">
              <w:rPr>
                <w:rFonts w:ascii="Arial" w:eastAsia="GHEA Grapalat" w:hAnsi="Arial" w:cs="Arial"/>
                <w:sz w:val="24"/>
                <w:szCs w:val="24"/>
                <w:lang w:val="en-US"/>
              </w:rPr>
              <w:t xml:space="preserve">_ </w:t>
            </w:r>
            <w:r w:rsidRPr="00E84C88">
              <w:rPr>
                <w:rFonts w:ascii="GHEA Grapalat" w:eastAsia="GHEA Grapalat" w:hAnsi="GHEA Grapalat" w:cs="GHEA Grapalat"/>
                <w:sz w:val="24"/>
                <w:szCs w:val="24"/>
              </w:rPr>
              <w:t xml:space="preserve">_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means</w:t>
            </w:r>
          </w:p>
        </w:tc>
      </w:tr>
      <w:tr w:rsidR="00532D6C" w:rsidRPr="00E84C88" w14:paraId="32F5AFF6" w14:textId="77777777" w:rsidTr="00532D6C">
        <w:tc>
          <w:tcPr>
            <w:tcW w:w="9016" w:type="dxa"/>
            <w:gridSpan w:val="2"/>
            <w:vAlign w:val="center"/>
          </w:tcPr>
          <w:p w14:paraId="392747AE" w14:textId="77777777" w:rsidR="00532D6C" w:rsidRPr="00E84C88" w:rsidRDefault="00532D6C" w:rsidP="00532D6C">
            <w:pPr>
              <w:spacing w:before="240" w:after="240" w:line="240" w:lineRule="auto"/>
              <w:rPr>
                <w:rFonts w:ascii="GHEA Grapalat" w:eastAsia="GHEA Grapalat" w:hAnsi="GHEA Grapalat" w:cs="GHEA Grapalat"/>
                <w:sz w:val="24"/>
                <w:szCs w:val="24"/>
              </w:rPr>
            </w:pPr>
            <w:r w:rsidRPr="00E84C88">
              <w:rPr>
                <w:rFonts w:ascii="Segoe UI Symbol" w:eastAsia="MS Mincho" w:hAnsi="Segoe UI Symbol" w:cs="Segoe UI Symbol"/>
                <w:sz w:val="24"/>
                <w:szCs w:val="24"/>
              </w:rPr>
              <w:t xml:space="preserve">☐ </w:t>
            </w:r>
            <w:r w:rsidRPr="00E84C88">
              <w:rPr>
                <w:rFonts w:ascii="GHEA Grapalat" w:eastAsia="GHEA Grapalat" w:hAnsi="GHEA Grapalat" w:cs="GHEA Grapalat"/>
                <w:sz w:val="24"/>
                <w:szCs w:val="24"/>
              </w:rPr>
              <w:tab/>
            </w:r>
            <w:proofErr w:type="gramStart"/>
            <w:r w:rsidRPr="00E84C88">
              <w:rPr>
                <w:rFonts w:ascii="Arial" w:eastAsia="GHEA Grapalat" w:hAnsi="Arial" w:cs="Arial"/>
                <w:sz w:val="24"/>
                <w:szCs w:val="24"/>
                <w:lang w:val="en-US"/>
              </w:rPr>
              <w:t xml:space="preserve">e </w:t>
            </w:r>
            <w:r w:rsidRPr="00E84C88">
              <w:rPr>
                <w:rFonts w:ascii="Cambria Math" w:eastAsia="MS Mincho" w:hAnsi="Cambria Math" w:cs="Cambria Math"/>
                <w:sz w:val="24"/>
                <w:szCs w:val="24"/>
              </w:rPr>
              <w:t>.</w:t>
            </w:r>
            <w:proofErr w:type="gramEnd"/>
            <w:r w:rsidRPr="00E84C88">
              <w:rPr>
                <w:rFonts w:ascii="GHEA Grapalat" w:eastAsia="Cambria Math" w:hAnsi="GHEA Grapalat" w:cs="Cambria Math"/>
                <w:sz w:val="24"/>
                <w:szCs w:val="24"/>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rPr>
              <w:t xml:space="preserve"> </w:t>
            </w:r>
            <w:proofErr w:type="spellStart"/>
            <w:proofErr w:type="gramStart"/>
            <w:r w:rsidRPr="00E84C88">
              <w:rPr>
                <w:rFonts w:ascii="Arial" w:eastAsia="GHEA Grapalat" w:hAnsi="Arial" w:cs="Arial"/>
                <w:sz w:val="24"/>
                <w:szCs w:val="24"/>
                <w:lang w:val="en-US"/>
              </w:rPr>
              <w:t>is</w:t>
            </w:r>
            <w:proofErr w:type="spellEnd"/>
            <w:proofErr w:type="gramEnd"/>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activity</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general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current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executor</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official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in case </w:t>
            </w:r>
            <w:r w:rsidRPr="00E84C88">
              <w:rPr>
                <w:rFonts w:ascii="GHEA Grapalat" w:eastAsia="GHEA Grapalat" w:hAnsi="GHEA Grapalat" w:cs="GHEA Grapalat"/>
                <w:sz w:val="24"/>
                <w:szCs w:val="24"/>
              </w:rPr>
              <w:t xml:space="preserve">when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 xml:space="preserve">ad </w:t>
            </w:r>
            <w:r w:rsidRPr="00E84C88">
              <w:rPr>
                <w:rFonts w:ascii="GHEA Grapalat" w:eastAsia="GHEA Grapalat" w:hAnsi="GHEA Grapalat" w:cs="GHEA Grapalat"/>
                <w:sz w:val="24"/>
                <w:szCs w:val="24"/>
              </w:rPr>
              <w:t xml:space="preserve">_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of points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requirements</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matching</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rPr>
              <w:t xml:space="preserve"> </w:t>
            </w:r>
            <w:r w:rsidRPr="00E84C88">
              <w:rPr>
                <w:rFonts w:ascii="Arial" w:eastAsia="GHEA Grapalat" w:hAnsi="Arial" w:cs="Arial"/>
                <w:sz w:val="24"/>
                <w:szCs w:val="24"/>
                <w:lang w:val="en-US"/>
              </w:rPr>
              <w:t>person</w:t>
            </w:r>
          </w:p>
        </w:tc>
      </w:tr>
    </w:tbl>
    <w:p w14:paraId="166C415E"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status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regarding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information</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00C61EB7" w14:textId="77777777" w:rsidTr="00532D6C">
        <w:tc>
          <w:tcPr>
            <w:tcW w:w="2837" w:type="dxa"/>
            <w:shd w:val="clear" w:color="auto" w:fill="D9E2F3"/>
            <w:vAlign w:val="center"/>
          </w:tcPr>
          <w:p w14:paraId="5214742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become</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80" w:type="dxa"/>
            <w:vAlign w:val="center"/>
          </w:tcPr>
          <w:p w14:paraId="75BA226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24F5673" w14:textId="77777777" w:rsidTr="00532D6C">
        <w:tc>
          <w:tcPr>
            <w:tcW w:w="2837" w:type="dxa"/>
            <w:shd w:val="clear" w:color="auto" w:fill="D9E2F3"/>
            <w:vAlign w:val="center"/>
          </w:tcPr>
          <w:p w14:paraId="4B94F19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lastRenderedPageBreak/>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towards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control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implementation</w:t>
            </w:r>
          </w:p>
        </w:tc>
        <w:tc>
          <w:tcPr>
            <w:tcW w:w="6180" w:type="dxa"/>
            <w:vAlign w:val="center"/>
          </w:tcPr>
          <w:p w14:paraId="2C047CD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Individual</w:t>
            </w:r>
            <w:r w:rsidRPr="00E84C88">
              <w:rPr>
                <w:rFonts w:ascii="GHEA Grapalat" w:eastAsia="GHEA Grapalat" w:hAnsi="GHEA Grapalat" w:cs="GHEA Grapalat"/>
                <w:sz w:val="24"/>
                <w:szCs w:val="24"/>
                <w:lang w:val="en-US"/>
              </w:rPr>
              <w:t xml:space="preserve"> </w:t>
            </w:r>
          </w:p>
          <w:p w14:paraId="4336A471" w14:textId="77777777" w:rsidR="00532D6C" w:rsidRPr="00E84C88" w:rsidRDefault="00532D6C" w:rsidP="00532D6C">
            <w:pPr>
              <w:spacing w:after="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Interrelated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together</w:t>
            </w:r>
          </w:p>
        </w:tc>
      </w:tr>
      <w:tr w:rsidR="00532D6C" w:rsidRPr="00E84C88" w14:paraId="45F6871B" w14:textId="77777777" w:rsidTr="00532D6C">
        <w:tc>
          <w:tcPr>
            <w:tcW w:w="2837" w:type="dxa"/>
            <w:shd w:val="clear" w:color="auto" w:fill="D9E2F3"/>
            <w:vAlign w:val="center"/>
          </w:tcPr>
          <w:p w14:paraId="58B4339F"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For topical use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 the field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accountable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rPr>
              <w:t xml:space="preserve"> </w:t>
            </w:r>
            <w:proofErr w:type="spellStart"/>
            <w:r w:rsidRPr="00E84C88">
              <w:rPr>
                <w:rFonts w:ascii="Arial" w:eastAsia="GHEA Grapalat" w:hAnsi="Arial" w:cs="Arial"/>
                <w:color w:val="000000"/>
                <w:sz w:val="24"/>
                <w:szCs w:val="24"/>
                <w:lang w:val="en-US"/>
              </w:rPr>
              <w:t>is</w:t>
            </w:r>
            <w:proofErr w:type="spellEnd"/>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official</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person</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his</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family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member</w:t>
            </w:r>
          </w:p>
        </w:tc>
        <w:tc>
          <w:tcPr>
            <w:tcW w:w="6180" w:type="dxa"/>
            <w:vAlign w:val="center"/>
          </w:tcPr>
          <w:p w14:paraId="142D3D4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Yes</w:t>
            </w:r>
          </w:p>
          <w:p w14:paraId="26953A9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r w:rsidRPr="00E84C88">
              <w:rPr>
                <w:rFonts w:ascii="Segoe UI Symbol" w:eastAsia="MS Mincho" w:hAnsi="Segoe UI Symbol" w:cs="Segoe UI Symbol"/>
                <w:sz w:val="24"/>
                <w:szCs w:val="24"/>
                <w:lang w:val="en-US"/>
              </w:rPr>
              <w:t xml:space="preserve">☐ </w:t>
            </w:r>
            <w:r w:rsidRPr="00E84C88">
              <w:rPr>
                <w:rFonts w:ascii="GHEA Grapalat" w:eastAsia="GHEA Grapalat" w:hAnsi="GHEA Grapalat" w:cs="GHEA Grapalat"/>
                <w:sz w:val="24"/>
                <w:szCs w:val="24"/>
                <w:lang w:val="en-US"/>
              </w:rPr>
              <w:tab/>
            </w:r>
            <w:r w:rsidRPr="00E84C88">
              <w:rPr>
                <w:rFonts w:ascii="Arial" w:eastAsia="GHEA Grapalat" w:hAnsi="Arial" w:cs="Arial"/>
                <w:sz w:val="24"/>
                <w:szCs w:val="24"/>
                <w:lang w:val="en-US"/>
              </w:rPr>
              <w:t>No</w:t>
            </w:r>
          </w:p>
        </w:tc>
      </w:tr>
    </w:tbl>
    <w:p w14:paraId="1DA9EA22"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contact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30635D34" w14:textId="77777777" w:rsidTr="00532D6C">
        <w:tc>
          <w:tcPr>
            <w:tcW w:w="2837" w:type="dxa"/>
            <w:shd w:val="clear" w:color="auto" w:fill="D9E2F3"/>
            <w:vAlign w:val="center"/>
          </w:tcPr>
          <w:p w14:paraId="1A87CD3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roofErr w:type="gramStart"/>
            <w:r w:rsidRPr="00E84C88">
              <w:rPr>
                <w:rFonts w:ascii="Arial" w:eastAsia="GHEA Grapalat" w:hAnsi="Arial" w:cs="Arial"/>
                <w:color w:val="000000"/>
                <w:sz w:val="24"/>
                <w:szCs w:val="24"/>
                <w:lang w:val="en-US"/>
              </w:rPr>
              <w:t xml:space="preserve">El </w:t>
            </w:r>
            <w:r w:rsidRPr="00E84C88">
              <w:rPr>
                <w:rFonts w:ascii="Cambria Math" w:eastAsia="MS Mincho" w:hAnsi="Cambria Math" w:cs="Cambria Math"/>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 mail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address</w:t>
            </w:r>
          </w:p>
        </w:tc>
        <w:tc>
          <w:tcPr>
            <w:tcW w:w="6180" w:type="dxa"/>
            <w:vAlign w:val="center"/>
          </w:tcPr>
          <w:p w14:paraId="66D910B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231B19" w14:textId="77777777" w:rsidTr="00532D6C">
        <w:tc>
          <w:tcPr>
            <w:tcW w:w="2837" w:type="dxa"/>
            <w:shd w:val="clear" w:color="auto" w:fill="D9E2F3"/>
            <w:vAlign w:val="center"/>
          </w:tcPr>
          <w:p w14:paraId="6EFB5F1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Phone number</w:t>
            </w:r>
          </w:p>
        </w:tc>
        <w:tc>
          <w:tcPr>
            <w:tcW w:w="6180" w:type="dxa"/>
            <w:vAlign w:val="center"/>
          </w:tcPr>
          <w:p w14:paraId="3C7CE9D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20D34096" w14:textId="77777777" w:rsidR="00532D6C" w:rsidRPr="00E84C88" w:rsidRDefault="00532D6C" w:rsidP="00532D6C">
      <w:pPr>
        <w:pBdr>
          <w:top w:val="nil"/>
          <w:left w:val="nil"/>
          <w:bottom w:val="nil"/>
          <w:right w:val="nil"/>
          <w:between w:val="nil"/>
        </w:pBdr>
        <w:spacing w:after="0" w:line="240" w:lineRule="auto"/>
        <w:ind w:left="792"/>
        <w:rPr>
          <w:rFonts w:ascii="GHEA Grapalat" w:eastAsia="GHEA Grapalat" w:hAnsi="GHEA Grapalat" w:cs="GHEA Grapalat"/>
          <w:color w:val="000000"/>
          <w:sz w:val="24"/>
          <w:szCs w:val="24"/>
          <w:lang w:val="en-US"/>
        </w:rPr>
      </w:pPr>
    </w:p>
    <w:p w14:paraId="63617E4D" w14:textId="77777777" w:rsidR="00532D6C" w:rsidRPr="00E84C88" w:rsidRDefault="00532D6C" w:rsidP="00532D6C">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w:rsidRPr="00E84C88">
        <w:rPr>
          <w:rFonts w:ascii="Arial" w:eastAsia="GHEA Grapalat" w:hAnsi="Arial" w:cs="Arial"/>
          <w:b/>
          <w:color w:val="000000"/>
          <w:sz w:val="24"/>
          <w:szCs w:val="24"/>
          <w:lang w:val="en-US"/>
        </w:rPr>
        <w:t>Intermediate</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legal</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persons</w:t>
      </w:r>
    </w:p>
    <w:p w14:paraId="2E373893"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1615449C" w14:textId="77777777" w:rsidTr="00532D6C">
        <w:tc>
          <w:tcPr>
            <w:tcW w:w="2835" w:type="dxa"/>
            <w:shd w:val="clear" w:color="auto" w:fill="D9E2F3"/>
            <w:vAlign w:val="center"/>
          </w:tcPr>
          <w:p w14:paraId="178228C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name</w:t>
            </w:r>
          </w:p>
        </w:tc>
        <w:tc>
          <w:tcPr>
            <w:tcW w:w="6180" w:type="dxa"/>
            <w:vAlign w:val="center"/>
          </w:tcPr>
          <w:p w14:paraId="77626DA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7D65E1" w14:textId="77777777" w:rsidTr="00532D6C">
        <w:tc>
          <w:tcPr>
            <w:tcW w:w="2835" w:type="dxa"/>
            <w:shd w:val="clear" w:color="auto" w:fill="D9E2F3"/>
            <w:vAlign w:val="center"/>
          </w:tcPr>
          <w:p w14:paraId="48F5DD47"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name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Latin letter</w:t>
            </w:r>
          </w:p>
        </w:tc>
        <w:tc>
          <w:tcPr>
            <w:tcW w:w="6180" w:type="dxa"/>
            <w:vAlign w:val="center"/>
          </w:tcPr>
          <w:p w14:paraId="1B36C70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85BDBCD" w14:textId="77777777" w:rsidTr="00532D6C">
        <w:tc>
          <w:tcPr>
            <w:tcW w:w="2835" w:type="dxa"/>
            <w:shd w:val="clear" w:color="auto" w:fill="D9E2F3"/>
            <w:vAlign w:val="center"/>
          </w:tcPr>
          <w:p w14:paraId="28BA2D8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State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number</w:t>
            </w:r>
          </w:p>
        </w:tc>
        <w:tc>
          <w:tcPr>
            <w:tcW w:w="6180" w:type="dxa"/>
            <w:vAlign w:val="center"/>
          </w:tcPr>
          <w:p w14:paraId="09713DC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708D750" w14:textId="77777777" w:rsidTr="00532D6C">
        <w:tc>
          <w:tcPr>
            <w:tcW w:w="2835" w:type="dxa"/>
            <w:shd w:val="clear" w:color="auto" w:fill="D9E2F3"/>
            <w:vAlign w:val="center"/>
          </w:tcPr>
          <w:p w14:paraId="570C1F8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day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month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year</w:t>
            </w:r>
          </w:p>
        </w:tc>
        <w:tc>
          <w:tcPr>
            <w:tcW w:w="6180" w:type="dxa"/>
            <w:vAlign w:val="center"/>
          </w:tcPr>
          <w:p w14:paraId="0721CED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6D74651" w14:textId="77777777" w:rsidTr="00532D6C">
        <w:tc>
          <w:tcPr>
            <w:tcW w:w="2835" w:type="dxa"/>
            <w:shd w:val="clear" w:color="auto" w:fill="D9E2F3"/>
            <w:vAlign w:val="center"/>
          </w:tcPr>
          <w:p w14:paraId="6938DD4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address</w:t>
            </w:r>
          </w:p>
        </w:tc>
        <w:tc>
          <w:tcPr>
            <w:tcW w:w="6180" w:type="dxa"/>
            <w:vAlign w:val="center"/>
          </w:tcPr>
          <w:p w14:paraId="458E802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4E1AC96" w14:textId="77777777" w:rsidTr="00532D6C">
        <w:tc>
          <w:tcPr>
            <w:tcW w:w="2835" w:type="dxa"/>
            <w:shd w:val="clear" w:color="auto" w:fill="D9E2F3"/>
            <w:vAlign w:val="center"/>
          </w:tcPr>
          <w:p w14:paraId="0BB1455B"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Registration: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state</w:t>
            </w:r>
          </w:p>
        </w:tc>
        <w:tc>
          <w:tcPr>
            <w:tcW w:w="6180" w:type="dxa"/>
            <w:vAlign w:val="center"/>
          </w:tcPr>
          <w:p w14:paraId="2ABE62D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D79F44D" w14:textId="77777777" w:rsidTr="00532D6C">
        <w:tc>
          <w:tcPr>
            <w:tcW w:w="2835" w:type="dxa"/>
            <w:shd w:val="clear" w:color="auto" w:fill="D9E2F3"/>
            <w:vAlign w:val="center"/>
          </w:tcPr>
          <w:p w14:paraId="40A6ED54"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E84C88">
              <w:rPr>
                <w:rFonts w:ascii="Arial" w:eastAsia="GHEA Grapalat" w:hAnsi="Arial" w:cs="Arial"/>
                <w:color w:val="000000"/>
                <w:sz w:val="24"/>
                <w:szCs w:val="24"/>
                <w:lang w:val="en-US"/>
              </w:rPr>
              <w:t>Executive: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of the body</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to lead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name</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and:</w:t>
            </w:r>
            <w:r w:rsidRPr="00E84C88">
              <w:rPr>
                <w:rFonts w:ascii="GHEA Grapalat" w:eastAsia="GHEA Grapalat" w:hAnsi="GHEA Grapalat" w:cs="GHEA Grapalat"/>
                <w:color w:val="000000"/>
                <w:sz w:val="24"/>
                <w:szCs w:val="24"/>
              </w:rPr>
              <w:t xml:space="preserve"> </w:t>
            </w:r>
            <w:r w:rsidRPr="00E84C88">
              <w:rPr>
                <w:rFonts w:ascii="Arial" w:eastAsia="GHEA Grapalat" w:hAnsi="Arial" w:cs="Arial"/>
                <w:color w:val="000000"/>
                <w:sz w:val="24"/>
                <w:szCs w:val="24"/>
                <w:lang w:val="en-US"/>
              </w:rPr>
              <w:t>last name</w:t>
            </w:r>
          </w:p>
        </w:tc>
        <w:tc>
          <w:tcPr>
            <w:tcW w:w="6180" w:type="dxa"/>
            <w:vAlign w:val="center"/>
          </w:tcPr>
          <w:p w14:paraId="5EEB8C80"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1A9DF3BC"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0DE9EC53" w14:textId="77777777" w:rsidTr="00532D6C">
        <w:trPr>
          <w:trHeight w:val="853"/>
        </w:trPr>
        <w:tc>
          <w:tcPr>
            <w:tcW w:w="2835" w:type="dxa"/>
            <w:vMerge w:val="restart"/>
            <w:shd w:val="clear" w:color="auto" w:fill="D9E2F3"/>
            <w:vAlign w:val="center"/>
          </w:tcPr>
          <w:p w14:paraId="389C2AE5"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Beneficiary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lastRenderedPageBreak/>
              <w:t>s</w:t>
            </w:r>
            <w:proofErr w:type="gramEnd"/>
            <w:r w:rsidRPr="00E84C88">
              <w:rPr>
                <w:rFonts w:ascii="Arial" w:eastAsia="GHEA Grapalat" w:hAnsi="Arial" w:cs="Arial"/>
                <w:color w:val="000000"/>
                <w:sz w:val="24"/>
                <w:szCs w:val="24"/>
                <w:lang w:val="en-US"/>
              </w:rPr>
              <w:t xml:space="preserv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name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and: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last name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whose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lang w:val="en-US"/>
              </w:rPr>
              <w:t xml:space="preserve"> </w:t>
            </w:r>
            <w:proofErr w:type="spellStart"/>
            <w:r w:rsidRPr="00E84C88">
              <w:rPr>
                <w:rFonts w:ascii="Arial" w:eastAsia="GHEA Grapalat" w:hAnsi="Arial" w:cs="Arial"/>
                <w:color w:val="000000"/>
                <w:sz w:val="24"/>
                <w:szCs w:val="24"/>
                <w:lang w:val="en-US"/>
              </w:rPr>
              <w:t>is</w:t>
            </w:r>
            <w:proofErr w:type="spell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intermediate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legal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person</w:t>
            </w:r>
          </w:p>
        </w:tc>
        <w:tc>
          <w:tcPr>
            <w:tcW w:w="6180" w:type="dxa"/>
          </w:tcPr>
          <w:p w14:paraId="5A26647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0F1A22A" w14:textId="77777777" w:rsidTr="00532D6C">
        <w:trPr>
          <w:trHeight w:val="850"/>
        </w:trPr>
        <w:tc>
          <w:tcPr>
            <w:tcW w:w="2835" w:type="dxa"/>
            <w:vMerge/>
            <w:shd w:val="clear" w:color="auto" w:fill="D9E2F3"/>
            <w:vAlign w:val="center"/>
          </w:tcPr>
          <w:p w14:paraId="621BE89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63B7E5A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9C195E6" w14:textId="77777777" w:rsidTr="00532D6C">
        <w:trPr>
          <w:trHeight w:val="850"/>
        </w:trPr>
        <w:tc>
          <w:tcPr>
            <w:tcW w:w="2835" w:type="dxa"/>
            <w:vMerge/>
            <w:shd w:val="clear" w:color="auto" w:fill="D9E2F3"/>
            <w:vAlign w:val="center"/>
          </w:tcPr>
          <w:p w14:paraId="70E6FA13"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68149C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319085C" w14:textId="77777777" w:rsidTr="00532D6C">
        <w:trPr>
          <w:trHeight w:val="850"/>
        </w:trPr>
        <w:tc>
          <w:tcPr>
            <w:tcW w:w="2835" w:type="dxa"/>
            <w:vMerge/>
            <w:shd w:val="clear" w:color="auto" w:fill="D9E2F3"/>
            <w:vAlign w:val="center"/>
          </w:tcPr>
          <w:p w14:paraId="12A0A16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375BAD6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5459597" w14:textId="77777777" w:rsidTr="00532D6C">
        <w:trPr>
          <w:trHeight w:val="850"/>
        </w:trPr>
        <w:tc>
          <w:tcPr>
            <w:tcW w:w="2835" w:type="dxa"/>
            <w:vMerge/>
            <w:shd w:val="clear" w:color="auto" w:fill="D9E2F3"/>
            <w:vAlign w:val="center"/>
          </w:tcPr>
          <w:p w14:paraId="0262A27E"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D0072E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498881C5" w14:textId="77777777" w:rsidR="00532D6C" w:rsidRPr="00E84C88" w:rsidRDefault="00532D6C" w:rsidP="00532D6C">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sz w:val="24"/>
          <w:szCs w:val="24"/>
          <w:lang w:val="en-US"/>
        </w:rPr>
      </w:pP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shares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360CEFEC" w14:textId="77777777" w:rsidTr="00532D6C">
        <w:tc>
          <w:tcPr>
            <w:tcW w:w="2835" w:type="dxa"/>
            <w:shd w:val="clear" w:color="auto" w:fill="D9E2F3"/>
            <w:vAlign w:val="center"/>
          </w:tcPr>
          <w:p w14:paraId="14E73A16"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Stock</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 the stock market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the name</w:t>
            </w:r>
          </w:p>
        </w:tc>
        <w:tc>
          <w:tcPr>
            <w:tcW w:w="6180" w:type="dxa"/>
            <w:vAlign w:val="center"/>
          </w:tcPr>
          <w:p w14:paraId="05AC177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A192730" w14:textId="77777777" w:rsidTr="00532D6C">
        <w:tc>
          <w:tcPr>
            <w:tcW w:w="2835" w:type="dxa"/>
            <w:shd w:val="clear" w:color="auto" w:fill="D9E2F3"/>
            <w:vAlign w:val="center"/>
          </w:tcPr>
          <w:p w14:paraId="295CF35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The link:</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on the stock exchange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available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documents</w:t>
            </w:r>
          </w:p>
        </w:tc>
        <w:tc>
          <w:tcPr>
            <w:tcW w:w="6180" w:type="dxa"/>
            <w:vAlign w:val="center"/>
          </w:tcPr>
          <w:p w14:paraId="6DF0632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720129B0" w14:textId="77777777" w:rsidR="00532D6C" w:rsidRPr="00E84C88" w:rsidRDefault="00532D6C" w:rsidP="00532D6C">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w:rsidRPr="00E84C88">
        <w:rPr>
          <w:rFonts w:ascii="Arial" w:eastAsia="GHEA Grapalat" w:hAnsi="Arial" w:cs="Arial"/>
          <w:b/>
          <w:color w:val="000000"/>
          <w:sz w:val="24"/>
          <w:szCs w:val="24"/>
          <w:lang w:val="en-US"/>
        </w:rPr>
        <w:t>Additional</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b/>
          <w:color w:val="000000"/>
          <w:sz w:val="24"/>
          <w:szCs w:val="24"/>
          <w:lang w:val="en-US"/>
        </w:rPr>
        <w:t>notes</w:t>
      </w:r>
    </w:p>
    <w:p w14:paraId="31A92931"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532D6C" w:rsidRPr="00E84C88" w14:paraId="6910E0A9" w14:textId="77777777" w:rsidTr="00532D6C">
        <w:trPr>
          <w:trHeight w:val="773"/>
        </w:trPr>
        <w:tc>
          <w:tcPr>
            <w:tcW w:w="9001" w:type="dxa"/>
            <w:shd w:val="clear" w:color="auto" w:fill="DEEAF6"/>
          </w:tcPr>
          <w:p w14:paraId="419E1823" w14:textId="77777777" w:rsidR="00532D6C" w:rsidRPr="00E84C88" w:rsidRDefault="00532D6C" w:rsidP="00532D6C">
            <w:pPr>
              <w:spacing w:before="240"/>
              <w:rPr>
                <w:rFonts w:ascii="GHEA Grapalat" w:eastAsia="GHEA Grapalat" w:hAnsi="GHEA Grapalat" w:cs="GHEA Grapalat"/>
                <w:color w:val="000000"/>
                <w:sz w:val="24"/>
                <w:szCs w:val="24"/>
                <w:lang w:val="en-US"/>
              </w:rPr>
            </w:pPr>
            <w:r w:rsidRPr="00E84C88">
              <w:rPr>
                <w:rFonts w:ascii="Arial" w:eastAsia="GHEA Grapalat" w:hAnsi="Arial" w:cs="Arial"/>
                <w:color w:val="000000"/>
                <w:sz w:val="24"/>
                <w:szCs w:val="24"/>
                <w:lang w:val="en-US"/>
              </w:rPr>
              <w:t>Additional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information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extra</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clarifications </w:t>
            </w:r>
            <w:r w:rsidRPr="00E84C88">
              <w:rPr>
                <w:rFonts w:ascii="GHEA Grapalat" w:eastAsia="GHEA Grapalat" w:hAnsi="GHEA Grapalat" w:cs="GHEA Grapalat"/>
                <w:color w:val="000000"/>
                <w:sz w:val="24"/>
                <w:szCs w:val="24"/>
                <w:lang w:val="en-US"/>
              </w:rPr>
              <w:t xml:space="preserve">which </w:t>
            </w:r>
            <w:r w:rsidRPr="00E84C88">
              <w:rPr>
                <w:rFonts w:ascii="Arial" w:eastAsia="GHEA Grapalat" w:hAnsi="Arial" w:cs="Arial"/>
                <w:color w:val="000000"/>
                <w:sz w:val="24"/>
                <w:szCs w:val="24"/>
                <w:lang w:val="en-US"/>
              </w:rPr>
              <w:t>_</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related to</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filled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filling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subject to</w:t>
            </w:r>
            <w:r w:rsidRPr="00E84C88">
              <w:rPr>
                <w:rFonts w:ascii="GHEA Grapalat" w:eastAsia="GHEA Grapalat" w:hAnsi="GHEA Grapalat" w:cs="GHEA Grapalat"/>
                <w:color w:val="000000"/>
                <w:sz w:val="24"/>
                <w:szCs w:val="24"/>
                <w:lang w:val="en-US"/>
              </w:rPr>
              <w:t xml:space="preserve"> </w:t>
            </w:r>
            <w:proofErr w:type="spellStart"/>
            <w:r w:rsidRPr="00E84C88">
              <w:rPr>
                <w:rFonts w:ascii="Arial" w:eastAsia="GHEA Grapalat" w:hAnsi="Arial" w:cs="Arial"/>
                <w:color w:val="000000"/>
                <w:sz w:val="24"/>
                <w:szCs w:val="24"/>
                <w:lang w:val="en-US"/>
              </w:rPr>
              <w:t>to</w:t>
            </w:r>
            <w:proofErr w:type="spellEnd"/>
            <w:r w:rsidRPr="00E84C88">
              <w:rPr>
                <w:rFonts w:ascii="Arial" w:eastAsia="GHEA Grapalat" w:hAnsi="Arial" w:cs="Arial"/>
                <w:color w:val="000000"/>
                <w:sz w:val="24"/>
                <w:szCs w:val="24"/>
                <w:lang w:val="en-US"/>
              </w:rPr>
              <w:t xml:space="preserve"> the data</w:t>
            </w:r>
          </w:p>
        </w:tc>
      </w:tr>
      <w:tr w:rsidR="00532D6C" w:rsidRPr="00E84C88" w14:paraId="3B1610DC" w14:textId="77777777" w:rsidTr="00532D6C">
        <w:trPr>
          <w:trHeight w:val="5895"/>
        </w:trPr>
        <w:tc>
          <w:tcPr>
            <w:tcW w:w="9001" w:type="dxa"/>
            <w:shd w:val="clear" w:color="auto" w:fill="auto"/>
          </w:tcPr>
          <w:p w14:paraId="4787AD74" w14:textId="77777777" w:rsidR="00532D6C" w:rsidRPr="00E84C88" w:rsidRDefault="00532D6C" w:rsidP="00532D6C">
            <w:pPr>
              <w:spacing w:after="0" w:line="240" w:lineRule="auto"/>
              <w:rPr>
                <w:rFonts w:ascii="GHEA Grapalat" w:eastAsia="GHEA Grapalat" w:hAnsi="GHEA Grapalat" w:cs="GHEA Grapalat"/>
                <w:b/>
                <w:color w:val="000000"/>
                <w:sz w:val="24"/>
                <w:szCs w:val="24"/>
                <w:lang w:val="en-US"/>
              </w:rPr>
            </w:pPr>
          </w:p>
        </w:tc>
      </w:tr>
    </w:tbl>
    <w:p w14:paraId="589199F8"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p w14:paraId="64CC94F6"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n-US"/>
        </w:rPr>
      </w:pPr>
    </w:p>
    <w:p w14:paraId="177B815A" w14:textId="77777777" w:rsidR="00532D6C" w:rsidRPr="00E84C88" w:rsidRDefault="00532D6C" w:rsidP="00532D6C">
      <w:pPr>
        <w:spacing w:after="0" w:line="240" w:lineRule="auto"/>
        <w:rPr>
          <w:rFonts w:ascii="GHEA Grapalat" w:eastAsia="Times New Roman" w:hAnsi="GHEA Grapalat" w:cs="Times New Roman"/>
          <w:sz w:val="16"/>
          <w:szCs w:val="16"/>
          <w:lang w:val="hy-AM"/>
        </w:rPr>
      </w:pPr>
    </w:p>
    <w:p w14:paraId="781E2751" w14:textId="77777777" w:rsidR="00532D6C" w:rsidRPr="00E84C88" w:rsidRDefault="00532D6C" w:rsidP="00532D6C">
      <w:pPr>
        <w:spacing w:after="0" w:line="360" w:lineRule="auto"/>
        <w:jc w:val="center"/>
        <w:rPr>
          <w:rFonts w:ascii="GHEA Grapalat" w:eastAsia="GHEA Grapalat" w:hAnsi="GHEA Grapalat" w:cs="GHEA Grapalat"/>
          <w:b/>
          <w:sz w:val="24"/>
          <w:szCs w:val="24"/>
          <w:lang w:val="en-US"/>
        </w:rPr>
      </w:pPr>
      <w:r w:rsidRPr="00E84C88">
        <w:rPr>
          <w:rFonts w:ascii="GHEA Grapalat" w:eastAsia="GHEA Grapalat" w:hAnsi="GHEA Grapalat" w:cs="GHEA Grapalat"/>
          <w:b/>
          <w:sz w:val="24"/>
          <w:szCs w:val="24"/>
          <w:lang w:val="en-US"/>
        </w:rPr>
        <w:t xml:space="preserve">I. </w:t>
      </w:r>
      <w:r w:rsidRPr="00E84C88">
        <w:rPr>
          <w:rFonts w:ascii="Arial" w:eastAsia="GHEA Grapalat" w:hAnsi="Arial" w:cs="Arial"/>
          <w:b/>
          <w:sz w:val="24"/>
          <w:szCs w:val="24"/>
          <w:lang w:val="en-US"/>
        </w:rPr>
        <w:t>Declaration</w:t>
      </w:r>
      <w:r w:rsidRPr="00E84C88">
        <w:rPr>
          <w:rFonts w:ascii="GHEA Grapalat" w:eastAsia="GHEA Grapalat" w:hAnsi="GHEA Grapalat" w:cs="GHEA Grapalat"/>
          <w:b/>
          <w:sz w:val="24"/>
          <w:szCs w:val="24"/>
          <w:lang w:val="en-US"/>
        </w:rPr>
        <w:t xml:space="preserve"> </w:t>
      </w:r>
      <w:r w:rsidRPr="00E84C88">
        <w:rPr>
          <w:rFonts w:ascii="Arial" w:eastAsia="GHEA Grapalat" w:hAnsi="Arial" w:cs="Arial"/>
          <w:b/>
          <w:sz w:val="24"/>
          <w:szCs w:val="24"/>
          <w:lang w:val="en-US"/>
        </w:rPr>
        <w:t>filling</w:t>
      </w:r>
      <w:r w:rsidRPr="00E84C88">
        <w:rPr>
          <w:rFonts w:ascii="GHEA Grapalat" w:eastAsia="GHEA Grapalat" w:hAnsi="GHEA Grapalat" w:cs="GHEA Grapalat"/>
          <w:b/>
          <w:sz w:val="24"/>
          <w:szCs w:val="24"/>
          <w:lang w:val="en-US"/>
        </w:rPr>
        <w:t xml:space="preserve"> </w:t>
      </w:r>
      <w:r w:rsidRPr="00E84C88">
        <w:rPr>
          <w:rFonts w:ascii="Arial" w:eastAsia="GHEA Grapalat" w:hAnsi="Arial" w:cs="Arial"/>
          <w:b/>
          <w:sz w:val="24"/>
          <w:szCs w:val="24"/>
          <w:lang w:val="en-US"/>
        </w:rPr>
        <w:t>order</w:t>
      </w:r>
    </w:p>
    <w:p w14:paraId="37D75586" w14:textId="77777777" w:rsidR="00532D6C" w:rsidRPr="00E84C88" w:rsidRDefault="00532D6C" w:rsidP="00532D6C">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lang w:val="en-US"/>
        </w:rPr>
      </w:pPr>
    </w:p>
    <w:p w14:paraId="5AF8BC56"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E84C88">
        <w:rPr>
          <w:rFonts w:ascii="GHEA Grapalat" w:eastAsia="GHEA Grapalat" w:hAnsi="GHEA Grapalat" w:cs="GHEA Grapalat"/>
          <w:color w:val="000000"/>
          <w:sz w:val="24"/>
          <w:szCs w:val="24"/>
          <w:lang w:val="en-US"/>
        </w:rPr>
        <w:lastRenderedPageBreak/>
        <w:t xml:space="preserve">1 </w:t>
      </w:r>
      <w:r w:rsidRPr="00E84C88">
        <w:rPr>
          <w:rFonts w:ascii="Arial" w:eastAsia="GHEA Grapalat" w:hAnsi="Arial" w:cs="Arial"/>
          <w:color w:val="000000"/>
          <w:sz w:val="24"/>
          <w:szCs w:val="24"/>
          <w:lang w:val="en-US"/>
        </w:rPr>
        <w:t>of the 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in the section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proofErr w:type="gramEnd"/>
      <w:r w:rsidRPr="00E84C88">
        <w:rPr>
          <w:rFonts w:ascii="Arial" w:eastAsia="GHEA Grapalat" w:hAnsi="Arial" w:cs="Arial"/>
          <w:color w:val="000000"/>
          <w:sz w:val="24"/>
          <w:szCs w:val="24"/>
          <w:lang w:val="en-US"/>
        </w:rPr>
        <w:t xml:space="preserv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 filled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representative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legal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person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hereinafter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Organization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data.</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subsections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as follows: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by the </w:t>
      </w:r>
      <w:proofErr w:type="gramStart"/>
      <w:r w:rsidRPr="00E84C88">
        <w:rPr>
          <w:rFonts w:ascii="Arial" w:eastAsia="GHEA Grapalat" w:hAnsi="Arial" w:cs="Arial"/>
          <w:color w:val="000000"/>
          <w:sz w:val="24"/>
          <w:szCs w:val="24"/>
          <w:lang w:val="en-US"/>
        </w:rPr>
        <w:t xml:space="preserve">rules </w:t>
      </w:r>
      <w:r w:rsidRPr="00E84C88">
        <w:rPr>
          <w:rFonts w:ascii="Cambria Math" w:eastAsia="MS Mincho" w:hAnsi="Cambria Math" w:cs="Cambria Math"/>
          <w:color w:val="000000"/>
          <w:sz w:val="24"/>
          <w:szCs w:val="24"/>
          <w:lang w:val="en-US"/>
        </w:rPr>
        <w:t>.</w:t>
      </w:r>
      <w:proofErr w:type="gramEnd"/>
    </w:p>
    <w:p w14:paraId="135E1419"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name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Latin letter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registration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inclusive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organizational 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form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about </w:t>
      </w:r>
      <w:r w:rsidRPr="00E84C88">
        <w:rPr>
          <w:rFonts w:ascii="GHEA Grapalat" w:eastAsia="GHEA Grapalat" w:hAnsi="GHEA Grapalat" w:cs="GHEA Grapalat"/>
          <w:sz w:val="24"/>
          <w:szCs w:val="24"/>
          <w:lang w:val="en-US"/>
        </w:rPr>
        <w:t>_</w:t>
      </w:r>
    </w:p>
    <w:p w14:paraId="1B35C94B" w14:textId="77777777" w:rsidR="00532D6C" w:rsidRPr="00E84C88" w:rsidRDefault="00532D6C" w:rsidP="00532D6C">
      <w:pPr>
        <w:numPr>
          <w:ilvl w:val="1"/>
          <w:numId w:val="29"/>
        </w:numP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who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signing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hy-AM"/>
        </w:rPr>
        <w:t>hereby</w:t>
      </w:r>
      <w:r w:rsidRPr="00E84C88">
        <w:rPr>
          <w:rFonts w:ascii="GHEA Grapalat" w:eastAsia="GHEA Grapalat" w:hAnsi="GHEA Grapalat" w:cs="GHEA Grapalat"/>
          <w:sz w:val="24"/>
          <w:szCs w:val="24"/>
          <w:lang w:val="hy-AM"/>
        </w:rPr>
        <w:t xml:space="preserve"> </w:t>
      </w:r>
      <w:r w:rsidRPr="00E84C88">
        <w:rPr>
          <w:rFonts w:ascii="Arial" w:eastAsia="GHEA Grapalat" w:hAnsi="Arial" w:cs="Arial"/>
          <w:sz w:val="24"/>
          <w:szCs w:val="24"/>
          <w:lang w:val="hy-AM"/>
        </w:rPr>
        <w:t>of the procedure</w:t>
      </w:r>
      <w:r w:rsidRPr="00E84C88">
        <w:rPr>
          <w:rFonts w:ascii="GHEA Grapalat" w:eastAsia="GHEA Grapalat" w:hAnsi="GHEA Grapalat" w:cs="GHEA Grapalat"/>
          <w:sz w:val="24"/>
          <w:szCs w:val="24"/>
          <w:lang w:val="hy-AM"/>
        </w:rPr>
        <w:t xml:space="preserve"> </w:t>
      </w:r>
      <w:r w:rsidRPr="00E84C88">
        <w:rPr>
          <w:rFonts w:ascii="Arial" w:eastAsia="GHEA Grapalat" w:hAnsi="Arial" w:cs="Arial"/>
          <w:sz w:val="24"/>
          <w:szCs w:val="24"/>
          <w:lang w:val="en-US"/>
        </w:rPr>
        <w:t>application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inclusive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w:t>
      </w:r>
      <w:proofErr w:type="gramStart"/>
      <w:r w:rsidRPr="00E84C88">
        <w:rPr>
          <w:rFonts w:ascii="Arial" w:eastAsia="GHEA Grapalat" w:hAnsi="Arial" w:cs="Arial"/>
          <w:sz w:val="24"/>
          <w:szCs w:val="24"/>
          <w:lang w:val="en-US"/>
        </w:rPr>
        <w:t xml:space="preserve">documents </w:t>
      </w:r>
      <w:r w:rsidRPr="00E84C88">
        <w:rPr>
          <w:rFonts w:ascii="GHEA Grapalat" w:eastAsia="GHEA Grapalat" w:hAnsi="GHEA Grapalat" w:cs="GHEA Grapalat"/>
          <w:sz w:val="24"/>
          <w:szCs w:val="24"/>
          <w:lang w:val="en-US"/>
        </w:rPr>
        <w:t>.</w:t>
      </w:r>
      <w:proofErr w:type="gramEnd"/>
    </w:p>
    <w:p w14:paraId="7977FD49" w14:textId="77777777" w:rsidR="00532D6C" w:rsidRPr="00E84C88" w:rsidRDefault="00532D6C" w:rsidP="00532D6C">
      <w:pPr>
        <w:numPr>
          <w:ilvl w:val="1"/>
          <w:numId w:val="29"/>
        </w:numP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presentation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signing</w:t>
      </w:r>
      <w:r w:rsidRPr="00E84C88">
        <w:rPr>
          <w:rFonts w:ascii="GHEA Grapalat" w:eastAsia="GHEA Grapalat" w:hAnsi="GHEA Grapalat" w:cs="GHEA Grapalat"/>
          <w:sz w:val="24"/>
          <w:szCs w:val="24"/>
          <w:lang w:val="en-US"/>
        </w:rPr>
        <w:t xml:space="preserve"> the </w:t>
      </w:r>
      <w:proofErr w:type="gramStart"/>
      <w:r w:rsidRPr="00E84C88">
        <w:rPr>
          <w:rFonts w:ascii="Arial" w:eastAsia="GHEA Grapalat" w:hAnsi="Arial" w:cs="Arial"/>
          <w:sz w:val="24"/>
          <w:szCs w:val="24"/>
          <w:lang w:val="en-US"/>
        </w:rPr>
        <w:t xml:space="preserve">day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month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year 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pages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quantity </w:t>
      </w:r>
      <w:r w:rsidRPr="00E84C88">
        <w:rPr>
          <w:rFonts w:ascii="GHEA Grapalat" w:eastAsia="GHEA Grapalat" w:hAnsi="GHEA Grapalat" w:cs="GHEA Grapalat"/>
          <w:sz w:val="24"/>
          <w:szCs w:val="24"/>
          <w:lang w:val="en-US"/>
        </w:rPr>
        <w:t xml:space="preserve">as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put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signature </w:t>
      </w:r>
      <w:r w:rsidRPr="00E84C88">
        <w:rPr>
          <w:rFonts w:ascii="GHEA Grapalat" w:eastAsia="GHEA Grapalat" w:hAnsi="GHEA Grapalat" w:cs="GHEA Grapalat"/>
          <w:sz w:val="24"/>
          <w:szCs w:val="24"/>
          <w:lang w:val="en-US"/>
        </w:rPr>
        <w:t>.</w:t>
      </w:r>
    </w:p>
    <w:p w14:paraId="0B3CDED2"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GHEA Grapalat" w:eastAsia="GHEA Grapalat" w:hAnsi="GHEA Grapalat" w:cs="GHEA Grapalat"/>
          <w:color w:val="000000"/>
          <w:sz w:val="24"/>
          <w:szCs w:val="24"/>
          <w:lang w:val="en-US"/>
        </w:rPr>
        <w:t xml:space="preserve">2 of </w:t>
      </w:r>
      <w:r w:rsidRPr="00E84C88">
        <w:rPr>
          <w:rFonts w:ascii="Arial" w:eastAsia="GHEA Grapalat" w:hAnsi="Arial" w:cs="Arial"/>
          <w:color w:val="000000"/>
          <w:sz w:val="24"/>
          <w:szCs w:val="24"/>
          <w:lang w:val="en-US"/>
        </w:rPr>
        <w:t xml:space="preserve">the </w:t>
      </w:r>
      <w:r w:rsidRPr="00E84C88">
        <w:rPr>
          <w:rFonts w:ascii="Arial" w:eastAsia="GHEA Grapalat" w:hAnsi="Arial" w:cs="Arial"/>
          <w:sz w:val="24"/>
          <w:szCs w:val="24"/>
          <w:lang w:val="en-US"/>
        </w:rPr>
        <w:t>statement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section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w:t>
      </w:r>
      <w:proofErr w:type="gramEnd"/>
      <w:r w:rsidRPr="00E84C88">
        <w:rPr>
          <w:rFonts w:ascii="Arial" w:eastAsia="GHEA Grapalat" w:hAnsi="Arial" w:cs="Arial"/>
          <w:color w:val="000000"/>
          <w:sz w:val="24"/>
          <w:szCs w:val="24"/>
          <w:lang w:val="en-US"/>
        </w:rPr>
        <w:t xml:space="preserve"> Shares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listing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data </w:t>
      </w:r>
      <w:r w:rsidRPr="00E84C88">
        <w:rPr>
          <w:rFonts w:ascii="GHEA Grapalat" w:eastAsia="GHEA Grapalat" w:hAnsi="GHEA Grapalat" w:cs="GHEA Grapalat"/>
          <w:color w:val="000000"/>
          <w:sz w:val="24"/>
          <w:szCs w:val="24"/>
          <w:lang w:val="en-US"/>
        </w:rPr>
        <w:t>)</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is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if</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Organization </w:t>
      </w:r>
      <w:r w:rsidRPr="00E84C88">
        <w:rPr>
          <w:rFonts w:ascii="Arial" w:eastAsia="GHEA Grapalat" w:hAnsi="Arial" w:cs="Arial"/>
          <w:sz w:val="24"/>
          <w:szCs w:val="24"/>
          <w:lang w:val="en-US"/>
        </w:rPr>
        <w:t>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color w:val="000000"/>
          <w:sz w:val="24"/>
          <w:szCs w:val="24"/>
          <w:lang w:val="en-US"/>
        </w:rPr>
        <w:t>completely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controller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other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legal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person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shares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listed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Armenia</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Republic</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justice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of the minister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from</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approved by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beneficiaries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equivalent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disclosure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standards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regulated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markets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 the list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included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 the market.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Marked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standards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match</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case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department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sz w:val="24"/>
          <w:szCs w:val="24"/>
          <w:lang w:val="en-US"/>
        </w:rPr>
        <w:t>The</w:t>
      </w:r>
      <w:proofErr w:type="gramEnd"/>
      <w:r w:rsidRPr="00E84C88">
        <w:rPr>
          <w:rFonts w:ascii="Arial" w:eastAsia="GHEA Grapalat" w:hAnsi="Arial" w:cs="Arial"/>
          <w:sz w:val="24"/>
          <w:szCs w:val="24"/>
          <w:lang w:val="en-US"/>
        </w:rPr>
        <w:t xml:space="preserve"> 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completely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controller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other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legal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person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department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complete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next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departments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subject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they are not</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addition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except for the </w:t>
      </w:r>
      <w:r w:rsidRPr="00E84C88">
        <w:rPr>
          <w:rFonts w:ascii="GHEA Grapalat" w:eastAsia="GHEA Grapalat" w:hAnsi="GHEA Grapalat" w:cs="GHEA Grapalat"/>
          <w:sz w:val="24"/>
          <w:szCs w:val="24"/>
          <w:lang w:val="en-US"/>
        </w:rPr>
        <w:t xml:space="preserve">5th </w:t>
      </w:r>
      <w:r w:rsidRPr="00E84C88">
        <w:rPr>
          <w:rFonts w:ascii="Arial" w:eastAsia="GHEA Grapalat" w:hAnsi="Arial" w:cs="Arial"/>
          <w:sz w:val="24"/>
          <w:szCs w:val="24"/>
          <w:lang w:val="en-US"/>
        </w:rPr>
        <w:t xml:space="preserve">of the department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which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has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color w:val="000000"/>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subsections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as follows: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by the </w:t>
      </w:r>
      <w:proofErr w:type="gramStart"/>
      <w:r w:rsidRPr="00E84C88">
        <w:rPr>
          <w:rFonts w:ascii="Arial" w:eastAsia="GHEA Grapalat" w:hAnsi="Arial" w:cs="Arial"/>
          <w:color w:val="000000"/>
          <w:sz w:val="24"/>
          <w:szCs w:val="24"/>
          <w:lang w:val="en-US"/>
        </w:rPr>
        <w:t xml:space="preserve">rules </w:t>
      </w:r>
      <w:r w:rsidRPr="00E84C88">
        <w:rPr>
          <w:rFonts w:ascii="Cambria Math" w:eastAsia="MS Mincho" w:hAnsi="Cambria Math" w:cs="Cambria Math"/>
          <w:color w:val="000000"/>
          <w:sz w:val="24"/>
          <w:szCs w:val="24"/>
          <w:lang w:val="en-US"/>
        </w:rPr>
        <w:t>.</w:t>
      </w:r>
      <w:proofErr w:type="gramEnd"/>
    </w:p>
    <w:p w14:paraId="393CD729"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Shares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stock</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stock market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brackets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stock market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code </w:t>
      </w:r>
      <w:r w:rsidRPr="00E84C88">
        <w:rPr>
          <w:rFonts w:ascii="GHEA Grapalat" w:eastAsia="GHEA Grapalat" w:hAnsi="GHEA Grapalat" w:cs="GHEA Grapalat"/>
          <w:sz w:val="24"/>
          <w:szCs w:val="24"/>
          <w:lang w:val="en-US"/>
        </w:rPr>
        <w:t xml:space="preserve">(Market Identifier Code), </w:t>
      </w:r>
      <w:r w:rsidRPr="00E84C88">
        <w:rPr>
          <w:rFonts w:ascii="Arial" w:eastAsia="GHEA Grapalat" w:hAnsi="Arial" w:cs="Arial"/>
          <w:sz w:val="24"/>
          <w:szCs w:val="24"/>
          <w:lang w:val="en-US"/>
        </w:rPr>
        <w:t>where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The</w:t>
      </w:r>
      <w:proofErr w:type="gramEnd"/>
      <w:r w:rsidRPr="00E84C88">
        <w:rPr>
          <w:rFonts w:ascii="Arial" w:eastAsia="GHEA Grapalat" w:hAnsi="Arial" w:cs="Arial"/>
          <w:sz w:val="24"/>
          <w:szCs w:val="24"/>
          <w:lang w:val="en-US"/>
        </w:rPr>
        <w:t xml:space="preserv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shares </w:t>
      </w:r>
      <w:r w:rsidRPr="00E84C88">
        <w:rPr>
          <w:rFonts w:ascii="GHEA Grapalat" w:eastAsia="GHEA Grapalat" w:hAnsi="GHEA Grapalat" w:cs="GHEA Grapalat"/>
          <w:sz w:val="24"/>
          <w:szCs w:val="24"/>
          <w:lang w:val="en-US"/>
        </w:rPr>
        <w:t xml:space="preserve">as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reference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on the stock exchange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documents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availability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documents </w:t>
      </w:r>
      <w:r w:rsidRPr="00E84C88">
        <w:rPr>
          <w:rFonts w:ascii="GHEA Grapalat" w:eastAsia="GHEA Grapalat" w:hAnsi="GHEA Grapalat" w:cs="GHEA Grapalat"/>
          <w:sz w:val="24"/>
          <w:szCs w:val="24"/>
          <w:lang w:val="en-US"/>
        </w:rPr>
        <w:t xml:space="preserve">that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contains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information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owners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_</w:t>
      </w:r>
    </w:p>
    <w:p w14:paraId="6E171490"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2.1 </w:t>
      </w:r>
      <w:r w:rsidRPr="00E84C88">
        <w:rPr>
          <w:rFonts w:ascii="Arial" w:eastAsia="GHEA Grapalat" w:hAnsi="Arial" w:cs="Arial"/>
          <w:sz w:val="24"/>
          <w:szCs w:val="24"/>
          <w:lang w:val="en-US"/>
        </w:rPr>
        <w:t>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refers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to the person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name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Latin letter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registration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data including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organizational 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form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about </w:t>
      </w:r>
      <w:r w:rsidRPr="00E84C88">
        <w:rPr>
          <w:rFonts w:ascii="GHEA Grapalat" w:eastAsia="GHEA Grapalat" w:hAnsi="GHEA Grapalat" w:cs="GHEA Grapalat"/>
          <w:sz w:val="24"/>
          <w:szCs w:val="24"/>
          <w:lang w:val="en-US"/>
        </w:rPr>
        <w:t xml:space="preserve">how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executive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body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lead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last </w:t>
      </w:r>
      <w:r w:rsidRPr="00E84C88">
        <w:rPr>
          <w:rFonts w:ascii="GHEA Grapalat" w:eastAsia="GHEA Grapalat" w:hAnsi="GHEA Grapalat" w:cs="GHEA Grapalat"/>
          <w:sz w:val="24"/>
          <w:szCs w:val="24"/>
          <w:lang w:val="en-US"/>
        </w:rPr>
        <w:t>name</w:t>
      </w:r>
    </w:p>
    <w:p w14:paraId="067CBBE5"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lastRenderedPageBreak/>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level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2 </w:t>
      </w:r>
      <w:r w:rsidRPr="00E84C88">
        <w:rPr>
          <w:rFonts w:ascii="Arial" w:eastAsia="GHEA Grapalat" w:hAnsi="Arial" w:cs="Arial"/>
          <w:sz w:val="24"/>
          <w:szCs w:val="24"/>
          <w:lang w:val="en-US"/>
        </w:rPr>
        <w:t xml:space="preserve">of the declaration </w:t>
      </w:r>
      <w:r w:rsidRPr="00E84C88">
        <w:rPr>
          <w:rFonts w:ascii="Cambria Math" w:eastAsia="MS Mincho" w:hAnsi="Cambria Math" w:cs="Cambria Math"/>
          <w:sz w:val="24"/>
          <w:szCs w:val="24"/>
          <w:lang w:val="en-US"/>
        </w:rPr>
        <w:t xml:space="preserve">. </w:t>
      </w:r>
      <w:r w:rsidRPr="00E84C88">
        <w:rPr>
          <w:rFonts w:ascii="Arial" w:eastAsia="GHEA Grapalat" w:hAnsi="Arial" w:cs="Arial"/>
          <w:sz w:val="24"/>
          <w:szCs w:val="24"/>
          <w:lang w:val="en-US"/>
        </w:rPr>
        <w:t xml:space="preserve">on the </w:t>
      </w:r>
      <w:r w:rsidRPr="00E84C88">
        <w:rPr>
          <w:rFonts w:ascii="GHEA Grapalat" w:eastAsia="GHEA Grapalat" w:hAnsi="GHEA Grapalat" w:cs="GHEA Grapalat"/>
          <w:sz w:val="24"/>
          <w:szCs w:val="24"/>
          <w:lang w:val="en-US"/>
        </w:rPr>
        <w:t xml:space="preserve">1st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The</w:t>
      </w:r>
      <w:proofErr w:type="gramEnd"/>
      <w:r w:rsidRPr="00E84C88">
        <w:rPr>
          <w:rFonts w:ascii="Arial" w:eastAsia="GHEA Grapalat" w:hAnsi="Arial" w:cs="Arial"/>
          <w:sz w:val="24"/>
          <w:szCs w:val="24"/>
          <w:lang w:val="en-US"/>
        </w:rPr>
        <w:t xml:space="preserv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pertaining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with </w:t>
      </w:r>
      <w:r w:rsidRPr="00E84C88">
        <w:rPr>
          <w:rFonts w:ascii="Arial" w:eastAsia="GHEA Grapalat" w:hAnsi="Arial" w:cs="Arial"/>
          <w:sz w:val="24"/>
          <w:szCs w:val="24"/>
          <w:lang w:val="en-US"/>
        </w:rPr>
        <w:t>expression like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type.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kind of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hereby</w:t>
      </w:r>
      <w:r w:rsidRPr="00E84C88">
        <w:rPr>
          <w:rFonts w:ascii="GHEA Grapalat" w:eastAsia="GHEA Grapalat" w:hAnsi="GHEA Grapalat" w:cs="GHEA Grapalat"/>
          <w:sz w:val="24"/>
          <w:szCs w:val="24"/>
          <w:lang w:val="en-US"/>
        </w:rPr>
        <w:t xml:space="preserve"> 4th </w:t>
      </w:r>
      <w:r w:rsidRPr="00E84C88">
        <w:rPr>
          <w:rFonts w:ascii="Arial" w:eastAsia="GHEA Grapalat" w:hAnsi="Arial" w:cs="Arial"/>
          <w:sz w:val="24"/>
          <w:szCs w:val="24"/>
          <w:lang w:val="en-US"/>
        </w:rPr>
        <w:t>grade 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Item </w:t>
      </w:r>
      <w:r w:rsidRPr="00E84C88">
        <w:rPr>
          <w:rFonts w:ascii="GHEA Grapalat" w:eastAsia="GHEA Grapalat" w:hAnsi="GHEA Grapalat" w:cs="GHEA Grapalat"/>
          <w:sz w:val="24"/>
          <w:szCs w:val="24"/>
          <w:lang w:val="en-US"/>
        </w:rPr>
        <w:t xml:space="preserve">5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paragraph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rules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accounting.</w:t>
      </w:r>
    </w:p>
    <w:p w14:paraId="7A410319"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
    <w:p w14:paraId="2B20DE27"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E84C88">
        <w:rPr>
          <w:rFonts w:ascii="GHEA Grapalat" w:eastAsia="GHEA Grapalat" w:hAnsi="GHEA Grapalat" w:cs="GHEA Grapalat"/>
          <w:color w:val="000000"/>
          <w:sz w:val="24"/>
          <w:szCs w:val="24"/>
          <w:lang w:val="en-US"/>
        </w:rPr>
        <w:t xml:space="preserve">3rd </w:t>
      </w:r>
      <w:r w:rsidRPr="00E84C88">
        <w:rPr>
          <w:rFonts w:ascii="Arial" w:eastAsia="GHEA Grapalat" w:hAnsi="Arial" w:cs="Arial"/>
          <w:color w:val="000000"/>
          <w:sz w:val="24"/>
          <w:szCs w:val="24"/>
          <w:lang w:val="en-US"/>
        </w:rPr>
        <w:t>of the 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department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State</w:t>
      </w:r>
      <w:proofErr w:type="gramEnd"/>
      <w:r w:rsidRPr="00E84C88">
        <w:rPr>
          <w:rFonts w:ascii="Arial" w:eastAsia="GHEA Grapalat" w:hAnsi="Arial" w:cs="Arial"/>
          <w:color w:val="000000"/>
          <w:sz w:val="24"/>
          <w:szCs w:val="24"/>
          <w:lang w:val="en-US"/>
        </w:rPr>
        <w:t xml:space="preserv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community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participation </w:t>
      </w:r>
      <w:r w:rsidRPr="00E84C88">
        <w:rPr>
          <w:rFonts w:ascii="GHEA Grapalat" w:eastAsia="GHEA Grapalat" w:hAnsi="GHEA Grapalat" w:cs="GHEA Grapalat"/>
          <w:color w:val="000000"/>
          <w:sz w:val="24"/>
          <w:szCs w:val="24"/>
          <w:lang w:val="en-US"/>
        </w:rPr>
        <w:t>)</w:t>
      </w:r>
      <w:r w:rsidRPr="00E84C88">
        <w:rPr>
          <w:rFonts w:ascii="GHEA Grapalat" w:eastAsia="GHEA Grapalat" w:hAnsi="GHEA Grapalat" w:cs="GHEA Grapalat"/>
          <w:b/>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is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if</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Statutory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 capital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directly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indirect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has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any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state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community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can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don't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how many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even </w:t>
      </w:r>
      <w:r w:rsidRPr="00E84C88">
        <w:rPr>
          <w:rFonts w:ascii="GHEA Grapalat" w:eastAsia="GHEA Grapalat" w:hAnsi="GHEA Grapalat" w:cs="GHEA Grapalat"/>
          <w:color w:val="000000"/>
          <w:sz w:val="24"/>
          <w:szCs w:val="24"/>
          <w:lang w:val="en-US"/>
        </w:rPr>
        <w:t xml:space="preserve">if </w:t>
      </w:r>
      <w:r w:rsidRPr="00E84C88">
        <w:rPr>
          <w:rFonts w:ascii="Arial" w:eastAsia="GHEA Grapalat" w:hAnsi="Arial" w:cs="Arial"/>
          <w:color w:val="000000"/>
          <w:sz w:val="24"/>
          <w:szCs w:val="24"/>
          <w:lang w:val="en-US"/>
        </w:rPr>
        <w:t>_</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Statutory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 capital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directly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indirect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participation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have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don't</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how many</w:t>
      </w:r>
      <w:r w:rsidRPr="00E84C88">
        <w:rPr>
          <w:rFonts w:ascii="GHEA Grapalat" w:eastAsia="GHEA Grapalat" w:hAnsi="GHEA Grapalat" w:cs="GHEA Grapalat"/>
          <w:color w:val="000000"/>
          <w:sz w:val="24"/>
          <w:szCs w:val="24"/>
          <w:lang w:val="en-US"/>
        </w:rPr>
        <w:t xml:space="preserve"> </w:t>
      </w:r>
      <w:proofErr w:type="gramStart"/>
      <w:r w:rsidRPr="00E84C88">
        <w:rPr>
          <w:rFonts w:ascii="Arial" w:eastAsia="GHEA Grapalat" w:hAnsi="Arial" w:cs="Arial"/>
          <w:color w:val="000000"/>
          <w:sz w:val="24"/>
          <w:szCs w:val="24"/>
          <w:lang w:val="en-US"/>
        </w:rPr>
        <w:t xml:space="preserve">state </w:t>
      </w:r>
      <w:r w:rsidRPr="00E84C88">
        <w:rPr>
          <w:rFonts w:ascii="GHEA Grapalat" w:eastAsia="GHEA Grapalat" w:hAnsi="GHEA Grapalat" w:cs="GHEA Grapalat"/>
          <w:color w:val="000000"/>
          <w:sz w:val="24"/>
          <w:szCs w:val="24"/>
          <w:lang w:val="en-US"/>
        </w:rPr>
        <w:t>,</w:t>
      </w:r>
      <w:proofErr w:type="gramEnd"/>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community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international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subsections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as follows: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by the </w:t>
      </w:r>
      <w:proofErr w:type="gramStart"/>
      <w:r w:rsidRPr="00E84C88">
        <w:rPr>
          <w:rFonts w:ascii="Arial" w:eastAsia="GHEA Grapalat" w:hAnsi="Arial" w:cs="Arial"/>
          <w:color w:val="000000"/>
          <w:sz w:val="24"/>
          <w:szCs w:val="24"/>
          <w:lang w:val="en-US"/>
        </w:rPr>
        <w:t xml:space="preserve">rules </w:t>
      </w:r>
      <w:r w:rsidRPr="00E84C88">
        <w:rPr>
          <w:rFonts w:ascii="Cambria Math" w:eastAsia="MS Mincho" w:hAnsi="Cambria Math" w:cs="Cambria Math"/>
          <w:color w:val="000000"/>
          <w:sz w:val="24"/>
          <w:szCs w:val="24"/>
          <w:lang w:val="en-US"/>
        </w:rPr>
        <w:t>.</w:t>
      </w:r>
      <w:proofErr w:type="gramEnd"/>
    </w:p>
    <w:p w14:paraId="26F7529D"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of the 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participation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of the 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the state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with </w:t>
      </w:r>
      <w:r w:rsidRPr="00E84C88">
        <w:rPr>
          <w:rFonts w:ascii="Arial" w:eastAsia="GHEA Grapalat" w:hAnsi="Arial" w:cs="Arial"/>
          <w:sz w:val="24"/>
          <w:szCs w:val="24"/>
          <w:lang w:val="en-US"/>
        </w:rPr>
        <w:t>expression like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type.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kind of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hereby</w:t>
      </w:r>
      <w:r w:rsidRPr="00E84C88">
        <w:rPr>
          <w:rFonts w:ascii="GHEA Grapalat" w:eastAsia="GHEA Grapalat" w:hAnsi="GHEA Grapalat" w:cs="GHEA Grapalat"/>
          <w:sz w:val="24"/>
          <w:szCs w:val="24"/>
          <w:lang w:val="en-US"/>
        </w:rPr>
        <w:t xml:space="preserve"> 4th </w:t>
      </w:r>
      <w:r w:rsidRPr="00E84C88">
        <w:rPr>
          <w:rFonts w:ascii="Arial" w:eastAsia="GHEA Grapalat" w:hAnsi="Arial" w:cs="Arial"/>
          <w:sz w:val="24"/>
          <w:szCs w:val="24"/>
          <w:lang w:val="en-US"/>
        </w:rPr>
        <w:t>grade 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Item </w:t>
      </w:r>
      <w:r w:rsidRPr="00E84C88">
        <w:rPr>
          <w:rFonts w:ascii="GHEA Grapalat" w:eastAsia="GHEA Grapalat" w:hAnsi="GHEA Grapalat" w:cs="GHEA Grapalat"/>
          <w:sz w:val="24"/>
          <w:szCs w:val="24"/>
          <w:lang w:val="en-US"/>
        </w:rPr>
        <w:t xml:space="preserve">5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paragraph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rules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w:t>
      </w:r>
      <w:proofErr w:type="gramStart"/>
      <w:r w:rsidRPr="00E84C88">
        <w:rPr>
          <w:rFonts w:ascii="Arial" w:eastAsia="GHEA Grapalat" w:hAnsi="Arial" w:cs="Arial"/>
          <w:sz w:val="24"/>
          <w:szCs w:val="24"/>
          <w:lang w:val="en-US"/>
        </w:rPr>
        <w:t xml:space="preserve">accounting </w:t>
      </w:r>
      <w:r w:rsidRPr="00E84C88">
        <w:rPr>
          <w:rFonts w:ascii="GHEA Grapalat" w:eastAsia="GHEA Grapalat" w:hAnsi="GHEA Grapalat" w:cs="GHEA Grapalat"/>
          <w:sz w:val="24"/>
          <w:szCs w:val="24"/>
          <w:lang w:val="en-US"/>
        </w:rPr>
        <w:t>.</w:t>
      </w:r>
      <w:proofErr w:type="gramEnd"/>
    </w:p>
    <w:p w14:paraId="79291FB5" w14:textId="77777777" w:rsidR="00532D6C" w:rsidRPr="00E84C88" w:rsidRDefault="00532D6C" w:rsidP="00454CDE">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International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international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participation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international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name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Latin letter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international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with </w:t>
      </w:r>
      <w:r w:rsidRPr="00E84C88">
        <w:rPr>
          <w:rFonts w:ascii="Arial" w:eastAsia="GHEA Grapalat" w:hAnsi="Arial" w:cs="Arial"/>
          <w:sz w:val="24"/>
          <w:szCs w:val="24"/>
          <w:lang w:val="en-US"/>
        </w:rPr>
        <w:t>expression like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type.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kind of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hereby</w:t>
      </w:r>
      <w:r w:rsidRPr="00E84C88">
        <w:rPr>
          <w:rFonts w:ascii="GHEA Grapalat" w:eastAsia="GHEA Grapalat" w:hAnsi="GHEA Grapalat" w:cs="GHEA Grapalat"/>
          <w:sz w:val="24"/>
          <w:szCs w:val="24"/>
          <w:lang w:val="en-US"/>
        </w:rPr>
        <w:t xml:space="preserve"> 4th </w:t>
      </w:r>
      <w:r w:rsidRPr="00E84C88">
        <w:rPr>
          <w:rFonts w:ascii="Arial" w:eastAsia="GHEA Grapalat" w:hAnsi="Arial" w:cs="Arial"/>
          <w:sz w:val="24"/>
          <w:szCs w:val="24"/>
          <w:lang w:val="en-US"/>
        </w:rPr>
        <w:t>grade 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Item </w:t>
      </w:r>
      <w:r w:rsidRPr="00E84C88">
        <w:rPr>
          <w:rFonts w:ascii="GHEA Grapalat" w:eastAsia="GHEA Grapalat" w:hAnsi="GHEA Grapalat" w:cs="GHEA Grapalat"/>
          <w:sz w:val="24"/>
          <w:szCs w:val="24"/>
          <w:lang w:val="en-US"/>
        </w:rPr>
        <w:t xml:space="preserve">5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paragraph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rules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accounting.</w:t>
      </w:r>
    </w:p>
    <w:p w14:paraId="39B25851"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E84C88">
        <w:rPr>
          <w:rFonts w:ascii="GHEA Grapalat" w:eastAsia="GHEA Grapalat" w:hAnsi="GHEA Grapalat" w:cs="GHEA Grapalat"/>
          <w:color w:val="000000"/>
          <w:sz w:val="24"/>
          <w:szCs w:val="24"/>
          <w:lang w:val="en-US"/>
        </w:rPr>
        <w:t xml:space="preserve">4th of </w:t>
      </w:r>
      <w:r w:rsidRPr="00E84C88">
        <w:rPr>
          <w:rFonts w:ascii="Arial" w:eastAsia="GHEA Grapalat" w:hAnsi="Arial" w:cs="Arial"/>
          <w:color w:val="000000"/>
          <w:sz w:val="24"/>
          <w:szCs w:val="24"/>
          <w:lang w:val="en-US"/>
        </w:rPr>
        <w:t>the declaration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section </w:t>
      </w:r>
      <w:proofErr w:type="gramStart"/>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Real</w:t>
      </w:r>
      <w:proofErr w:type="gramEnd"/>
      <w:r w:rsidRPr="00E84C88">
        <w:rPr>
          <w:rFonts w:ascii="Arial" w:eastAsia="GHEA Grapalat" w:hAnsi="Arial" w:cs="Arial"/>
          <w:color w:val="000000"/>
          <w:sz w:val="24"/>
          <w:szCs w:val="24"/>
          <w:lang w:val="en-US"/>
        </w:rPr>
        <w:t xml:space="preserve">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data </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each</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for</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separately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Organization: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real</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beneficiaries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in quantity.</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subsections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as follows: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by the </w:t>
      </w:r>
      <w:proofErr w:type="gramStart"/>
      <w:r w:rsidRPr="00E84C88">
        <w:rPr>
          <w:rFonts w:ascii="Arial" w:eastAsia="GHEA Grapalat" w:hAnsi="Arial" w:cs="Arial"/>
          <w:color w:val="000000"/>
          <w:sz w:val="24"/>
          <w:szCs w:val="24"/>
          <w:lang w:val="en-US"/>
        </w:rPr>
        <w:t xml:space="preserve">rules </w:t>
      </w:r>
      <w:r w:rsidRPr="00E84C88">
        <w:rPr>
          <w:rFonts w:ascii="Cambria Math" w:eastAsia="MS Mincho" w:hAnsi="Cambria Math" w:cs="Cambria Math"/>
          <w:color w:val="000000"/>
          <w:sz w:val="24"/>
          <w:szCs w:val="24"/>
          <w:lang w:val="en-US"/>
        </w:rPr>
        <w:t>.</w:t>
      </w:r>
      <w:proofErr w:type="gramEnd"/>
    </w:p>
    <w:p w14:paraId="09F2F51E"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lastRenderedPageBreak/>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identity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certifier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so </w:t>
      </w:r>
      <w:r w:rsidRPr="00E84C88">
        <w:rPr>
          <w:rFonts w:ascii="GHEA Grapalat" w:eastAsia="GHEA Grapalat" w:hAnsi="GHEA Grapalat" w:cs="GHEA Grapalat"/>
          <w:sz w:val="24"/>
          <w:szCs w:val="24"/>
          <w:lang w:val="en-US"/>
        </w:rPr>
        <w:t xml:space="preserve">as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confirmatory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document.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last 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Armenian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Latin letter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they are not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latter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confirmatory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the </w:t>
      </w:r>
      <w:proofErr w:type="gramStart"/>
      <w:r w:rsidRPr="00E84C88">
        <w:rPr>
          <w:rFonts w:ascii="Arial" w:eastAsia="GHEA Grapalat" w:hAnsi="Arial" w:cs="Arial"/>
          <w:sz w:val="24"/>
          <w:szCs w:val="24"/>
          <w:lang w:val="en-US"/>
        </w:rPr>
        <w:t xml:space="preserve">document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their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transcription </w:t>
      </w:r>
      <w:r w:rsidRPr="00E84C88">
        <w:rPr>
          <w:rFonts w:ascii="GHEA Grapalat" w:eastAsia="GHEA Grapalat" w:hAnsi="GHEA Grapalat" w:cs="GHEA Grapalat"/>
          <w:sz w:val="24"/>
          <w:szCs w:val="24"/>
          <w:lang w:val="en-US"/>
        </w:rPr>
        <w:t>.</w:t>
      </w:r>
    </w:p>
    <w:p w14:paraId="48B243A2"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confirmatory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document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information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confirmatory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document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_</w:t>
      </w:r>
    </w:p>
    <w:p w14:paraId="79D97F7B"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address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w:t>
      </w:r>
      <w:proofErr w:type="gramStart"/>
      <w:r w:rsidRPr="00E84C88">
        <w:rPr>
          <w:rFonts w:ascii="Arial" w:eastAsia="GHEA Grapalat" w:hAnsi="Arial" w:cs="Arial"/>
          <w:sz w:val="24"/>
          <w:szCs w:val="24"/>
          <w:lang w:val="en-US"/>
        </w:rPr>
        <w:t xml:space="preserve">address </w:t>
      </w:r>
      <w:r w:rsidRPr="00E84C88">
        <w:rPr>
          <w:rFonts w:ascii="GHEA Grapalat" w:eastAsia="GHEA Grapalat" w:hAnsi="GHEA Grapalat" w:cs="GHEA Grapalat"/>
          <w:sz w:val="24"/>
          <w:szCs w:val="24"/>
          <w:lang w:val="en-US"/>
        </w:rPr>
        <w:t>.</w:t>
      </w:r>
      <w:proofErr w:type="gramEnd"/>
    </w:p>
    <w:p w14:paraId="27FC8586"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residence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address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address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differs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latter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residence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from the address.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residence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w:t>
      </w:r>
      <w:proofErr w:type="gramStart"/>
      <w:r w:rsidRPr="00E84C88">
        <w:rPr>
          <w:rFonts w:ascii="Arial" w:eastAsia="GHEA Grapalat" w:hAnsi="Arial" w:cs="Arial"/>
          <w:sz w:val="24"/>
          <w:szCs w:val="24"/>
          <w:lang w:val="en-US"/>
        </w:rPr>
        <w:t xml:space="preserve">address </w:t>
      </w:r>
      <w:r w:rsidRPr="00E84C88">
        <w:rPr>
          <w:rFonts w:ascii="GHEA Grapalat" w:eastAsia="GHEA Grapalat" w:hAnsi="GHEA Grapalat" w:cs="GHEA Grapalat"/>
          <w:sz w:val="24"/>
          <w:szCs w:val="24"/>
          <w:lang w:val="en-US"/>
        </w:rPr>
        <w:t>.</w:t>
      </w:r>
      <w:proofErr w:type="gramEnd"/>
    </w:p>
    <w:p w14:paraId="1D9B38A1"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bases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except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 internal use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organizations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 internal use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organization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whether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money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washing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terrorism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financing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against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struggle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about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law</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planned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basis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who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beneficiary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 included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foundations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relation to</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required</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information.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From one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on grounds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Arial" w:eastAsia="GHEA Grapalat" w:hAnsi="Arial" w:cs="Arial"/>
          <w:sz w:val="24"/>
          <w:szCs w:val="24"/>
          <w:lang w:val="en-US"/>
        </w:rPr>
        <w:t xml:space="preserve">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foundations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part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appropriate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points.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foundations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as follows: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the </w:t>
      </w:r>
      <w:proofErr w:type="gramStart"/>
      <w:r w:rsidRPr="00E84C88">
        <w:rPr>
          <w:rFonts w:ascii="Arial" w:eastAsia="GHEA Grapalat" w:hAnsi="Arial" w:cs="Arial"/>
          <w:sz w:val="24"/>
          <w:szCs w:val="24"/>
          <w:lang w:val="en-US"/>
        </w:rPr>
        <w:t xml:space="preserve">rules </w:t>
      </w:r>
      <w:r w:rsidRPr="00E84C88">
        <w:rPr>
          <w:rFonts w:ascii="Cambria Math" w:eastAsia="MS Mincho" w:hAnsi="Cambria Math" w:cs="Cambria Math"/>
          <w:sz w:val="24"/>
          <w:szCs w:val="24"/>
          <w:lang w:val="en-US"/>
        </w:rPr>
        <w:t>.</w:t>
      </w:r>
      <w:proofErr w:type="gramEnd"/>
    </w:p>
    <w:p w14:paraId="66D82EE2"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a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possession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voice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giver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shares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shares</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stakes </w:t>
      </w:r>
      <w:r w:rsidRPr="00E84C88">
        <w:rPr>
          <w:rFonts w:ascii="GHEA Grapalat" w:eastAsia="GHEA Grapalat" w:hAnsi="GHEA Grapalat" w:cs="GHEA Grapalat"/>
          <w:sz w:val="24"/>
          <w:szCs w:val="24"/>
          <w:lang w:val="en-US"/>
        </w:rPr>
        <w:t xml:space="preserve">) 20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has </w:t>
      </w:r>
      <w:r w:rsidRPr="00E84C88">
        <w:rPr>
          <w:rFonts w:ascii="GHEA Grapalat" w:eastAsia="GHEA Grapalat" w:hAnsi="GHEA Grapalat" w:cs="GHEA Grapalat"/>
          <w:sz w:val="24"/>
          <w:szCs w:val="24"/>
          <w:lang w:val="en-US"/>
        </w:rPr>
        <w:t xml:space="preserve">20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share</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property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right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possess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force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participation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owner </w:t>
      </w:r>
      <w:r w:rsidRPr="00E84C88">
        <w:rPr>
          <w:rFonts w:ascii="Arial" w:eastAsia="GHEA Grapalat" w:hAnsi="Arial" w:cs="Arial"/>
          <w:sz w:val="24"/>
          <w:szCs w:val="24"/>
          <w:lang w:val="en-US"/>
        </w:rPr>
        <w:t xml:space="preserve">of the </w:t>
      </w:r>
      <w:r w:rsidRPr="00E84C88">
        <w:rPr>
          <w:rFonts w:ascii="GHEA Grapalat" w:eastAsia="GHEA Grapalat" w:hAnsi="GHEA Grapalat" w:cs="GHEA Grapalat"/>
          <w:sz w:val="24"/>
          <w:szCs w:val="24"/>
          <w:lang w:val="en-US"/>
        </w:rPr>
        <w:t xml:space="preserve">share </w:t>
      </w:r>
      <w:r w:rsidRPr="00E84C88">
        <w:rPr>
          <w:rFonts w:ascii="Arial" w:eastAsia="GHEA Grapalat" w:hAnsi="Arial" w:cs="Arial"/>
          <w:sz w:val="24"/>
          <w:szCs w:val="24"/>
          <w:lang w:val="en-US"/>
        </w:rPr>
        <w:t xml:space="preserve">_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property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right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possess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force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participation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implemented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independently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owner </w:t>
      </w:r>
      <w:r w:rsidRPr="00E84C88">
        <w:rPr>
          <w:rFonts w:ascii="Arial" w:eastAsia="GHEA Grapalat" w:hAnsi="Arial" w:cs="Arial"/>
          <w:sz w:val="24"/>
          <w:szCs w:val="24"/>
          <w:lang w:val="en-US"/>
        </w:rPr>
        <w:t xml:space="preserve">of the </w:t>
      </w:r>
      <w:r w:rsidRPr="00E84C88">
        <w:rPr>
          <w:rFonts w:ascii="GHEA Grapalat" w:eastAsia="GHEA Grapalat" w:hAnsi="GHEA Grapalat" w:cs="GHEA Grapalat"/>
          <w:sz w:val="24"/>
          <w:szCs w:val="24"/>
          <w:lang w:val="en-US"/>
        </w:rPr>
        <w:t xml:space="preserve">share </w:t>
      </w:r>
      <w:r w:rsidRPr="00E84C88">
        <w:rPr>
          <w:rFonts w:ascii="Arial" w:eastAsia="GHEA Grapalat" w:hAnsi="Arial" w:cs="Arial"/>
          <w:sz w:val="24"/>
          <w:szCs w:val="24"/>
          <w:lang w:val="en-US"/>
        </w:rPr>
        <w:t xml:space="preserve">_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chain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from quantity.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expression.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calculated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basis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accepting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as a result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interest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total.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the case </w:t>
      </w:r>
      <w:r w:rsidRPr="00E84C88">
        <w:rPr>
          <w:rFonts w:ascii="GHEA Grapalat" w:eastAsia="GHEA Grapalat" w:hAnsi="GHEA Grapalat" w:cs="GHEA Grapalat"/>
          <w:sz w:val="24"/>
          <w:szCs w:val="24"/>
          <w:lang w:val="en-US"/>
        </w:rPr>
        <w:t xml:space="preserve">of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calculated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basis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accepting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each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previous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size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lastRenderedPageBreak/>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expression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multiplying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appropriate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percentage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expression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the amount of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continuously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until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the 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reaching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type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about.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both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directly </w:t>
      </w:r>
      <w:r w:rsidRPr="00E84C88">
        <w:rPr>
          <w:rFonts w:ascii="GHEA Grapalat" w:eastAsia="GHEA Grapalat" w:hAnsi="GHEA Grapalat" w:cs="GHEA Grapalat"/>
          <w:sz w:val="24"/>
          <w:szCs w:val="24"/>
          <w:lang w:val="en-US"/>
        </w:rPr>
        <w:t xml:space="preserve">and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availability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Arial" w:eastAsia="GHEA Grapalat" w:hAnsi="Arial" w:cs="Arial"/>
          <w:sz w:val="24"/>
          <w:szCs w:val="24"/>
          <w:lang w:val="en-US"/>
        </w:rPr>
        <w:t xml:space="preserve">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same time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both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directly </w:t>
      </w:r>
      <w:r w:rsidRPr="00E84C88">
        <w:rPr>
          <w:rFonts w:ascii="GHEA Grapalat" w:eastAsia="GHEA Grapalat" w:hAnsi="GHEA Grapalat" w:cs="GHEA Grapalat"/>
          <w:sz w:val="24"/>
          <w:szCs w:val="24"/>
          <w:lang w:val="en-US"/>
        </w:rPr>
        <w:t xml:space="preserve">and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availability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_</w:t>
      </w:r>
    </w:p>
    <w:p w14:paraId="0E8B8F5D"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b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b</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sense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beneficiary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however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tools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sealed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transactions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force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nature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impact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based on</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on</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means </w:t>
      </w:r>
      <w:r w:rsidRPr="00E84C88">
        <w:rPr>
          <w:rFonts w:ascii="GHEA Grapalat" w:eastAsia="GHEA Grapalat" w:hAnsi="GHEA Grapalat" w:cs="GHEA Grapalat"/>
          <w:sz w:val="24"/>
          <w:szCs w:val="24"/>
          <w:lang w:val="en-US"/>
        </w:rPr>
        <w:t>.</w:t>
      </w:r>
    </w:p>
    <w:p w14:paraId="1B078E8C"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c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c:</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activity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general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current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executor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official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case </w:t>
      </w:r>
      <w:r w:rsidRPr="00E84C88">
        <w:rPr>
          <w:rFonts w:ascii="GHEA Grapalat" w:eastAsia="GHEA Grapalat" w:hAnsi="GHEA Grapalat" w:cs="GHEA Grapalat"/>
          <w:sz w:val="24"/>
          <w:szCs w:val="24"/>
          <w:lang w:val="en-US"/>
        </w:rPr>
        <w:t xml:space="preserve">when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points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requirements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matching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lang w:val="en-US"/>
        </w:rPr>
        <w:t>_</w:t>
      </w:r>
    </w:p>
    <w:p w14:paraId="0BF44756"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bookmarkStart w:id="6" w:name="_heading=h.gjdgxs" w:colFirst="0" w:colLast="0"/>
      <w:bookmarkEnd w:id="6"/>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foundations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subsoil</w:t>
      </w:r>
      <w:proofErr w:type="gramEnd"/>
      <w:r w:rsidRPr="00E84C88">
        <w:rPr>
          <w:rFonts w:ascii="Arial" w:eastAsia="GHEA Grapalat" w:hAnsi="Arial" w:cs="Arial"/>
          <w:sz w:val="24"/>
          <w:szCs w:val="24"/>
          <w:lang w:val="en-US"/>
        </w:rPr>
        <w:t xml:space="preserve"> use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for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 internal use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beneficiaries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disclosure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being implemented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Underneath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about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the code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standards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hereby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order </w:t>
      </w:r>
      <w:proofErr w:type="gramStart"/>
      <w:r w:rsidRPr="00E84C88">
        <w:rPr>
          <w:rFonts w:ascii="GHEA Grapalat" w:eastAsia="GHEA Grapalat" w:hAnsi="GHEA Grapalat" w:cs="GHEA Grapalat"/>
          <w:sz w:val="24"/>
          <w:szCs w:val="24"/>
          <w:lang w:val="en-US"/>
        </w:rPr>
        <w:t xml:space="preserve">4 </w:t>
      </w:r>
      <w:r w:rsidRPr="00E84C88">
        <w:rPr>
          <w:rFonts w:ascii="Cambria Math" w:eastAsia="MS Mincho" w:hAnsi="Cambria Math" w:cs="Cambria Math"/>
          <w:sz w:val="24"/>
          <w:szCs w:val="24"/>
          <w:lang w:val="en-US"/>
        </w:rPr>
        <w:t>.</w:t>
      </w:r>
      <w:proofErr w:type="gramEnd"/>
      <w:r w:rsidRPr="00E84C88">
        <w:rPr>
          <w:rFonts w:ascii="Cambria Math" w:eastAsia="MS Mincho" w:hAnsi="Cambria Math" w:cs="Cambria Math"/>
          <w:sz w:val="24"/>
          <w:szCs w:val="24"/>
          <w:lang w:val="en-US"/>
        </w:rPr>
        <w:t xml:space="preserve"> </w:t>
      </w:r>
      <w:r w:rsidRPr="00E84C88">
        <w:rPr>
          <w:rFonts w:ascii="GHEA Grapalat" w:eastAsia="GHEA Grapalat" w:hAnsi="GHEA Grapalat" w:cs="GHEA Grapalat"/>
          <w:sz w:val="24"/>
          <w:szCs w:val="24"/>
          <w:lang w:val="en-US"/>
        </w:rPr>
        <w:t xml:space="preserve">5th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rules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accounting.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foundations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as follows: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the </w:t>
      </w:r>
      <w:proofErr w:type="gramStart"/>
      <w:r w:rsidRPr="00E84C88">
        <w:rPr>
          <w:rFonts w:ascii="Arial" w:eastAsia="GHEA Grapalat" w:hAnsi="Arial" w:cs="Arial"/>
          <w:sz w:val="24"/>
          <w:szCs w:val="24"/>
          <w:lang w:val="en-US"/>
        </w:rPr>
        <w:t xml:space="preserve">rules </w:t>
      </w:r>
      <w:r w:rsidRPr="00E84C88">
        <w:rPr>
          <w:rFonts w:ascii="Cambria Math" w:eastAsia="MS Mincho" w:hAnsi="Cambria Math" w:cs="Cambria Math"/>
          <w:sz w:val="24"/>
          <w:szCs w:val="24"/>
          <w:lang w:val="en-US"/>
        </w:rPr>
        <w:t>.</w:t>
      </w:r>
      <w:proofErr w:type="gramEnd"/>
    </w:p>
    <w:p w14:paraId="356163BE"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a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possession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lang w:val="en-US"/>
        </w:rPr>
        <w:t xml:space="preserve">'s </w:t>
      </w:r>
      <w:r w:rsidRPr="00E84C88">
        <w:rPr>
          <w:rFonts w:ascii="Arial" w:eastAsia="GHEA Grapalat" w:hAnsi="Arial" w:cs="Arial"/>
          <w:sz w:val="24"/>
          <w:szCs w:val="24"/>
          <w:lang w:val="en-US"/>
        </w:rPr>
        <w:t>voice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giver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shares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shares</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stakes </w:t>
      </w:r>
      <w:r w:rsidRPr="00E84C88">
        <w:rPr>
          <w:rFonts w:ascii="GHEA Grapalat" w:eastAsia="GHEA Grapalat" w:hAnsi="GHEA Grapalat" w:cs="GHEA Grapalat"/>
          <w:sz w:val="24"/>
          <w:szCs w:val="24"/>
          <w:lang w:val="en-US"/>
        </w:rPr>
        <w:t xml:space="preserve">) 10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manner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has </w:t>
      </w:r>
      <w:r w:rsidRPr="00E84C88">
        <w:rPr>
          <w:rFonts w:ascii="GHEA Grapalat" w:eastAsia="GHEA Grapalat" w:hAnsi="GHEA Grapalat" w:cs="GHEA Grapalat"/>
          <w:sz w:val="24"/>
          <w:szCs w:val="24"/>
          <w:lang w:val="en-US"/>
        </w:rPr>
        <w:t xml:space="preserve">10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more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hereby</w:t>
      </w:r>
      <w:r w:rsidRPr="00E84C88">
        <w:rPr>
          <w:rFonts w:ascii="GHEA Grapalat" w:eastAsia="GHEA Grapalat" w:hAnsi="GHEA Grapalat" w:cs="GHEA Grapalat"/>
          <w:sz w:val="24"/>
          <w:szCs w:val="24"/>
          <w:lang w:val="en-US"/>
        </w:rPr>
        <w:t xml:space="preserve"> 4th </w:t>
      </w:r>
      <w:r w:rsidRPr="00E84C88">
        <w:rPr>
          <w:rFonts w:ascii="Arial" w:eastAsia="GHEA Grapalat" w:hAnsi="Arial" w:cs="Arial"/>
          <w:sz w:val="24"/>
          <w:szCs w:val="24"/>
          <w:lang w:val="en-US"/>
        </w:rPr>
        <w:t>grade 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Item </w:t>
      </w:r>
      <w:r w:rsidRPr="00E84C88">
        <w:rPr>
          <w:rFonts w:ascii="GHEA Grapalat" w:eastAsia="GHEA Grapalat" w:hAnsi="GHEA Grapalat" w:cs="GHEA Grapalat"/>
          <w:sz w:val="24"/>
          <w:szCs w:val="24"/>
          <w:lang w:val="en-US"/>
        </w:rPr>
        <w:t xml:space="preserve">5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paragraph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established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rules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w:t>
      </w:r>
      <w:proofErr w:type="gramStart"/>
      <w:r w:rsidRPr="00E84C88">
        <w:rPr>
          <w:rFonts w:ascii="Arial" w:eastAsia="GHEA Grapalat" w:hAnsi="Arial" w:cs="Arial"/>
          <w:sz w:val="24"/>
          <w:szCs w:val="24"/>
          <w:lang w:val="en-US"/>
        </w:rPr>
        <w:t xml:space="preserve">accounting </w:t>
      </w:r>
      <w:r w:rsidRPr="00E84C88">
        <w:rPr>
          <w:rFonts w:ascii="GHEA Grapalat" w:eastAsia="GHEA Grapalat" w:hAnsi="GHEA Grapalat" w:cs="GHEA Grapalat"/>
          <w:sz w:val="24"/>
          <w:szCs w:val="24"/>
          <w:lang w:val="en-US"/>
        </w:rPr>
        <w:t>.</w:t>
      </w:r>
      <w:proofErr w:type="gramEnd"/>
    </w:p>
    <w:p w14:paraId="743C3E05"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b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b</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right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has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assign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remove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bodies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members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to the </w:t>
      </w:r>
      <w:proofErr w:type="gramStart"/>
      <w:r w:rsidRPr="00E84C88">
        <w:rPr>
          <w:rFonts w:ascii="Arial" w:eastAsia="GHEA Grapalat" w:hAnsi="Arial" w:cs="Arial"/>
          <w:sz w:val="24"/>
          <w:szCs w:val="24"/>
          <w:lang w:val="en-US"/>
        </w:rPr>
        <w:t xml:space="preserve">majority </w:t>
      </w:r>
      <w:r w:rsidRPr="00E84C88">
        <w:rPr>
          <w:rFonts w:ascii="GHEA Grapalat" w:eastAsia="GHEA Grapalat" w:hAnsi="GHEA Grapalat" w:cs="GHEA Grapalat"/>
          <w:sz w:val="24"/>
          <w:szCs w:val="24"/>
          <w:lang w:val="en-US"/>
        </w:rPr>
        <w:t>.</w:t>
      </w:r>
      <w:proofErr w:type="gramEnd"/>
    </w:p>
    <w:p w14:paraId="46244964"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c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c:</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From</w:t>
      </w:r>
      <w:proofErr w:type="gramEnd"/>
      <w:r w:rsidRPr="00E84C88">
        <w:rPr>
          <w:rFonts w:ascii="Arial" w:eastAsia="GHEA Grapalat" w:hAnsi="Arial" w:cs="Arial"/>
          <w:sz w:val="24"/>
          <w:szCs w:val="24"/>
          <w:lang w:val="en-US"/>
        </w:rPr>
        <w:t xml:space="preserve"> 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free of charge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received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year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preceding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year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during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received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profit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at least </w:t>
      </w:r>
      <w:r w:rsidRPr="00E84C88">
        <w:rPr>
          <w:rFonts w:ascii="GHEA Grapalat" w:eastAsia="GHEA Grapalat" w:hAnsi="GHEA Grapalat" w:cs="GHEA Grapalat"/>
          <w:sz w:val="24"/>
          <w:szCs w:val="24"/>
          <w:lang w:val="en-US"/>
        </w:rPr>
        <w:t xml:space="preserve">15 </w:t>
      </w:r>
      <w:r w:rsidRPr="00E84C88">
        <w:rPr>
          <w:rFonts w:ascii="Arial" w:eastAsia="GHEA Grapalat" w:hAnsi="Arial" w:cs="Arial"/>
          <w:sz w:val="24"/>
          <w:szCs w:val="24"/>
          <w:lang w:val="en-US"/>
        </w:rPr>
        <w:t>percent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size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benefit </w:t>
      </w:r>
      <w:r w:rsidRPr="00E84C88">
        <w:rPr>
          <w:rFonts w:ascii="GHEA Grapalat" w:eastAsia="GHEA Grapalat" w:hAnsi="GHEA Grapalat" w:cs="GHEA Grapalat"/>
          <w:sz w:val="24"/>
          <w:szCs w:val="24"/>
          <w:lang w:val="en-US"/>
        </w:rPr>
        <w:t>_</w:t>
      </w:r>
    </w:p>
    <w:p w14:paraId="792059AA"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t xml:space="preserve">d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d:</w:t>
      </w:r>
      <w:r w:rsidRPr="00E84C88">
        <w:rPr>
          <w:rFonts w:ascii="GHEA Grapalat" w:eastAsia="GHEA Grapalat" w:hAnsi="GHEA Grapalat" w:cs="GHEA Grapalat"/>
          <w:b/>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points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sense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beneficiary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however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of tools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sealed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transactions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force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nature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impact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based on</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on</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by means </w:t>
      </w:r>
      <w:r w:rsidRPr="00E84C88">
        <w:rPr>
          <w:rFonts w:ascii="GHEA Grapalat" w:eastAsia="GHEA Grapalat" w:hAnsi="GHEA Grapalat" w:cs="GHEA Grapalat"/>
          <w:sz w:val="24"/>
          <w:szCs w:val="24"/>
          <w:lang w:val="en-US"/>
        </w:rPr>
        <w:t>.</w:t>
      </w:r>
    </w:p>
    <w:p w14:paraId="691CD4E1"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E84C88">
        <w:rPr>
          <w:rFonts w:ascii="Arial" w:eastAsia="GHEA Grapalat" w:hAnsi="Arial" w:cs="Arial"/>
          <w:sz w:val="24"/>
          <w:szCs w:val="24"/>
          <w:lang w:val="en-US"/>
        </w:rPr>
        <w:lastRenderedPageBreak/>
        <w:t xml:space="preserve">e </w:t>
      </w:r>
      <w:r w:rsidRPr="00E84C88">
        <w:rPr>
          <w:rFonts w:ascii="Cambria Math" w:eastAsia="MS Mincho" w:hAnsi="Cambria Math" w:cs="Cambria Math"/>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b/>
          <w:sz w:val="24"/>
          <w:szCs w:val="24"/>
          <w:lang w:val="en-US"/>
        </w:rPr>
        <w: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at the 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activity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general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current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management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executor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official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case </w:t>
      </w:r>
      <w:r w:rsidRPr="00E84C88">
        <w:rPr>
          <w:rFonts w:ascii="GHEA Grapalat" w:eastAsia="GHEA Grapalat" w:hAnsi="GHEA Grapalat" w:cs="GHEA Grapalat"/>
          <w:sz w:val="24"/>
          <w:szCs w:val="24"/>
          <w:lang w:val="en-US"/>
        </w:rPr>
        <w:t xml:space="preserve">when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ad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points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requirements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matching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physical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lang w:val="en-US"/>
        </w:rPr>
        <w:t>_</w:t>
      </w:r>
    </w:p>
    <w:p w14:paraId="121F9AFA"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information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become</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day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month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year.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from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towards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implementation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form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Interrelated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together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implementation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regarding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interconnected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agreed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act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by force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interconnected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with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agreed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act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 internal use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field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accountable</w:t>
      </w:r>
      <w:r w:rsidRPr="00E84C88">
        <w:rPr>
          <w:rFonts w:ascii="GHEA Grapalat" w:eastAsia="GHEA Grapalat" w:hAnsi="GHEA Grapalat" w:cs="GHEA Grapalat"/>
          <w:sz w:val="24"/>
          <w:szCs w:val="24"/>
          <w:lang w:val="en-US"/>
        </w:rPr>
        <w:t xml:space="preserve"> </w:t>
      </w:r>
      <w:proofErr w:type="gramStart"/>
      <w:r w:rsidRPr="00E84C88">
        <w:rPr>
          <w:rFonts w:ascii="Arial" w:eastAsia="GHEA Grapalat" w:hAnsi="Arial" w:cs="Arial"/>
          <w:sz w:val="24"/>
          <w:szCs w:val="24"/>
          <w:lang w:val="en-US"/>
        </w:rPr>
        <w:t xml:space="preserve">organization </w:t>
      </w:r>
      <w:r w:rsidRPr="00E84C88">
        <w:rPr>
          <w:rFonts w:ascii="GHEA Grapalat" w:eastAsia="GHEA Grapalat" w:hAnsi="GHEA Grapalat" w:cs="GHEA Grapalat"/>
          <w:sz w:val="24"/>
          <w:szCs w:val="24"/>
          <w:lang w:val="en-US"/>
        </w:rPr>
        <w: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Underneath</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about</w:t>
      </w:r>
      <w:r w:rsidRPr="00E84C88">
        <w:rPr>
          <w:rFonts w:ascii="GHEA Grapalat" w:eastAsia="GHEA Grapalat" w:hAnsi="GHEA Grapalat" w:cs="GHEA Grapalat"/>
          <w:sz w:val="24"/>
          <w:szCs w:val="24"/>
          <w:lang w:val="en-US"/>
        </w:rPr>
        <w:t xml:space="preserve"> 3 </w:t>
      </w:r>
      <w:r w:rsidRPr="00E84C88">
        <w:rPr>
          <w:rFonts w:ascii="Arial" w:eastAsia="GHEA Grapalat" w:hAnsi="Arial" w:cs="Arial"/>
          <w:sz w:val="24"/>
          <w:szCs w:val="24"/>
          <w:lang w:val="en-US"/>
        </w:rPr>
        <w:t>of the Code</w:t>
      </w:r>
      <w:r w:rsidRPr="00E84C88">
        <w:rPr>
          <w:rFonts w:ascii="GHEA Grapalat" w:eastAsia="GHEA Grapalat" w:hAnsi="GHEA Grapalat" w:cs="GHEA Grapalat"/>
          <w:sz w:val="24"/>
          <w:szCs w:val="24"/>
          <w:lang w:val="en-US"/>
        </w:rPr>
        <w:t xml:space="preserve"> 1 </w:t>
      </w:r>
      <w:r w:rsidRPr="00E84C88">
        <w:rPr>
          <w:rFonts w:ascii="Arial" w:eastAsia="GHEA Grapalat" w:hAnsi="Arial" w:cs="Arial"/>
          <w:sz w:val="24"/>
          <w:szCs w:val="24"/>
          <w:lang w:val="en-US"/>
        </w:rPr>
        <w:t>of the article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 </w:t>
      </w:r>
      <w:r w:rsidRPr="00E84C88">
        <w:rPr>
          <w:rFonts w:ascii="GHEA Grapalat" w:eastAsia="GHEA Grapalat" w:hAnsi="GHEA Grapalat" w:cs="GHEA Grapalat"/>
          <w:sz w:val="24"/>
          <w:szCs w:val="24"/>
          <w:lang w:val="en-US"/>
        </w:rPr>
        <w:t xml:space="preserve">53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point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sense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official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family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member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_</w:t>
      </w:r>
    </w:p>
    <w:p w14:paraId="61891720"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contact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electronic</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mail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address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phone </w:t>
      </w:r>
      <w:proofErr w:type="gramStart"/>
      <w:r w:rsidRPr="00E84C88">
        <w:rPr>
          <w:rFonts w:ascii="Arial" w:eastAsia="GHEA Grapalat" w:hAnsi="Arial" w:cs="Arial"/>
          <w:sz w:val="24"/>
          <w:szCs w:val="24"/>
          <w:lang w:val="en-US"/>
        </w:rPr>
        <w:t xml:space="preserve">number </w:t>
      </w:r>
      <w:r w:rsidRPr="00E84C88">
        <w:rPr>
          <w:rFonts w:ascii="GHEA Grapalat" w:eastAsia="GHEA Grapalat" w:hAnsi="GHEA Grapalat" w:cs="GHEA Grapalat"/>
          <w:sz w:val="24"/>
          <w:szCs w:val="24"/>
          <w:lang w:val="en-US"/>
        </w:rPr>
        <w:t>:</w:t>
      </w:r>
      <w:proofErr w:type="gramEnd"/>
    </w:p>
    <w:p w14:paraId="63490A34"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E84C88">
        <w:rPr>
          <w:rFonts w:ascii="GHEA Grapalat" w:eastAsia="GHEA Grapalat" w:hAnsi="GHEA Grapalat" w:cs="GHEA Grapalat"/>
          <w:sz w:val="24"/>
          <w:szCs w:val="24"/>
          <w:lang w:val="en-US"/>
        </w:rPr>
        <w:t xml:space="preserve">5th </w:t>
      </w:r>
      <w:r w:rsidRPr="00E84C88">
        <w:rPr>
          <w:rFonts w:ascii="Arial" w:eastAsia="GHEA Grapalat" w:hAnsi="Arial" w:cs="Arial"/>
          <w:sz w:val="24"/>
          <w:szCs w:val="24"/>
          <w:lang w:val="en-US"/>
        </w:rPr>
        <w:t>of the statement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section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proofErr w:type="gramEnd"/>
      <w:r w:rsidRPr="00E84C88">
        <w:rPr>
          <w:rFonts w:ascii="Arial" w:eastAsia="GHEA Grapalat" w:hAnsi="Arial" w:cs="Arial"/>
          <w:sz w:val="24"/>
          <w:szCs w:val="24"/>
          <w:lang w:val="en-US"/>
        </w:rPr>
        <w: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has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participation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department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color w:val="000000"/>
          <w:sz w:val="24"/>
          <w:szCs w:val="24"/>
          <w:lang w:val="en-US"/>
        </w:rPr>
        <w:t>subject to</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filling</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each</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separately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quantity.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color w:val="000000"/>
          <w:sz w:val="24"/>
          <w:szCs w:val="24"/>
          <w:lang w:val="en-US"/>
        </w:rPr>
        <w:t>This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section</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subsections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to be completed</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are</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as follows:</w:t>
      </w:r>
      <w:r w:rsidRPr="00E84C88">
        <w:rPr>
          <w:rFonts w:ascii="GHEA Grapalat" w:eastAsia="GHEA Grapalat" w:hAnsi="GHEA Grapalat" w:cs="GHEA Grapalat"/>
          <w:color w:val="000000"/>
          <w:sz w:val="24"/>
          <w:szCs w:val="24"/>
          <w:lang w:val="en-US"/>
        </w:rPr>
        <w:t xml:space="preserve"> </w:t>
      </w:r>
      <w:r w:rsidRPr="00E84C88">
        <w:rPr>
          <w:rFonts w:ascii="Arial" w:eastAsia="GHEA Grapalat" w:hAnsi="Arial" w:cs="Arial"/>
          <w:color w:val="000000"/>
          <w:sz w:val="24"/>
          <w:szCs w:val="24"/>
          <w:lang w:val="en-US"/>
        </w:rPr>
        <w:t xml:space="preserve">by the </w:t>
      </w:r>
      <w:proofErr w:type="gramStart"/>
      <w:r w:rsidRPr="00E84C88">
        <w:rPr>
          <w:rFonts w:ascii="Arial" w:eastAsia="GHEA Grapalat" w:hAnsi="Arial" w:cs="Arial"/>
          <w:color w:val="000000"/>
          <w:sz w:val="24"/>
          <w:szCs w:val="24"/>
          <w:lang w:val="en-US"/>
        </w:rPr>
        <w:t xml:space="preserve">rules </w:t>
      </w:r>
      <w:r w:rsidRPr="00E84C88">
        <w:rPr>
          <w:rFonts w:ascii="Cambria Math" w:eastAsia="MS Mincho" w:hAnsi="Cambria Math" w:cs="Cambria Math"/>
          <w:color w:val="000000"/>
          <w:sz w:val="24"/>
          <w:szCs w:val="24"/>
          <w:lang w:val="en-US"/>
        </w:rPr>
        <w:t>.</w:t>
      </w:r>
      <w:proofErr w:type="gramEnd"/>
    </w:p>
    <w:p w14:paraId="04195618"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name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that</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including: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Latin letter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registration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data including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organizational 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form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about </w:t>
      </w:r>
      <w:r w:rsidRPr="00E84C88">
        <w:rPr>
          <w:rFonts w:ascii="GHEA Grapalat" w:eastAsia="GHEA Grapalat" w:hAnsi="GHEA Grapalat" w:cs="GHEA Grapalat"/>
          <w:sz w:val="24"/>
          <w:szCs w:val="24"/>
          <w:lang w:val="en-US"/>
        </w:rPr>
        <w:t>_</w:t>
      </w:r>
    </w:p>
    <w:p w14:paraId="5B088B18"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Beneficiary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last name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whose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is</w:t>
      </w:r>
      <w:proofErr w:type="spell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person </w:t>
      </w:r>
      <w:r w:rsidRPr="00E84C88">
        <w:rPr>
          <w:rFonts w:ascii="GHEA Grapalat" w:eastAsia="GHEA Grapalat" w:hAnsi="GHEA Grapalat" w:cs="GHEA Grapalat"/>
          <w:sz w:val="24"/>
          <w:szCs w:val="24"/>
          <w:lang w:val="en-US"/>
        </w:rPr>
        <w:t xml:space="preserve">_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completely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controller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for </w:t>
      </w:r>
      <w:r w:rsidRPr="00E84C88">
        <w:rPr>
          <w:rFonts w:ascii="GHEA Grapalat" w:eastAsia="GHEA Grapalat" w:hAnsi="GHEA Grapalat" w:cs="GHEA Grapalat"/>
          <w:sz w:val="24"/>
          <w:szCs w:val="24"/>
          <w:lang w:val="en-US"/>
        </w:rPr>
        <w:t xml:space="preserve">this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subject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filling.</w:t>
      </w:r>
    </w:p>
    <w:p w14:paraId="71CCF048" w14:textId="77777777" w:rsidR="00532D6C" w:rsidRPr="00E84C88" w:rsidRDefault="00532D6C" w:rsidP="00532D6C">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shares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subject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mandatory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be completed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intermediate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shares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regulated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the market.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stock</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stock market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name,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brackets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noting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stock market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the code </w:t>
      </w:r>
      <w:r w:rsidRPr="00E84C88">
        <w:rPr>
          <w:rFonts w:ascii="GHEA Grapalat" w:eastAsia="GHEA Grapalat" w:hAnsi="GHEA Grapalat" w:cs="GHEA Grapalat"/>
          <w:sz w:val="24"/>
          <w:szCs w:val="24"/>
          <w:lang w:val="en-US"/>
        </w:rPr>
        <w:lastRenderedPageBreak/>
        <w:t xml:space="preserve">(Market Identifier Code), </w:t>
      </w:r>
      <w:r w:rsidRPr="00E84C88">
        <w:rPr>
          <w:rFonts w:ascii="Arial" w:eastAsia="GHEA Grapalat" w:hAnsi="Arial" w:cs="Arial"/>
          <w:sz w:val="24"/>
          <w:szCs w:val="24"/>
          <w:lang w:val="en-US"/>
        </w:rPr>
        <w:t>where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listed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shares </w:t>
      </w:r>
      <w:r w:rsidRPr="00E84C88">
        <w:rPr>
          <w:rFonts w:ascii="GHEA Grapalat" w:eastAsia="GHEA Grapalat" w:hAnsi="GHEA Grapalat" w:cs="GHEA Grapalat"/>
          <w:sz w:val="24"/>
          <w:szCs w:val="24"/>
          <w:lang w:val="en-US"/>
        </w:rPr>
        <w:t xml:space="preserve">as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also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 happening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reference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on the stock exchange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documents.</w:t>
      </w:r>
    </w:p>
    <w:p w14:paraId="5E2AEED1"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GHEA Grapalat" w:eastAsia="GHEA Grapalat" w:hAnsi="GHEA Grapalat" w:cs="GHEA Grapalat"/>
          <w:sz w:val="24"/>
          <w:szCs w:val="24"/>
          <w:lang w:val="en-US"/>
        </w:rPr>
        <w:t xml:space="preserve">6th </w:t>
      </w:r>
      <w:r w:rsidRPr="00E84C88">
        <w:rPr>
          <w:rFonts w:ascii="Arial" w:eastAsia="GHEA Grapalat" w:hAnsi="Arial" w:cs="Arial"/>
          <w:sz w:val="24"/>
          <w:szCs w:val="24"/>
          <w:lang w:val="en-US"/>
        </w:rPr>
        <w:t>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section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Additional</w:t>
      </w:r>
      <w:proofErr w:type="gramEnd"/>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notes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is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if</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extra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information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extra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clarifications </w:t>
      </w:r>
      <w:r w:rsidRPr="00E84C88">
        <w:rPr>
          <w:rFonts w:ascii="GHEA Grapalat" w:eastAsia="GHEA Grapalat" w:hAnsi="GHEA Grapalat" w:cs="GHEA Grapalat"/>
          <w:sz w:val="24"/>
          <w:szCs w:val="24"/>
          <w:lang w:val="en-US"/>
        </w:rPr>
        <w:t xml:space="preserve">which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related to</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subject to</w:t>
      </w:r>
      <w:r w:rsidRPr="00E84C88">
        <w:rPr>
          <w:rFonts w:ascii="GHEA Grapalat" w:eastAsia="GHEA Grapalat" w:hAnsi="GHEA Grapalat" w:cs="GHEA Grapalat"/>
          <w:sz w:val="24"/>
          <w:szCs w:val="24"/>
          <w:lang w:val="en-US"/>
        </w:rPr>
        <w:t xml:space="preserve"> </w:t>
      </w:r>
      <w:proofErr w:type="spellStart"/>
      <w:r w:rsidRPr="00E84C88">
        <w:rPr>
          <w:rFonts w:ascii="Arial" w:eastAsia="GHEA Grapalat" w:hAnsi="Arial" w:cs="Arial"/>
          <w:sz w:val="24"/>
          <w:szCs w:val="24"/>
          <w:lang w:val="en-US"/>
        </w:rPr>
        <w:t>to</w:t>
      </w:r>
      <w:proofErr w:type="spellEnd"/>
      <w:r w:rsidRPr="00E84C88">
        <w:rPr>
          <w:rFonts w:ascii="Arial" w:eastAsia="GHEA Grapalat" w:hAnsi="Arial" w:cs="Arial"/>
          <w:sz w:val="24"/>
          <w:szCs w:val="24"/>
          <w:lang w:val="en-US"/>
        </w:rPr>
        <w:t xml:space="preserve"> the data.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subsection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can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 completed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extra</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clarifications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beneficiary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from</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to 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foundations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 xml:space="preserve">the </w:t>
      </w:r>
      <w:r w:rsidRPr="00E84C88">
        <w:rPr>
          <w:rFonts w:ascii="Arial" w:eastAsia="GHEA Grapalat" w:hAnsi="Arial" w:cs="Arial"/>
          <w:sz w:val="24"/>
          <w:szCs w:val="24"/>
          <w:lang w:val="en-US"/>
        </w:rPr>
        <w:t xml:space="preserve">state </w:t>
      </w:r>
      <w:proofErr w:type="gramStart"/>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proofErr w:type="gramEnd"/>
      <w:r w:rsidRPr="00E84C88">
        <w:rPr>
          <w:rFonts w:ascii="Arial" w:eastAsia="GHEA Grapalat" w:hAnsi="Arial" w:cs="Arial"/>
          <w:sz w:val="24"/>
          <w:szCs w:val="24"/>
          <w:lang w:val="en-US"/>
        </w:rPr>
        <w:t xml:space="preserve">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bodies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regarding </w:t>
      </w:r>
      <w:r w:rsidRPr="00E84C88">
        <w:rPr>
          <w:rFonts w:ascii="GHEA Grapalat" w:eastAsia="GHEA Grapalat" w:hAnsi="GHEA Grapalat" w:cs="GHEA Grapalat"/>
          <w:sz w:val="24"/>
          <w:szCs w:val="24"/>
          <w:lang w:val="en-US"/>
        </w:rPr>
        <w:t xml:space="preserve">which </w:t>
      </w:r>
      <w:r w:rsidRPr="00E84C88">
        <w:rPr>
          <w:rFonts w:ascii="Arial" w:eastAsia="GHEA Grapalat" w:hAnsi="Arial" w:cs="Arial"/>
          <w:sz w:val="24"/>
          <w:szCs w:val="24"/>
          <w:lang w:val="en-US"/>
        </w:rPr>
        <w:t>_</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implements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are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Organization: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control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in case </w:t>
      </w:r>
      <w:r w:rsidRPr="00E84C88">
        <w:rPr>
          <w:rFonts w:ascii="GHEA Grapalat" w:eastAsia="GHEA Grapalat" w:hAnsi="GHEA Grapalat" w:cs="GHEA Grapalat"/>
          <w:sz w:val="24"/>
          <w:szCs w:val="24"/>
          <w:lang w:val="en-US"/>
        </w:rPr>
        <w:t xml:space="preserve">if </w:t>
      </w: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legal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person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Statutory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capital</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available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state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community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directly</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indirect</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 xml:space="preserve">participation </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other</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phrases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of 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in relation to</w:t>
      </w:r>
    </w:p>
    <w:p w14:paraId="3018C116" w14:textId="77777777" w:rsidR="00532D6C" w:rsidRPr="00E84C88" w:rsidRDefault="00532D6C" w:rsidP="00532D6C">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E84C88">
        <w:rPr>
          <w:rFonts w:ascii="Arial" w:eastAsia="GHEA Grapalat" w:hAnsi="Arial" w:cs="Arial"/>
          <w:sz w:val="24"/>
          <w:szCs w:val="24"/>
          <w:lang w:val="en-US"/>
        </w:rPr>
        <w:t>The declaration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filling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and:</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signing</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is</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application</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representative</w:t>
      </w:r>
      <w:r w:rsidRPr="00E84C88">
        <w:rPr>
          <w:rFonts w:ascii="GHEA Grapalat" w:eastAsia="GHEA Grapalat" w:hAnsi="GHEA Grapalat" w:cs="GHEA Grapalat"/>
          <w:sz w:val="24"/>
          <w:szCs w:val="24"/>
          <w:lang w:val="en-US"/>
        </w:rPr>
        <w:t xml:space="preserve"> </w:t>
      </w:r>
      <w:r w:rsidRPr="00E84C88">
        <w:rPr>
          <w:rFonts w:ascii="Arial" w:eastAsia="GHEA Grapalat" w:hAnsi="Arial" w:cs="Arial"/>
          <w:sz w:val="24"/>
          <w:szCs w:val="24"/>
          <w:lang w:val="en-US"/>
        </w:rPr>
        <w:t>the person.</w:t>
      </w:r>
      <w:r w:rsidRPr="00E84C88">
        <w:rPr>
          <w:rFonts w:ascii="GHEA Grapalat" w:eastAsia="GHEA Grapalat" w:hAnsi="GHEA Grapalat" w:cs="GHEA Grapalat"/>
          <w:sz w:val="24"/>
          <w:szCs w:val="24"/>
          <w:lang w:val="en-US"/>
        </w:rPr>
        <w:t xml:space="preserve"> </w:t>
      </w:r>
    </w:p>
    <w:p w14:paraId="40B437D1"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CCE2A0F"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6C30792F"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1AA5E3F5"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6926E66C"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1462B4D3"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29BFB23C"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3A256863" w14:textId="77777777" w:rsidR="00532D6C" w:rsidRPr="00E84C88" w:rsidRDefault="00532D6C" w:rsidP="00532D6C">
      <w:pPr>
        <w:spacing w:after="0" w:line="240" w:lineRule="auto"/>
        <w:ind w:left="360"/>
        <w:jc w:val="both"/>
        <w:rPr>
          <w:rFonts w:ascii="GHEA Grapalat" w:eastAsia="Times New Roman" w:hAnsi="GHEA Grapalat" w:cs="Times New Roman"/>
          <w:sz w:val="16"/>
          <w:szCs w:val="16"/>
          <w:lang w:val="hy-AM"/>
        </w:rPr>
      </w:pPr>
      <w:r w:rsidRPr="00E84C88">
        <w:rPr>
          <w:rFonts w:ascii="GHEA Grapalat" w:eastAsia="Times New Roman" w:hAnsi="GHEA Grapalat" w:cs="Sylfaen"/>
          <w:sz w:val="16"/>
          <w:szCs w:val="16"/>
          <w:lang w:val="hy-AM" w:eastAsia="ru-RU"/>
        </w:rPr>
        <w:t>*</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to be completed</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is</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of the commission</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of the secretary</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 xml:space="preserve">by </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until</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the invitation</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in the newsletter</w:t>
      </w:r>
      <w:r w:rsidRPr="00E84C88">
        <w:rPr>
          <w:rFonts w:ascii="GHEA Grapalat" w:eastAsia="Times New Roman" w:hAnsi="GHEA Grapalat" w:cs="Times New Roman"/>
          <w:sz w:val="16"/>
          <w:szCs w:val="16"/>
          <w:lang w:val="af-ZA"/>
        </w:rPr>
        <w:t xml:space="preserve"> </w:t>
      </w:r>
      <w:r w:rsidRPr="00E84C88">
        <w:rPr>
          <w:rFonts w:ascii="Arial" w:eastAsia="Times New Roman" w:hAnsi="Arial" w:cs="Arial"/>
          <w:sz w:val="16"/>
          <w:szCs w:val="16"/>
          <w:lang w:val="hy-AM"/>
        </w:rPr>
        <w:t xml:space="preserve">publishing </w:t>
      </w:r>
      <w:r w:rsidRPr="00E84C88">
        <w:rPr>
          <w:rFonts w:ascii="GHEA Grapalat" w:eastAsia="Times New Roman" w:hAnsi="GHEA Grapalat" w:cs="Times New Roman"/>
          <w:sz w:val="16"/>
          <w:szCs w:val="16"/>
          <w:lang w:val="hy-AM"/>
        </w:rPr>
        <w:t>_</w:t>
      </w:r>
    </w:p>
    <w:p w14:paraId="48226778"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r w:rsidRPr="00E84C88">
        <w:rPr>
          <w:rFonts w:ascii="GHEA Grapalat" w:eastAsia="Times New Roman" w:hAnsi="GHEA Grapalat" w:cs="Sylfaen"/>
          <w:sz w:val="16"/>
          <w:szCs w:val="16"/>
          <w:lang w:val="hy-AM" w:eastAsia="ru-RU"/>
        </w:rPr>
        <w:t>** 1.2</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application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no</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is introduced</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to participate</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from</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if</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wearable</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is</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hereby</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with attachment </w:t>
      </w:r>
      <w:r w:rsidRPr="00E84C88">
        <w:rPr>
          <w:rFonts w:ascii="GHEA Grapalat" w:eastAsia="Times New Roman" w:hAnsi="GHEA Grapalat" w:cs="Times New Roman"/>
          <w:sz w:val="16"/>
          <w:szCs w:val="16"/>
          <w:lang w:val="hy-AM"/>
        </w:rPr>
        <w:t xml:space="preserve">N 1 </w:t>
      </w:r>
      <w:r w:rsidRPr="00E84C88">
        <w:rPr>
          <w:rFonts w:ascii="Arial" w:eastAsia="Times New Roman" w:hAnsi="Arial" w:cs="Arial"/>
          <w:sz w:val="16"/>
          <w:szCs w:val="16"/>
          <w:lang w:val="hy-AM"/>
        </w:rPr>
        <w:t>of the invitation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established,</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legal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person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real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beneficiaries</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regarding</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information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containing</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website</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link</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to present</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regarding</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setting </w:t>
      </w:r>
      <w:r w:rsidRPr="00E84C88">
        <w:rPr>
          <w:rFonts w:ascii="GHEA Grapalat" w:eastAsia="Times New Roman" w:hAnsi="GHEA Grapalat" w:cs="Times New Roman"/>
          <w:sz w:val="16"/>
          <w:szCs w:val="16"/>
          <w:lang w:val="hy-AM"/>
        </w:rPr>
        <w:t xml:space="preserve">how </w:t>
      </w:r>
      <w:r w:rsidRPr="00E84C88">
        <w:rPr>
          <w:rFonts w:ascii="Arial" w:eastAsia="Times New Roman" w:hAnsi="Arial" w:cs="Arial"/>
          <w:sz w:val="16"/>
          <w:szCs w:val="16"/>
          <w:lang w:val="hy-AM"/>
        </w:rPr>
        <w:t>_</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also</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if</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participant</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individual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entrepreneur</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is</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or</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physical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a person</w:t>
      </w:r>
    </w:p>
    <w:p w14:paraId="6AE847B3" w14:textId="77777777" w:rsidR="00532D6C" w:rsidRPr="00E84C88" w:rsidRDefault="00532D6C" w:rsidP="00532D6C">
      <w:pPr>
        <w:spacing w:after="0" w:line="240" w:lineRule="auto"/>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t xml:space="preserve"> </w:t>
      </w:r>
      <w:r w:rsidRPr="00E84C88">
        <w:rPr>
          <w:rFonts w:ascii="GHEA Grapalat" w:eastAsia="Times New Roman" w:hAnsi="GHEA Grapalat" w:cs="Times New Roman"/>
          <w:b/>
          <w:sz w:val="20"/>
          <w:szCs w:val="20"/>
          <w:lang w:val="hy-AM"/>
        </w:rPr>
        <w:br w:type="page"/>
      </w:r>
      <w:r w:rsidRPr="00E84C88">
        <w:rPr>
          <w:rFonts w:ascii="Arial" w:eastAsia="Times New Roman" w:hAnsi="Arial" w:cs="Arial"/>
          <w:b/>
          <w:sz w:val="20"/>
          <w:szCs w:val="20"/>
          <w:lang w:val="hy-AM"/>
        </w:rPr>
        <w:lastRenderedPageBreak/>
        <w:t xml:space="preserve">Appendix </w:t>
      </w:r>
      <w:r w:rsidRPr="00E84C88">
        <w:rPr>
          <w:rFonts w:ascii="GHEA Grapalat" w:eastAsia="Times New Roman" w:hAnsi="GHEA Grapalat" w:cs="Arial"/>
          <w:b/>
          <w:sz w:val="20"/>
          <w:szCs w:val="20"/>
          <w:lang w:val="hy-AM"/>
        </w:rPr>
        <w:t>2</w:t>
      </w:r>
    </w:p>
    <w:p w14:paraId="6C138773" w14:textId="6997697F"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4440367F"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6E777961"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es-ES"/>
        </w:rPr>
      </w:pPr>
    </w:p>
    <w:p w14:paraId="787876DF" w14:textId="77777777" w:rsidR="00532D6C" w:rsidRPr="00E84C88" w:rsidRDefault="00532D6C" w:rsidP="00532D6C">
      <w:pPr>
        <w:spacing w:after="0" w:line="240" w:lineRule="auto"/>
        <w:ind w:left="-66"/>
        <w:jc w:val="center"/>
        <w:rPr>
          <w:rFonts w:ascii="GHEA Grapalat" w:eastAsia="Times New Roman" w:hAnsi="GHEA Grapalat" w:cs="Times New Roman"/>
          <w:b/>
          <w:sz w:val="20"/>
          <w:szCs w:val="24"/>
          <w:lang w:val="hy-AM"/>
        </w:rPr>
      </w:pPr>
      <w:r w:rsidRPr="00E84C88">
        <w:rPr>
          <w:rFonts w:ascii="Arial" w:eastAsia="Times New Roman" w:hAnsi="Arial" w:cs="Arial"/>
          <w:b/>
          <w:sz w:val="20"/>
          <w:szCs w:val="24"/>
          <w:lang w:val="hy-AM"/>
        </w:rPr>
        <w:t>C:</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N:</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Y:</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In:</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N:</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J:</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K:</w:t>
      </w:r>
    </w:p>
    <w:p w14:paraId="407533EF" w14:textId="77777777" w:rsidR="00532D6C" w:rsidRPr="00E84C88" w:rsidRDefault="00532D6C" w:rsidP="00532D6C">
      <w:pPr>
        <w:spacing w:after="0" w:line="240" w:lineRule="auto"/>
        <w:ind w:firstLine="567"/>
        <w:rPr>
          <w:rFonts w:ascii="GHEA Grapalat" w:eastAsia="Times New Roman" w:hAnsi="GHEA Grapalat" w:cs="Times New Roman"/>
          <w:sz w:val="24"/>
          <w:szCs w:val="24"/>
          <w:lang w:val="hy-AM"/>
        </w:rPr>
      </w:pPr>
    </w:p>
    <w:p w14:paraId="6B563974" w14:textId="39F50696" w:rsidR="00532D6C" w:rsidRPr="00E84C88" w:rsidRDefault="00532D6C" w:rsidP="00532D6C">
      <w:pPr>
        <w:spacing w:after="0" w:line="240" w:lineRule="auto"/>
        <w:ind w:firstLine="567"/>
        <w:jc w:val="both"/>
        <w:rPr>
          <w:rFonts w:ascii="GHEA Grapalat" w:eastAsia="Times New Roman" w:hAnsi="GHEA Grapalat" w:cs="Arial"/>
          <w:sz w:val="24"/>
          <w:szCs w:val="24"/>
          <w:lang w:val="hy-AM"/>
        </w:rPr>
      </w:pPr>
      <w:proofErr w:type="spellStart"/>
      <w:r w:rsidRPr="00E84C88">
        <w:rPr>
          <w:rFonts w:ascii="Arial" w:eastAsia="Times New Roman" w:hAnsi="Arial" w:cs="Arial"/>
          <w:sz w:val="20"/>
          <w:szCs w:val="20"/>
          <w:lang w:val="es-ES"/>
        </w:rPr>
        <w:t>Studying</w:t>
      </w:r>
      <w:proofErr w:type="spellEnd"/>
      <w:r w:rsidRPr="00E84C88">
        <w:rPr>
          <w:rFonts w:ascii="GHEA Grapalat" w:eastAsia="Times New Roman" w:hAnsi="GHEA Grapalat" w:cs="Arial"/>
          <w:sz w:val="20"/>
          <w:szCs w:val="20"/>
          <w:lang w:val="es-ES"/>
        </w:rPr>
        <w:t xml:space="preserve"> </w:t>
      </w:r>
      <w:r w:rsidR="00FF4E80">
        <w:rPr>
          <w:rFonts w:ascii="Arial" w:eastAsia="Times New Roman" w:hAnsi="Arial" w:cs="Arial"/>
          <w:b/>
          <w:color w:val="000000"/>
          <w:sz w:val="24"/>
          <w:szCs w:val="27"/>
          <w:lang w:val="af-ZA"/>
        </w:rPr>
        <w:t>ԼՄ-ԹՀԿՏ-ԳՀԱՊՁԲ-24/08</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code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quote</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inquiry</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proofErr w:type="gramStart"/>
      <w:r w:rsidRPr="00E84C88">
        <w:rPr>
          <w:rFonts w:ascii="Arial" w:eastAsia="Times New Roman" w:hAnsi="Arial" w:cs="Arial"/>
          <w:sz w:val="20"/>
          <w:szCs w:val="20"/>
          <w:lang w:val="es-ES"/>
        </w:rPr>
        <w:t>invitation</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that</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seems</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to</w:t>
      </w:r>
      <w:proofErr w:type="spellEnd"/>
      <w:r w:rsidRPr="00E84C88">
        <w:rPr>
          <w:rFonts w:ascii="Arial" w:eastAsia="Times New Roman" w:hAnsi="Arial" w:cs="Arial"/>
          <w:sz w:val="20"/>
          <w:szCs w:val="20"/>
          <w:lang w:val="es-ES"/>
        </w:rPr>
        <w:t xml:space="preserve"> be </w:t>
      </w:r>
      <w:proofErr w:type="spellStart"/>
      <w:r w:rsidRPr="00E84C88">
        <w:rPr>
          <w:rFonts w:ascii="Arial" w:eastAsia="Times New Roman" w:hAnsi="Arial" w:cs="Arial"/>
          <w:sz w:val="20"/>
          <w:szCs w:val="20"/>
          <w:lang w:val="es-ES"/>
        </w:rPr>
        <w:t>sealed</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contract</w:t>
      </w:r>
      <w:proofErr w:type="spellEnd"/>
      <w:r w:rsidRPr="00E84C88">
        <w:rPr>
          <w:rFonts w:ascii="GHEA Grapalat" w:eastAsia="Times New Roman" w:hAnsi="GHEA Grapalat" w:cs="Arial"/>
          <w:sz w:val="20"/>
          <w:szCs w:val="20"/>
          <w:lang w:val="es-ES"/>
        </w:rPr>
        <w:t xml:space="preserve"> </w:t>
      </w:r>
      <w:r w:rsidRPr="00E84C88">
        <w:rPr>
          <w:rFonts w:ascii="GHEA Grapalat" w:eastAsia="Times New Roman" w:hAnsi="GHEA Grapalat" w:cs="Arial"/>
          <w:sz w:val="24"/>
          <w:szCs w:val="24"/>
          <w:lang w:val="hy-AM"/>
        </w:rPr>
        <w:t xml:space="preserve">the </w:t>
      </w:r>
      <w:proofErr w:type="spellStart"/>
      <w:r w:rsidRPr="00E84C88">
        <w:rPr>
          <w:rFonts w:ascii="Arial" w:eastAsia="Times New Roman" w:hAnsi="Arial" w:cs="Arial"/>
          <w:sz w:val="20"/>
          <w:szCs w:val="20"/>
          <w:lang w:val="es-ES"/>
        </w:rPr>
        <w:t>project</w:t>
      </w:r>
      <w:proofErr w:type="spellEnd"/>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u w:val="single"/>
          <w:lang w:val="hy-AM"/>
        </w:rPr>
        <w:tab/>
      </w:r>
      <w:r w:rsidRPr="00E84C88">
        <w:rPr>
          <w:rFonts w:ascii="GHEA Grapalat" w:eastAsia="Times New Roman" w:hAnsi="GHEA Grapalat" w:cs="Times New Roman"/>
          <w:sz w:val="20"/>
          <w:szCs w:val="24"/>
          <w:u w:val="single"/>
          <w:lang w:val="hy-AM"/>
        </w:rPr>
        <w:tab/>
      </w:r>
      <w:r w:rsidRPr="00E84C88">
        <w:rPr>
          <w:rFonts w:ascii="GHEA Grapalat" w:eastAsia="Times New Roman" w:hAnsi="GHEA Grapalat" w:cs="Times New Roman"/>
          <w:sz w:val="20"/>
          <w:szCs w:val="24"/>
          <w:u w:val="single"/>
          <w:lang w:val="hy-AM"/>
        </w:rPr>
        <w:tab/>
      </w:r>
      <w:r w:rsidRPr="00E84C88">
        <w:rPr>
          <w:rFonts w:ascii="GHEA Grapalat" w:eastAsia="Times New Roman" w:hAnsi="GHEA Grapalat" w:cs="Times New Roman"/>
          <w:sz w:val="20"/>
          <w:szCs w:val="24"/>
          <w:u w:val="single"/>
          <w:lang w:val="hy-AM"/>
        </w:rPr>
        <w:tab/>
        <w:t xml:space="preserve">     </w:t>
      </w:r>
      <w:r w:rsidRPr="00E84C88">
        <w:rPr>
          <w:rFonts w:ascii="GHEA Grapalat" w:eastAsia="Times New Roman" w:hAnsi="GHEA Grapalat" w:cs="Times New Roman"/>
          <w:sz w:val="20"/>
          <w:szCs w:val="24"/>
          <w:u w:val="single"/>
          <w:lang w:val="hy-AM"/>
        </w:rPr>
        <w:tab/>
      </w:r>
      <w:r w:rsidRPr="00E84C88">
        <w:rPr>
          <w:rFonts w:ascii="GHEA Grapalat" w:eastAsia="Times New Roman" w:hAnsi="GHEA Grapalat" w:cs="Times New Roman"/>
          <w:sz w:val="20"/>
          <w:szCs w:val="24"/>
          <w:u w:val="single"/>
          <w:lang w:val="hy-AM"/>
        </w:rPr>
        <w:tab/>
        <w:t xml:space="preserve">           </w:t>
      </w:r>
      <w:proofErr w:type="spellStart"/>
      <w:r w:rsidRPr="00E84C88">
        <w:rPr>
          <w:rFonts w:ascii="GHEA Grapalat" w:eastAsia="Times New Roman" w:hAnsi="GHEA Grapalat" w:cs="Arial"/>
          <w:sz w:val="20"/>
          <w:szCs w:val="20"/>
          <w:lang w:val="es-ES"/>
        </w:rPr>
        <w:t>the</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_</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offer</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is</w:t>
      </w:r>
      <w:proofErr w:type="spellEnd"/>
      <w:r w:rsidRPr="00E84C88">
        <w:rPr>
          <w:rFonts w:ascii="GHEA Grapalat" w:eastAsia="Times New Roman" w:hAnsi="GHEA Grapalat" w:cs="Arial"/>
          <w:sz w:val="24"/>
          <w:szCs w:val="24"/>
          <w:lang w:val="hy-AM"/>
        </w:rPr>
        <w:t xml:space="preserve">   </w:t>
      </w:r>
    </w:p>
    <w:p w14:paraId="65E70AFA" w14:textId="77777777" w:rsidR="00532D6C" w:rsidRPr="00E84C88" w:rsidRDefault="00532D6C" w:rsidP="00532D6C">
      <w:pPr>
        <w:spacing w:after="0" w:line="240" w:lineRule="auto"/>
        <w:ind w:firstLine="567"/>
        <w:jc w:val="both"/>
        <w:rPr>
          <w:rFonts w:ascii="GHEA Grapalat" w:eastAsia="Times New Roman" w:hAnsi="GHEA Grapalat" w:cs="Arial"/>
          <w:sz w:val="24"/>
          <w:szCs w:val="24"/>
          <w:lang w:val="en-US"/>
        </w:rPr>
      </w:pPr>
      <w:bookmarkStart w:id="7" w:name="_Hlk23147299"/>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bookmarkEnd w:id="7"/>
    <w:p w14:paraId="6B9D1220"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roofErr w:type="spellStart"/>
      <w:r w:rsidRPr="00E84C88">
        <w:rPr>
          <w:rFonts w:ascii="Arial" w:eastAsia="Times New Roman" w:hAnsi="Arial" w:cs="Arial"/>
          <w:sz w:val="20"/>
          <w:szCs w:val="20"/>
          <w:lang w:val="es-ES"/>
        </w:rPr>
        <w:t>the</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contract</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perform</w:t>
      </w:r>
      <w:proofErr w:type="spellEnd"/>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below</w:t>
      </w:r>
      <w:proofErr w:type="spellEnd"/>
      <w:r w:rsidRPr="00E84C88">
        <w:rPr>
          <w:rFonts w:ascii="Arial" w:eastAsia="Times New Roman" w:hAnsi="Arial" w:cs="Arial"/>
          <w:sz w:val="20"/>
          <w:szCs w:val="20"/>
          <w:lang w:val="es-ES"/>
        </w:rPr>
        <w:t xml:space="preserve"> </w:t>
      </w:r>
      <w:proofErr w:type="spellStart"/>
      <w:r w:rsidRPr="00E84C88">
        <w:rPr>
          <w:rFonts w:ascii="Arial" w:eastAsia="Times New Roman" w:hAnsi="Arial" w:cs="Arial"/>
          <w:sz w:val="20"/>
          <w:szCs w:val="20"/>
          <w:lang w:val="es-ES"/>
        </w:rPr>
        <w:t>mentioned</w:t>
      </w:r>
      <w:proofErr w:type="spellEnd"/>
      <w:r w:rsidRPr="00E84C88">
        <w:rPr>
          <w:rFonts w:ascii="GHEA Grapalat" w:eastAsia="Times New Roman" w:hAnsi="GHEA Grapalat" w:cs="Arial"/>
          <w:sz w:val="20"/>
          <w:szCs w:val="20"/>
          <w:lang w:val="es-ES"/>
        </w:rPr>
        <w:t xml:space="preserve"> </w:t>
      </w:r>
      <w:r w:rsidRPr="00E84C88">
        <w:rPr>
          <w:rFonts w:ascii="Arial" w:eastAsia="Times New Roman" w:hAnsi="Arial" w:cs="Arial"/>
          <w:sz w:val="20"/>
          <w:szCs w:val="20"/>
          <w:lang w:val="es-ES"/>
        </w:rPr>
        <w:t>general</w:t>
      </w:r>
      <w:r w:rsidRPr="00E84C88">
        <w:rPr>
          <w:rFonts w:ascii="GHEA Grapalat" w:eastAsia="Times New Roman" w:hAnsi="GHEA Grapalat" w:cs="Arial"/>
          <w:sz w:val="20"/>
          <w:szCs w:val="20"/>
          <w:lang w:val="es-ES"/>
        </w:rPr>
        <w:t xml:space="preserve"> </w:t>
      </w:r>
      <w:proofErr w:type="spellStart"/>
      <w:r w:rsidRPr="00E84C88">
        <w:rPr>
          <w:rFonts w:ascii="Arial" w:eastAsia="Times New Roman" w:hAnsi="Arial" w:cs="Arial"/>
          <w:sz w:val="20"/>
          <w:szCs w:val="20"/>
          <w:lang w:val="es-ES"/>
        </w:rPr>
        <w:t>with</w:t>
      </w:r>
      <w:proofErr w:type="spellEnd"/>
      <w:r w:rsidRPr="00E84C88">
        <w:rPr>
          <w:rFonts w:ascii="Arial" w:eastAsia="Times New Roman" w:hAnsi="Arial" w:cs="Arial"/>
          <w:sz w:val="20"/>
          <w:szCs w:val="20"/>
          <w:lang w:val="es-ES"/>
        </w:rPr>
        <w:t xml:space="preserve"> </w:t>
      </w:r>
      <w:proofErr w:type="spellStart"/>
      <w:proofErr w:type="gramStart"/>
      <w:r w:rsidRPr="00E84C88">
        <w:rPr>
          <w:rFonts w:ascii="Arial" w:eastAsia="Times New Roman" w:hAnsi="Arial" w:cs="Arial"/>
          <w:sz w:val="20"/>
          <w:szCs w:val="20"/>
          <w:lang w:val="es-ES"/>
        </w:rPr>
        <w:t>prices</w:t>
      </w:r>
      <w:proofErr w:type="spellEnd"/>
      <w:r w:rsidRPr="00E84C88">
        <w:rPr>
          <w:rFonts w:ascii="Arial" w:eastAsia="Times New Roman" w:hAnsi="Arial" w:cs="Arial"/>
          <w:sz w:val="20"/>
          <w:szCs w:val="20"/>
          <w:lang w:val="es-ES"/>
        </w:rPr>
        <w:t xml:space="preserve"> </w:t>
      </w:r>
      <w:r w:rsidRPr="00E84C88">
        <w:rPr>
          <w:rFonts w:ascii="GHEA Grapalat" w:eastAsia="Times New Roman" w:hAnsi="GHEA Grapalat" w:cs="Arial"/>
          <w:sz w:val="20"/>
          <w:szCs w:val="20"/>
          <w:lang w:val="es-ES"/>
        </w:rPr>
        <w:t>.</w:t>
      </w:r>
      <w:proofErr w:type="gramEnd"/>
    </w:p>
    <w:p w14:paraId="03CD58C1"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0"/>
          <w:lang w:val="es-ES"/>
        </w:rPr>
        <w:t xml:space="preserve">                                                                                                                                   </w:t>
      </w:r>
      <w:r w:rsidRPr="00E84C88">
        <w:rPr>
          <w:rFonts w:ascii="Arial" w:eastAsia="Times New Roman" w:hAnsi="Arial" w:cs="Arial"/>
          <w:sz w:val="20"/>
          <w:szCs w:val="24"/>
          <w:lang w:val="es-ES"/>
        </w:rPr>
        <w:t>RA:</w:t>
      </w:r>
      <w:r w:rsidRPr="00E84C88">
        <w:rPr>
          <w:rFonts w:ascii="GHEA Grapalat" w:eastAsia="Times New Roman" w:hAnsi="GHEA Grapalat" w:cs="Times New Roman"/>
          <w:sz w:val="20"/>
          <w:szCs w:val="24"/>
          <w:lang w:val="es-ES"/>
        </w:rPr>
        <w:t xml:space="preserve"> </w:t>
      </w:r>
      <w:r w:rsidRPr="00E84C88">
        <w:rPr>
          <w:rFonts w:ascii="Arial" w:eastAsia="Times New Roman" w:hAnsi="Arial" w:cs="Arial"/>
          <w:sz w:val="20"/>
          <w:szCs w:val="24"/>
          <w:lang w:val="es-ES"/>
        </w:rPr>
        <w:t>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32D6C" w:rsidRPr="00E84C88" w14:paraId="3E7637D8" w14:textId="77777777" w:rsidTr="00532D6C">
        <w:trPr>
          <w:cantSplit/>
          <w:trHeight w:val="916"/>
          <w:jc w:val="center"/>
        </w:trPr>
        <w:tc>
          <w:tcPr>
            <w:tcW w:w="1136" w:type="dxa"/>
            <w:tcBorders>
              <w:top w:val="single" w:sz="4" w:space="0" w:color="auto"/>
              <w:left w:val="single" w:sz="4" w:space="0" w:color="auto"/>
              <w:right w:val="single" w:sz="4" w:space="0" w:color="auto"/>
            </w:tcBorders>
            <w:vAlign w:val="center"/>
          </w:tcPr>
          <w:p w14:paraId="77D292CA"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Arial" w:eastAsia="Times New Roman" w:hAnsi="Arial" w:cs="Arial"/>
                <w:b/>
                <w:bCs/>
                <w:sz w:val="16"/>
                <w:szCs w:val="18"/>
                <w:lang w:val="es-ES"/>
              </w:rPr>
              <w:t xml:space="preserve">Chapa </w:t>
            </w:r>
            <w:r w:rsidRPr="00E84C88">
              <w:rPr>
                <w:rFonts w:ascii="GHEA Grapalat" w:eastAsia="Times New Roman" w:hAnsi="GHEA Grapalat" w:cs="Times New Roman"/>
                <w:b/>
                <w:bCs/>
                <w:sz w:val="16"/>
                <w:szCs w:val="18"/>
                <w:lang w:val="es-ES"/>
              </w:rPr>
              <w:t>-</w:t>
            </w:r>
          </w:p>
          <w:p w14:paraId="645655CD" w14:textId="77777777" w:rsidR="00532D6C" w:rsidRPr="00E84C88" w:rsidRDefault="00532D6C" w:rsidP="00532D6C">
            <w:pPr>
              <w:spacing w:after="0" w:line="240" w:lineRule="auto"/>
              <w:jc w:val="center"/>
              <w:rPr>
                <w:rFonts w:ascii="GHEA Grapalat" w:eastAsia="Times New Roman" w:hAnsi="GHEA Grapalat" w:cs="Times New Roman"/>
                <w:b/>
                <w:bCs/>
                <w:sz w:val="16"/>
                <w:szCs w:val="24"/>
                <w:lang w:val="es-ES"/>
              </w:rPr>
            </w:pPr>
            <w:proofErr w:type="spellStart"/>
            <w:r w:rsidRPr="00E84C88">
              <w:rPr>
                <w:rFonts w:ascii="Arial" w:eastAsia="Times New Roman" w:hAnsi="Arial" w:cs="Arial"/>
                <w:b/>
                <w:bCs/>
                <w:sz w:val="16"/>
                <w:szCs w:val="18"/>
                <w:lang w:val="es-ES"/>
              </w:rPr>
              <w:t>departments</w:t>
            </w:r>
            <w:proofErr w:type="spellEnd"/>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numbers</w:t>
            </w:r>
            <w:proofErr w:type="spellEnd"/>
          </w:p>
        </w:tc>
        <w:tc>
          <w:tcPr>
            <w:tcW w:w="3259" w:type="dxa"/>
            <w:tcBorders>
              <w:top w:val="single" w:sz="4" w:space="0" w:color="auto"/>
              <w:left w:val="single" w:sz="4" w:space="0" w:color="auto"/>
              <w:right w:val="single" w:sz="4" w:space="0" w:color="auto"/>
            </w:tcBorders>
            <w:vAlign w:val="center"/>
          </w:tcPr>
          <w:p w14:paraId="5F269494"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roofErr w:type="spellStart"/>
            <w:r w:rsidRPr="00E84C88">
              <w:rPr>
                <w:rFonts w:ascii="Arial" w:eastAsia="Times New Roman" w:hAnsi="Arial" w:cs="Arial"/>
                <w:b/>
                <w:bCs/>
                <w:sz w:val="16"/>
                <w:szCs w:val="18"/>
                <w:lang w:val="es-ES"/>
              </w:rPr>
              <w:t>Product</w:t>
            </w:r>
            <w:proofErr w:type="spellEnd"/>
            <w:r w:rsidRPr="00E84C88">
              <w:rPr>
                <w:rFonts w:ascii="Arial" w:eastAsia="Times New Roman" w:hAnsi="Arial" w:cs="Arial"/>
                <w:b/>
                <w:bCs/>
                <w:sz w:val="16"/>
                <w:szCs w:val="18"/>
                <w:lang w:val="es-ES"/>
              </w:rPr>
              <w:t>:</w:t>
            </w:r>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the</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name</w:t>
            </w:r>
            <w:proofErr w:type="spellEnd"/>
          </w:p>
        </w:tc>
        <w:tc>
          <w:tcPr>
            <w:tcW w:w="2000" w:type="dxa"/>
            <w:tcBorders>
              <w:top w:val="single" w:sz="4" w:space="0" w:color="auto"/>
              <w:left w:val="single" w:sz="4" w:space="0" w:color="auto"/>
              <w:right w:val="single" w:sz="4" w:space="0" w:color="auto"/>
            </w:tcBorders>
            <w:vAlign w:val="center"/>
          </w:tcPr>
          <w:p w14:paraId="661EDC50"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hy-AM"/>
              </w:rPr>
            </w:pPr>
            <w:r w:rsidRPr="00E84C88">
              <w:rPr>
                <w:rFonts w:ascii="Arial" w:eastAsia="Times New Roman" w:hAnsi="Arial" w:cs="Arial"/>
                <w:b/>
                <w:bCs/>
                <w:sz w:val="16"/>
                <w:szCs w:val="18"/>
                <w:lang w:val="hy-AM"/>
              </w:rPr>
              <w:t xml:space="preserve">What </w:t>
            </w:r>
            <w:proofErr w:type="spellStart"/>
            <w:r w:rsidRPr="00E84C88">
              <w:rPr>
                <w:rFonts w:ascii="Arial" w:eastAsia="Times New Roman" w:hAnsi="Arial" w:cs="Arial"/>
                <w:b/>
                <w:bCs/>
                <w:sz w:val="16"/>
                <w:szCs w:val="18"/>
                <w:lang w:val="es-ES"/>
              </w:rPr>
              <w:t>is</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your</w:t>
            </w:r>
            <w:proofErr w:type="spellEnd"/>
            <w:r w:rsidRPr="00E84C88">
              <w:rPr>
                <w:rFonts w:ascii="Arial" w:eastAsia="Times New Roman" w:hAnsi="Arial" w:cs="Arial"/>
                <w:b/>
                <w:bCs/>
                <w:sz w:val="16"/>
                <w:szCs w:val="18"/>
                <w:lang w:val="es-ES"/>
              </w:rPr>
              <w:t xml:space="preserve"> </w:t>
            </w:r>
            <w:proofErr w:type="spellStart"/>
            <w:r w:rsidRPr="00E84C88">
              <w:rPr>
                <w:rFonts w:ascii="Arial" w:eastAsia="Times New Roman" w:hAnsi="Arial" w:cs="Arial"/>
                <w:b/>
                <w:bCs/>
                <w:sz w:val="16"/>
                <w:szCs w:val="18"/>
                <w:lang w:val="es-ES"/>
              </w:rPr>
              <w:t>price</w:t>
            </w:r>
            <w:proofErr w:type="spellEnd"/>
            <w:r w:rsidRPr="00E84C88">
              <w:rPr>
                <w:rFonts w:ascii="Arial" w:eastAsia="Times New Roman" w:hAnsi="Arial" w:cs="Arial"/>
                <w:b/>
                <w:bCs/>
                <w:sz w:val="16"/>
                <w:szCs w:val="18"/>
                <w:lang w:val="es-ES"/>
              </w:rPr>
              <w:t>?</w:t>
            </w:r>
          </w:p>
          <w:p w14:paraId="48F6CE24" w14:textId="77777777" w:rsidR="00532D6C" w:rsidRPr="00E84C88" w:rsidRDefault="00532D6C" w:rsidP="00532D6C">
            <w:pPr>
              <w:spacing w:after="0" w:line="240" w:lineRule="auto"/>
              <w:jc w:val="center"/>
              <w:rPr>
                <w:rFonts w:ascii="GHEA Grapalat" w:eastAsia="Times New Roman" w:hAnsi="GHEA Grapalat" w:cs="Sylfaen"/>
                <w:sz w:val="16"/>
                <w:szCs w:val="16"/>
                <w:lang w:val="hy-AM"/>
              </w:rPr>
            </w:pPr>
            <w:r w:rsidRPr="00E84C88">
              <w:rPr>
                <w:rFonts w:ascii="GHEA Grapalat" w:eastAsia="Times New Roman" w:hAnsi="GHEA Grapalat" w:cs="Sylfaen"/>
                <w:sz w:val="16"/>
                <w:szCs w:val="16"/>
                <w:lang w:val="af-ZA"/>
              </w:rPr>
              <w:t xml:space="preserve">( </w:t>
            </w:r>
            <w:r w:rsidRPr="00E84C88">
              <w:rPr>
                <w:rFonts w:ascii="Arial" w:eastAsia="Times New Roman" w:hAnsi="Arial" w:cs="Arial"/>
                <w:sz w:val="16"/>
                <w:szCs w:val="16"/>
                <w:lang w:val="af-ZA"/>
              </w:rPr>
              <w:t>of cost</w:t>
            </w:r>
            <w:r w:rsidRPr="00E84C88">
              <w:rPr>
                <w:rFonts w:ascii="GHEA Grapalat" w:eastAsia="Times New Roman" w:hAnsi="GHEA Grapalat" w:cs="Sylfaen"/>
                <w:sz w:val="16"/>
                <w:szCs w:val="16"/>
                <w:lang w:val="af-ZA"/>
              </w:rPr>
              <w:t xml:space="preserve"> </w:t>
            </w:r>
            <w:r w:rsidRPr="00E84C88">
              <w:rPr>
                <w:rFonts w:ascii="Arial" w:eastAsia="Times New Roman" w:hAnsi="Arial" w:cs="Arial"/>
                <w:sz w:val="16"/>
                <w:szCs w:val="16"/>
                <w:lang w:val="af-ZA"/>
              </w:rPr>
              <w:t>and:</w:t>
            </w:r>
            <w:r w:rsidRPr="00E84C88">
              <w:rPr>
                <w:rFonts w:ascii="GHEA Grapalat" w:eastAsia="Times New Roman" w:hAnsi="GHEA Grapalat" w:cs="Sylfaen"/>
                <w:sz w:val="16"/>
                <w:szCs w:val="16"/>
                <w:lang w:val="af-ZA"/>
              </w:rPr>
              <w:t xml:space="preserve"> </w:t>
            </w:r>
            <w:r w:rsidRPr="00E84C88">
              <w:rPr>
                <w:rFonts w:ascii="Arial" w:eastAsia="Times New Roman" w:hAnsi="Arial" w:cs="Arial"/>
                <w:sz w:val="16"/>
                <w:szCs w:val="16"/>
                <w:lang w:val="af-ZA"/>
              </w:rPr>
              <w:t>predictable</w:t>
            </w:r>
            <w:r w:rsidRPr="00E84C88">
              <w:rPr>
                <w:rFonts w:ascii="GHEA Grapalat" w:eastAsia="Times New Roman" w:hAnsi="GHEA Grapalat" w:cs="Sylfaen"/>
                <w:sz w:val="16"/>
                <w:szCs w:val="16"/>
                <w:lang w:val="af-ZA"/>
              </w:rPr>
              <w:t xml:space="preserve"> </w:t>
            </w:r>
            <w:r w:rsidRPr="00E84C88">
              <w:rPr>
                <w:rFonts w:ascii="Arial" w:eastAsia="Times New Roman" w:hAnsi="Arial" w:cs="Arial"/>
                <w:sz w:val="16"/>
                <w:szCs w:val="16"/>
                <w:lang w:val="af-ZA"/>
              </w:rPr>
              <w:t>of profit</w:t>
            </w:r>
            <w:r w:rsidRPr="00E84C88">
              <w:rPr>
                <w:rFonts w:ascii="GHEA Grapalat" w:eastAsia="Times New Roman" w:hAnsi="GHEA Grapalat" w:cs="Sylfaen"/>
                <w:sz w:val="16"/>
                <w:szCs w:val="16"/>
                <w:lang w:val="af-ZA"/>
              </w:rPr>
              <w:t xml:space="preserve"> </w:t>
            </w:r>
            <w:r w:rsidRPr="00E84C88">
              <w:rPr>
                <w:rFonts w:ascii="Arial" w:eastAsia="Times New Roman" w:hAnsi="Arial" w:cs="Arial"/>
                <w:sz w:val="16"/>
                <w:szCs w:val="16"/>
                <w:lang w:val="af-ZA"/>
              </w:rPr>
              <w:t xml:space="preserve">the total </w:t>
            </w:r>
            <w:r w:rsidRPr="00E84C88">
              <w:rPr>
                <w:rFonts w:ascii="GHEA Grapalat" w:eastAsia="Times New Roman" w:hAnsi="GHEA Grapalat" w:cs="Sylfaen"/>
                <w:sz w:val="16"/>
                <w:szCs w:val="16"/>
                <w:lang w:val="af-ZA"/>
              </w:rPr>
              <w:t>)</w:t>
            </w:r>
          </w:p>
          <w:p w14:paraId="3F4F1631"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letters</w:t>
            </w:r>
            <w:proofErr w:type="spellEnd"/>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and:</w:t>
            </w: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numbers</w:t>
            </w:r>
            <w:proofErr w:type="spellEnd"/>
            <w:r w:rsidRPr="00E84C88">
              <w:rPr>
                <w:rFonts w:ascii="Arial" w:eastAsia="Times New Roman" w:hAnsi="Arial" w:cs="Arial"/>
                <w:b/>
                <w:bCs/>
                <w:sz w:val="16"/>
                <w:szCs w:val="18"/>
                <w:lang w:val="es-ES"/>
              </w:rPr>
              <w:t xml:space="preserve"> </w:t>
            </w:r>
            <w:r w:rsidRPr="00E84C88">
              <w:rPr>
                <w:rFonts w:ascii="GHEA Grapalat" w:eastAsia="Times New Roman" w:hAnsi="GHEA Grapalat" w:cs="Times New Roman"/>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58132AD8"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Arial" w:eastAsia="Times New Roman" w:hAnsi="Arial" w:cs="Arial"/>
                <w:b/>
                <w:bCs/>
                <w:sz w:val="16"/>
                <w:szCs w:val="18"/>
                <w:lang w:val="es-ES"/>
              </w:rPr>
              <w:t xml:space="preserve">VAT </w:t>
            </w:r>
            <w:r w:rsidRPr="00E84C88">
              <w:rPr>
                <w:rFonts w:ascii="GHEA Grapalat" w:eastAsia="Times New Roman" w:hAnsi="GHEA Grapalat" w:cs="Times New Roman"/>
                <w:b/>
                <w:bCs/>
                <w:sz w:val="16"/>
                <w:szCs w:val="18"/>
                <w:lang w:val="es-ES"/>
              </w:rPr>
              <w:t>**</w:t>
            </w:r>
          </w:p>
          <w:p w14:paraId="725F8086"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letters</w:t>
            </w:r>
            <w:proofErr w:type="spellEnd"/>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and:</w:t>
            </w: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numbers</w:t>
            </w:r>
            <w:proofErr w:type="spellEnd"/>
            <w:r w:rsidRPr="00E84C88">
              <w:rPr>
                <w:rFonts w:ascii="Arial" w:eastAsia="Times New Roman" w:hAnsi="Arial" w:cs="Arial"/>
                <w:b/>
                <w:bCs/>
                <w:sz w:val="16"/>
                <w:szCs w:val="18"/>
                <w:lang w:val="es-ES"/>
              </w:rPr>
              <w:t xml:space="preserve"> </w:t>
            </w:r>
            <w:r w:rsidRPr="00E84C88">
              <w:rPr>
                <w:rFonts w:ascii="GHEA Grapalat" w:eastAsia="Times New Roman" w:hAnsi="GHEA Grapalat" w:cs="Times New Roman"/>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54D28FA3"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Arial" w:eastAsia="Times New Roman" w:hAnsi="Arial" w:cs="Arial"/>
                <w:b/>
                <w:bCs/>
                <w:sz w:val="16"/>
                <w:szCs w:val="18"/>
                <w:lang w:val="es-ES"/>
              </w:rPr>
              <w:t>General</w:t>
            </w:r>
            <w:r w:rsidRPr="00E84C88">
              <w:rPr>
                <w:rFonts w:ascii="GHEA Grapalat" w:eastAsia="Times New Roman" w:hAnsi="GHEA Grapalat" w:cs="Times New Roman"/>
                <w:b/>
                <w:bCs/>
                <w:sz w:val="16"/>
                <w:szCs w:val="18"/>
                <w:lang w:val="es-ES"/>
              </w:rPr>
              <w:t xml:space="preserve"> </w:t>
            </w:r>
            <w:proofErr w:type="spellStart"/>
            <w:r w:rsidRPr="00E84C88">
              <w:rPr>
                <w:rFonts w:ascii="Arial" w:eastAsia="Times New Roman" w:hAnsi="Arial" w:cs="Arial"/>
                <w:b/>
                <w:bCs/>
                <w:sz w:val="16"/>
                <w:szCs w:val="18"/>
                <w:lang w:val="es-ES"/>
              </w:rPr>
              <w:t>cost</w:t>
            </w:r>
            <w:proofErr w:type="spellEnd"/>
          </w:p>
          <w:p w14:paraId="2CDD3CE7"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letters</w:t>
            </w:r>
            <w:proofErr w:type="spellEnd"/>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and:</w:t>
            </w:r>
            <w:r w:rsidRPr="00E84C88">
              <w:rPr>
                <w:rFonts w:ascii="GHEA Grapalat" w:eastAsia="Times New Roman" w:hAnsi="GHEA Grapalat" w:cs="Times New Roman"/>
                <w:b/>
                <w:bCs/>
                <w:sz w:val="16"/>
                <w:szCs w:val="18"/>
                <w:lang w:val="es-ES"/>
              </w:rPr>
              <w:t xml:space="preserve"> </w:t>
            </w:r>
            <w:r w:rsidRPr="00E84C88">
              <w:rPr>
                <w:rFonts w:ascii="Arial" w:eastAsia="Times New Roman" w:hAnsi="Arial" w:cs="Arial"/>
                <w:b/>
                <w:bCs/>
                <w:sz w:val="16"/>
                <w:szCs w:val="18"/>
                <w:lang w:val="es-ES"/>
              </w:rPr>
              <w:t xml:space="preserve">in </w:t>
            </w:r>
            <w:proofErr w:type="spellStart"/>
            <w:r w:rsidRPr="00E84C88">
              <w:rPr>
                <w:rFonts w:ascii="Arial" w:eastAsia="Times New Roman" w:hAnsi="Arial" w:cs="Arial"/>
                <w:b/>
                <w:bCs/>
                <w:sz w:val="16"/>
                <w:szCs w:val="18"/>
                <w:lang w:val="es-ES"/>
              </w:rPr>
              <w:t>numbers</w:t>
            </w:r>
            <w:proofErr w:type="spellEnd"/>
            <w:r w:rsidRPr="00E84C88">
              <w:rPr>
                <w:rFonts w:ascii="Arial" w:eastAsia="Times New Roman" w:hAnsi="Arial" w:cs="Arial"/>
                <w:b/>
                <w:bCs/>
                <w:sz w:val="16"/>
                <w:szCs w:val="18"/>
                <w:lang w:val="es-ES"/>
              </w:rPr>
              <w:t xml:space="preserve"> </w:t>
            </w:r>
            <w:r w:rsidRPr="00E84C88">
              <w:rPr>
                <w:rFonts w:ascii="GHEA Grapalat" w:eastAsia="Times New Roman" w:hAnsi="GHEA Grapalat" w:cs="Times New Roman"/>
                <w:b/>
                <w:bCs/>
                <w:sz w:val="16"/>
                <w:szCs w:val="18"/>
                <w:lang w:val="es-ES"/>
              </w:rPr>
              <w:t>/</w:t>
            </w:r>
          </w:p>
        </w:tc>
      </w:tr>
      <w:tr w:rsidR="00532D6C" w:rsidRPr="00E84C88" w14:paraId="3653EDA2" w14:textId="77777777" w:rsidTr="00532D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8492FB6" w14:textId="77777777" w:rsidR="00532D6C" w:rsidRPr="00E84C88" w:rsidRDefault="00532D6C" w:rsidP="00532D6C">
            <w:pPr>
              <w:spacing w:after="0" w:line="240" w:lineRule="auto"/>
              <w:jc w:val="center"/>
              <w:rPr>
                <w:rFonts w:ascii="GHEA Grapalat" w:eastAsia="Times New Roman" w:hAnsi="GHEA Grapalat" w:cs="Times New Roman"/>
                <w:b/>
                <w:sz w:val="16"/>
                <w:szCs w:val="24"/>
                <w:lang w:val="es-ES"/>
              </w:rPr>
            </w:pPr>
            <w:r w:rsidRPr="00E84C88">
              <w:rPr>
                <w:rFonts w:ascii="GHEA Grapalat" w:eastAsia="Times New Roman" w:hAnsi="GHEA Grapalat" w:cs="Times New Roman"/>
                <w:b/>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AB83595" w14:textId="77777777" w:rsidR="00532D6C" w:rsidRPr="00E84C88" w:rsidRDefault="00532D6C" w:rsidP="00532D6C">
            <w:pPr>
              <w:spacing w:after="0" w:line="240" w:lineRule="auto"/>
              <w:jc w:val="center"/>
              <w:rPr>
                <w:rFonts w:ascii="GHEA Grapalat" w:eastAsia="Times New Roman" w:hAnsi="GHEA Grapalat" w:cs="Times New Roman"/>
                <w:b/>
                <w:sz w:val="16"/>
                <w:szCs w:val="24"/>
                <w:lang w:val="es-ES"/>
              </w:rPr>
            </w:pPr>
            <w:r w:rsidRPr="00E84C88">
              <w:rPr>
                <w:rFonts w:ascii="GHEA Grapalat" w:eastAsia="Times New Roman" w:hAnsi="GHEA Grapalat" w:cs="Times New Roman"/>
                <w:b/>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7EC4E26" w14:textId="77777777" w:rsidR="00532D6C" w:rsidRPr="00E84C88" w:rsidRDefault="00532D6C" w:rsidP="00532D6C">
            <w:pPr>
              <w:spacing w:after="0" w:line="240" w:lineRule="auto"/>
              <w:jc w:val="center"/>
              <w:rPr>
                <w:rFonts w:ascii="GHEA Grapalat" w:eastAsia="Times New Roman" w:hAnsi="GHEA Grapalat" w:cs="Times New Roman"/>
                <w:sz w:val="16"/>
                <w:szCs w:val="24"/>
                <w:lang w:val="es-ES"/>
              </w:rPr>
            </w:pPr>
            <w:r w:rsidRPr="00E84C88">
              <w:rPr>
                <w:rFonts w:ascii="GHEA Grapalat" w:eastAsia="Times New Roman" w:hAnsi="GHEA Grapalat" w:cs="Times New Roman"/>
                <w:b/>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F7EEA6A" w14:textId="77777777" w:rsidR="00532D6C" w:rsidRPr="00E84C88" w:rsidRDefault="00532D6C" w:rsidP="00532D6C">
            <w:pPr>
              <w:spacing w:after="0" w:line="240" w:lineRule="auto"/>
              <w:jc w:val="center"/>
              <w:rPr>
                <w:rFonts w:ascii="GHEA Grapalat" w:eastAsia="Times New Roman" w:hAnsi="GHEA Grapalat" w:cs="Times New Roman"/>
                <w:sz w:val="16"/>
                <w:szCs w:val="24"/>
                <w:lang w:val="hy-AM"/>
              </w:rPr>
            </w:pPr>
            <w:r w:rsidRPr="00E84C88">
              <w:rPr>
                <w:rFonts w:ascii="GHEA Grapalat" w:eastAsia="Times New Roman" w:hAnsi="GHEA Grapalat" w:cs="Times New Roman"/>
                <w:b/>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2F3997B" w14:textId="77777777" w:rsidR="00532D6C" w:rsidRPr="00E84C88" w:rsidRDefault="00532D6C" w:rsidP="00532D6C">
            <w:pPr>
              <w:spacing w:after="0" w:line="240" w:lineRule="auto"/>
              <w:jc w:val="center"/>
              <w:rPr>
                <w:rFonts w:ascii="GHEA Grapalat" w:eastAsia="Times New Roman" w:hAnsi="GHEA Grapalat" w:cs="Times New Roman"/>
                <w:sz w:val="16"/>
                <w:szCs w:val="24"/>
                <w:lang w:val="es-ES"/>
              </w:rPr>
            </w:pPr>
            <w:r w:rsidRPr="00E84C88">
              <w:rPr>
                <w:rFonts w:ascii="GHEA Grapalat" w:eastAsia="Times New Roman" w:hAnsi="GHEA Grapalat" w:cs="Times New Roman"/>
                <w:b/>
                <w:sz w:val="16"/>
                <w:szCs w:val="24"/>
                <w:lang w:val="hy-AM"/>
              </w:rPr>
              <w:t xml:space="preserve">5 </w:t>
            </w:r>
            <w:r w:rsidRPr="00E84C88">
              <w:rPr>
                <w:rFonts w:ascii="GHEA Grapalat" w:eastAsia="Times New Roman" w:hAnsi="GHEA Grapalat" w:cs="Times New Roman"/>
                <w:b/>
                <w:sz w:val="16"/>
                <w:szCs w:val="24"/>
                <w:lang w:val="es-ES"/>
              </w:rPr>
              <w:t>= 3+4</w:t>
            </w:r>
          </w:p>
        </w:tc>
      </w:tr>
      <w:tr w:rsidR="00532D6C" w:rsidRPr="00E84C88" w14:paraId="5B0BEB8A" w14:textId="77777777" w:rsidTr="00532D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CD0338C" w14:textId="77777777" w:rsidR="00532D6C" w:rsidRPr="00E84C88" w:rsidRDefault="00532D6C" w:rsidP="00532D6C">
            <w:pPr>
              <w:spacing w:after="0" w:line="240" w:lineRule="auto"/>
              <w:jc w:val="center"/>
              <w:rPr>
                <w:rFonts w:ascii="GHEA Grapalat" w:eastAsia="Times New Roman" w:hAnsi="GHEA Grapalat" w:cs="Times New Roman"/>
                <w:b/>
                <w:bCs/>
                <w:sz w:val="18"/>
                <w:szCs w:val="24"/>
                <w:lang w:val="es-ES"/>
              </w:rPr>
            </w:pPr>
            <w:r w:rsidRPr="00E84C88">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A565793" w14:textId="77777777" w:rsidR="00532D6C" w:rsidRPr="00E84C88" w:rsidRDefault="00532D6C" w:rsidP="00532D6C">
            <w:pPr>
              <w:spacing w:after="0" w:line="240" w:lineRule="auto"/>
              <w:rPr>
                <w:rFonts w:ascii="GHEA Grapalat" w:eastAsia="Times New Roman" w:hAnsi="GHEA Grapalat" w:cs="Times New Roman"/>
                <w:sz w:val="18"/>
                <w:szCs w:val="24"/>
                <w:lang w:val="es-ES"/>
              </w:rPr>
            </w:pPr>
            <w:r w:rsidRPr="00E84C88">
              <w:rPr>
                <w:rFonts w:ascii="GHEA Grapalat" w:eastAsia="Times New Roman" w:hAnsi="GHEA Grapalat" w:cs="Times New Roman"/>
                <w:sz w:val="20"/>
                <w:szCs w:val="24"/>
                <w:u w:val="single"/>
                <w:vertAlign w:val="subscript"/>
                <w:lang w:val="es-ES"/>
              </w:rPr>
              <w:t xml:space="preserve">&lt;&lt; </w:t>
            </w:r>
            <w:proofErr w:type="spellStart"/>
            <w:r w:rsidRPr="00E84C88">
              <w:rPr>
                <w:rFonts w:ascii="Arial" w:eastAsia="Times New Roman" w:hAnsi="Arial" w:cs="Arial"/>
                <w:sz w:val="20"/>
                <w:szCs w:val="24"/>
                <w:u w:val="single"/>
                <w:vertAlign w:val="subscript"/>
                <w:lang w:val="es-ES"/>
              </w:rPr>
              <w:t>Purchase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subject</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dose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name</w:t>
            </w:r>
            <w:proofErr w:type="spellEnd"/>
            <w:r w:rsidRPr="00E84C88">
              <w:rPr>
                <w:rFonts w:ascii="Arial" w:eastAsia="Times New Roman" w:hAnsi="Arial" w:cs="Arial"/>
                <w:sz w:val="20"/>
                <w:szCs w:val="24"/>
                <w:u w:val="single"/>
                <w:vertAlign w:val="subscript"/>
                <w:lang w:val="es-ES"/>
              </w:rPr>
              <w:t xml:space="preserve"> </w:t>
            </w:r>
            <w:r w:rsidRPr="00E84C88">
              <w:rPr>
                <w:rFonts w:ascii="GHEA Grapalat" w:eastAsia="Times New Roman" w:hAnsi="GHEA Grapalat" w:cs="Times New Roman"/>
                <w:sz w:val="20"/>
                <w:szCs w:val="24"/>
                <w:u w:val="single"/>
                <w:vertAlign w:val="subscript"/>
                <w:lang w:val="es-ES"/>
              </w:rPr>
              <w:t>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D6A9AD1"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C1F36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4A4A2F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74F25165" w14:textId="77777777" w:rsidTr="00532D6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57EDDD" w14:textId="77777777" w:rsidR="00532D6C" w:rsidRPr="00E84C88" w:rsidRDefault="00532D6C" w:rsidP="00532D6C">
            <w:pPr>
              <w:spacing w:after="0" w:line="240" w:lineRule="auto"/>
              <w:jc w:val="center"/>
              <w:rPr>
                <w:rFonts w:ascii="GHEA Grapalat" w:eastAsia="Times New Roman" w:hAnsi="GHEA Grapalat" w:cs="Times New Roman"/>
                <w:b/>
                <w:bCs/>
                <w:sz w:val="18"/>
                <w:szCs w:val="24"/>
                <w:lang w:val="es-ES"/>
              </w:rPr>
            </w:pPr>
            <w:r w:rsidRPr="00E84C88">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F4D243C" w14:textId="77777777" w:rsidR="00532D6C" w:rsidRPr="00E84C88" w:rsidRDefault="00532D6C" w:rsidP="00532D6C">
            <w:pPr>
              <w:spacing w:after="0" w:line="240" w:lineRule="auto"/>
              <w:rPr>
                <w:rFonts w:ascii="GHEA Grapalat" w:eastAsia="Times New Roman" w:hAnsi="GHEA Grapalat" w:cs="Times New Roman"/>
                <w:sz w:val="18"/>
                <w:szCs w:val="24"/>
                <w:lang w:val="es-ES"/>
              </w:rPr>
            </w:pPr>
            <w:r w:rsidRPr="00E84C88">
              <w:rPr>
                <w:rFonts w:ascii="GHEA Grapalat" w:eastAsia="Times New Roman" w:hAnsi="GHEA Grapalat" w:cs="Times New Roman"/>
                <w:sz w:val="20"/>
                <w:szCs w:val="24"/>
                <w:u w:val="single"/>
                <w:vertAlign w:val="subscript"/>
                <w:lang w:val="es-ES"/>
              </w:rPr>
              <w:t xml:space="preserve">&lt;&lt; </w:t>
            </w:r>
            <w:proofErr w:type="spellStart"/>
            <w:r w:rsidRPr="00E84C88">
              <w:rPr>
                <w:rFonts w:ascii="Arial" w:eastAsia="Times New Roman" w:hAnsi="Arial" w:cs="Arial"/>
                <w:sz w:val="20"/>
                <w:szCs w:val="24"/>
                <w:u w:val="single"/>
                <w:vertAlign w:val="subscript"/>
                <w:lang w:val="es-ES"/>
              </w:rPr>
              <w:t>Purchase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subject</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dose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name</w:t>
            </w:r>
            <w:proofErr w:type="spellEnd"/>
            <w:r w:rsidRPr="00E84C88">
              <w:rPr>
                <w:rFonts w:ascii="Arial" w:eastAsia="Times New Roman" w:hAnsi="Arial" w:cs="Arial"/>
                <w:sz w:val="20"/>
                <w:szCs w:val="24"/>
                <w:u w:val="single"/>
                <w:vertAlign w:val="subscript"/>
                <w:lang w:val="es-ES"/>
              </w:rPr>
              <w:t xml:space="preserve"> </w:t>
            </w:r>
            <w:r w:rsidRPr="00E84C88">
              <w:rPr>
                <w:rFonts w:ascii="GHEA Grapalat" w:eastAsia="Times New Roman" w:hAnsi="GHEA Grapalat" w:cs="Times New Roman"/>
                <w:sz w:val="20"/>
                <w:szCs w:val="24"/>
                <w:u w:val="single"/>
                <w:vertAlign w:val="subscript"/>
                <w:lang w:val="es-ES"/>
              </w:rPr>
              <w:t>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D73C979"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04D8DB"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B0048B7"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c>
      </w:tr>
      <w:tr w:rsidR="00532D6C" w:rsidRPr="00E84C88" w14:paraId="2472B2A3"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F298362" w14:textId="77777777" w:rsidR="00532D6C" w:rsidRPr="00E84C88" w:rsidRDefault="00532D6C" w:rsidP="00532D6C">
            <w:pPr>
              <w:spacing w:after="0" w:line="240" w:lineRule="auto"/>
              <w:jc w:val="center"/>
              <w:rPr>
                <w:rFonts w:ascii="GHEA Grapalat" w:eastAsia="Times New Roman" w:hAnsi="GHEA Grapalat" w:cs="Times New Roman"/>
                <w:b/>
                <w:bCs/>
                <w:sz w:val="18"/>
                <w:szCs w:val="24"/>
                <w:lang w:val="es-ES"/>
              </w:rPr>
            </w:pPr>
            <w:r w:rsidRPr="00E84C88">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6A20B76" w14:textId="77777777" w:rsidR="00532D6C" w:rsidRPr="00E84C88" w:rsidRDefault="00532D6C" w:rsidP="00532D6C">
            <w:pPr>
              <w:spacing w:after="0" w:line="240" w:lineRule="auto"/>
              <w:rPr>
                <w:rFonts w:ascii="GHEA Grapalat" w:eastAsia="Times New Roman" w:hAnsi="GHEA Grapalat" w:cs="Times New Roman"/>
                <w:sz w:val="18"/>
                <w:szCs w:val="24"/>
                <w:lang w:val="es-ES"/>
              </w:rPr>
            </w:pPr>
            <w:r w:rsidRPr="00E84C88">
              <w:rPr>
                <w:rFonts w:ascii="GHEA Grapalat" w:eastAsia="Times New Roman" w:hAnsi="GHEA Grapalat" w:cs="Times New Roman"/>
                <w:sz w:val="20"/>
                <w:szCs w:val="24"/>
                <w:u w:val="single"/>
                <w:vertAlign w:val="subscript"/>
                <w:lang w:val="es-ES"/>
              </w:rPr>
              <w:t xml:space="preserve">&lt;&lt; </w:t>
            </w:r>
            <w:proofErr w:type="spellStart"/>
            <w:r w:rsidRPr="00E84C88">
              <w:rPr>
                <w:rFonts w:ascii="Arial" w:eastAsia="Times New Roman" w:hAnsi="Arial" w:cs="Arial"/>
                <w:sz w:val="20"/>
                <w:szCs w:val="24"/>
                <w:u w:val="single"/>
                <w:vertAlign w:val="subscript"/>
                <w:lang w:val="es-ES"/>
              </w:rPr>
              <w:t>Purchase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subject</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dose</w:t>
            </w:r>
            <w:proofErr w:type="spellEnd"/>
            <w:r w:rsidRPr="00E84C88">
              <w:rPr>
                <w:rFonts w:ascii="GHEA Grapalat" w:eastAsia="Times New Roman" w:hAnsi="GHEA Grapalat" w:cs="Times New Roman"/>
                <w:sz w:val="20"/>
                <w:szCs w:val="24"/>
                <w:u w:val="single"/>
                <w:vertAlign w:val="subscript"/>
                <w:lang w:val="es-ES"/>
              </w:rPr>
              <w:t xml:space="preserve"> </w:t>
            </w:r>
            <w:proofErr w:type="spellStart"/>
            <w:r w:rsidRPr="00E84C88">
              <w:rPr>
                <w:rFonts w:ascii="Arial" w:eastAsia="Times New Roman" w:hAnsi="Arial" w:cs="Arial"/>
                <w:sz w:val="20"/>
                <w:szCs w:val="24"/>
                <w:u w:val="single"/>
                <w:vertAlign w:val="subscript"/>
                <w:lang w:val="es-ES"/>
              </w:rPr>
              <w:t>name</w:t>
            </w:r>
            <w:proofErr w:type="spellEnd"/>
            <w:r w:rsidRPr="00E84C88">
              <w:rPr>
                <w:rFonts w:ascii="Arial" w:eastAsia="Times New Roman" w:hAnsi="Arial" w:cs="Arial"/>
                <w:sz w:val="20"/>
                <w:szCs w:val="24"/>
                <w:u w:val="single"/>
                <w:vertAlign w:val="subscript"/>
                <w:lang w:val="es-ES"/>
              </w:rPr>
              <w:t xml:space="preserve"> </w:t>
            </w:r>
            <w:r w:rsidRPr="00E84C88">
              <w:rPr>
                <w:rFonts w:ascii="GHEA Grapalat" w:eastAsia="Times New Roman" w:hAnsi="GHEA Grapalat" w:cs="Times New Roman"/>
                <w:sz w:val="20"/>
                <w:szCs w:val="24"/>
                <w:u w:val="single"/>
                <w:vertAlign w:val="subscript"/>
                <w:lang w:val="es-ES"/>
              </w:rPr>
              <w:t>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19E84E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5EA136"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E5B6D08"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63DC829D"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F3BCBD0" w14:textId="77777777" w:rsidR="00532D6C" w:rsidRPr="00E84C88" w:rsidRDefault="00532D6C" w:rsidP="00532D6C">
            <w:pPr>
              <w:spacing w:after="0" w:line="240" w:lineRule="auto"/>
              <w:jc w:val="center"/>
              <w:rPr>
                <w:rFonts w:ascii="GHEA Grapalat" w:eastAsia="Times New Roman" w:hAnsi="GHEA Grapalat" w:cs="Times New Roman"/>
                <w:b/>
                <w:bCs/>
                <w:sz w:val="18"/>
                <w:szCs w:val="24"/>
                <w:lang w:val="es-ES"/>
              </w:rPr>
            </w:pPr>
            <w:r w:rsidRPr="00E84C88">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06D809" w14:textId="77777777" w:rsidR="00532D6C" w:rsidRPr="00E84C88" w:rsidRDefault="00532D6C" w:rsidP="00532D6C">
            <w:pPr>
              <w:spacing w:after="0" w:line="240" w:lineRule="auto"/>
              <w:rPr>
                <w:rFonts w:ascii="GHEA Grapalat" w:eastAsia="Times New Roman" w:hAnsi="GHEA Grapalat" w:cs="Times New Roman"/>
                <w:sz w:val="18"/>
                <w:szCs w:val="24"/>
                <w:lang w:val="es-ES"/>
              </w:rPr>
            </w:pPr>
            <w:r w:rsidRPr="00E84C88">
              <w:rPr>
                <w:rFonts w:ascii="GHEA Grapalat" w:eastAsia="Times New Roman" w:hAnsi="GHEA Grapalat" w:cs="Times New Roman"/>
                <w:sz w:val="20"/>
                <w:szCs w:val="24"/>
                <w:lang w:val="en-US"/>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59A9334"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E2C18"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8BE9EB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52B63626" w14:textId="77777777" w:rsidTr="00532D6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BA597" w14:textId="77777777" w:rsidR="00532D6C" w:rsidRPr="00E84C88" w:rsidRDefault="00532D6C" w:rsidP="00532D6C">
            <w:pPr>
              <w:spacing w:after="0" w:line="240" w:lineRule="auto"/>
              <w:jc w:val="center"/>
              <w:rPr>
                <w:rFonts w:ascii="GHEA Grapalat" w:eastAsia="Times New Roman" w:hAnsi="GHEA Grapalat" w:cs="Times New Roman"/>
                <w:b/>
                <w:bCs/>
                <w:sz w:val="18"/>
                <w:szCs w:val="24"/>
                <w:lang w:val="es-ES"/>
              </w:rPr>
            </w:pPr>
            <w:r w:rsidRPr="00E84C88">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15C628E" w14:textId="77777777" w:rsidR="00532D6C" w:rsidRPr="00E84C88" w:rsidRDefault="00532D6C" w:rsidP="00532D6C">
            <w:pPr>
              <w:spacing w:after="0" w:line="240" w:lineRule="auto"/>
              <w:rPr>
                <w:rFonts w:ascii="GHEA Grapalat" w:eastAsia="Times New Roman" w:hAnsi="GHEA Grapalat" w:cs="Times New Roman"/>
                <w:sz w:val="18"/>
                <w:szCs w:val="24"/>
                <w:lang w:val="es-ES"/>
              </w:rPr>
            </w:pPr>
            <w:r w:rsidRPr="00E84C88">
              <w:rPr>
                <w:rFonts w:ascii="GHEA Grapalat" w:eastAsia="Times New Roman" w:hAnsi="GHEA Grapalat" w:cs="Times New Roman"/>
                <w:sz w:val="20"/>
                <w:szCs w:val="24"/>
                <w:lang w:val="en-US"/>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03DAD1E"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270EF8"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A762D56"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r>
    </w:tbl>
    <w:p w14:paraId="33483DF3"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757D6D90"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67E128CB" w14:textId="77777777" w:rsidR="00532D6C" w:rsidRPr="00E84C88" w:rsidRDefault="00532D6C" w:rsidP="00532D6C">
      <w:pPr>
        <w:spacing w:after="0" w:line="240" w:lineRule="auto"/>
        <w:rPr>
          <w:rFonts w:ascii="GHEA Grapalat" w:eastAsia="Times New Roman" w:hAnsi="GHEA Grapalat" w:cs="Times New Roman"/>
          <w:sz w:val="18"/>
          <w:szCs w:val="18"/>
          <w:lang w:val="hy-AM"/>
        </w:rPr>
      </w:pPr>
    </w:p>
    <w:p w14:paraId="43E6DAC6" w14:textId="77777777" w:rsidR="00532D6C" w:rsidRPr="00E84C88" w:rsidRDefault="00532D6C" w:rsidP="00532D6C">
      <w:pPr>
        <w:spacing w:after="0" w:line="240" w:lineRule="auto"/>
        <w:ind w:left="720" w:firstLine="720"/>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en-US"/>
        </w:rPr>
        <w:t xml:space="preserve">     </w:t>
      </w:r>
      <w:r w:rsidRPr="00E84C88">
        <w:rPr>
          <w:rFonts w:ascii="GHEA Grapalat" w:eastAsia="Times New Roman" w:hAnsi="GHEA Grapalat" w:cs="Times New Roman"/>
          <w:sz w:val="20"/>
          <w:szCs w:val="24"/>
          <w:lang w:val="hy-AM"/>
        </w:rPr>
        <w:t>________________________________________</w:t>
      </w:r>
      <w:r w:rsidRPr="00E84C88">
        <w:rPr>
          <w:rFonts w:ascii="GHEA Grapalat" w:eastAsia="Times New Roman" w:hAnsi="GHEA Grapalat" w:cs="Times New Roman"/>
          <w:sz w:val="20"/>
          <w:szCs w:val="24"/>
          <w:lang w:val="hy-AM"/>
        </w:rPr>
        <w:tab/>
        <w:t xml:space="preserve">                </w:t>
      </w:r>
      <w:r w:rsidRPr="00E84C88">
        <w:rPr>
          <w:rFonts w:ascii="GHEA Grapalat" w:eastAsia="Times New Roman" w:hAnsi="GHEA Grapalat" w:cs="Times New Roman"/>
          <w:sz w:val="20"/>
          <w:szCs w:val="24"/>
          <w:lang w:val="en-US"/>
        </w:rPr>
        <w:t xml:space="preserve">       </w:t>
      </w:r>
      <w:r w:rsidRPr="00E84C88">
        <w:rPr>
          <w:rFonts w:ascii="GHEA Grapalat" w:eastAsia="Times New Roman" w:hAnsi="GHEA Grapalat" w:cs="Times New Roman"/>
          <w:sz w:val="20"/>
          <w:szCs w:val="24"/>
          <w:lang w:val="hy-AM"/>
        </w:rPr>
        <w:t>_____________</w:t>
      </w:r>
    </w:p>
    <w:p w14:paraId="0A63AE68" w14:textId="77777777" w:rsidR="00532D6C" w:rsidRPr="00E84C88" w:rsidRDefault="00532D6C" w:rsidP="00532D6C">
      <w:pPr>
        <w:spacing w:after="0" w:line="240" w:lineRule="auto"/>
        <w:jc w:val="both"/>
        <w:rPr>
          <w:rFonts w:ascii="GHEA Grapalat" w:eastAsia="Times New Roman" w:hAnsi="GHEA Grapalat" w:cs="Times New Roman"/>
          <w:sz w:val="20"/>
          <w:szCs w:val="24"/>
          <w:vertAlign w:val="superscript"/>
          <w:lang w:val="hy-AM"/>
        </w:rPr>
      </w:pP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to participate</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name </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of manager:</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position </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name</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 xml:space="preserve">surname </w:t>
      </w:r>
      <w:r w:rsidRPr="00E84C88">
        <w:rPr>
          <w:rFonts w:ascii="GHEA Grapalat" w:eastAsia="Times New Roman" w:hAnsi="GHEA Grapalat" w:cs="Times New Roman"/>
          <w:sz w:val="20"/>
          <w:szCs w:val="24"/>
          <w:vertAlign w:val="superscript"/>
          <w:lang w:val="hy-AM"/>
        </w:rPr>
        <w:t xml:space="preserve">) </w:t>
      </w:r>
      <w:r w:rsidRPr="00E84C88">
        <w:rPr>
          <w:rFonts w:ascii="Arial" w:eastAsia="Times New Roman" w:hAnsi="Arial" w:cs="Arial"/>
          <w:sz w:val="20"/>
          <w:szCs w:val="24"/>
          <w:vertAlign w:val="superscript"/>
          <w:lang w:val="hy-AM"/>
        </w:rPr>
        <w:t>signature</w:t>
      </w:r>
      <w:r w:rsidRPr="00E84C88">
        <w:rPr>
          <w:rFonts w:ascii="GHEA Grapalat" w:eastAsia="Times New Roman" w:hAnsi="GHEA Grapalat" w:cs="Times New Roman"/>
          <w:sz w:val="20"/>
          <w:szCs w:val="24"/>
          <w:vertAlign w:val="superscript"/>
          <w:lang w:val="hy-AM"/>
        </w:rPr>
        <w:tab/>
      </w:r>
    </w:p>
    <w:p w14:paraId="2D268268"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    </w:t>
      </w:r>
    </w:p>
    <w:p w14:paraId="39659338"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K. </w:t>
      </w:r>
      <w:r w:rsidRPr="00E84C88">
        <w:rPr>
          <w:rFonts w:ascii="GHEA Grapalat" w:eastAsia="Times New Roman" w:hAnsi="GHEA Grapalat" w:cs="Times New Roman"/>
          <w:sz w:val="20"/>
          <w:szCs w:val="24"/>
          <w:lang w:val="hy-AM"/>
        </w:rPr>
        <w:t xml:space="preserve">_ </w:t>
      </w:r>
      <w:r w:rsidRPr="00E84C88">
        <w:rPr>
          <w:rFonts w:ascii="Arial" w:eastAsia="Times New Roman" w:hAnsi="Arial" w:cs="Arial"/>
          <w:sz w:val="20"/>
          <w:szCs w:val="24"/>
          <w:lang w:val="hy-AM"/>
        </w:rPr>
        <w:t xml:space="preserve">T. </w:t>
      </w:r>
      <w:r w:rsidRPr="00E84C88">
        <w:rPr>
          <w:rFonts w:ascii="GHEA Grapalat" w:eastAsia="Times New Roman" w:hAnsi="GHEA Grapalat" w:cs="Times New Roman"/>
          <w:sz w:val="20"/>
          <w:szCs w:val="24"/>
          <w:lang w:val="hy-AM"/>
        </w:rPr>
        <w:t>_</w:t>
      </w:r>
      <w:r w:rsidRPr="00E84C88">
        <w:rPr>
          <w:rFonts w:ascii="GHEA Grapalat" w:eastAsia="Times New Roman" w:hAnsi="GHEA Grapalat" w:cs="Times New Roman"/>
          <w:color w:val="FFFFFF"/>
          <w:sz w:val="20"/>
          <w:szCs w:val="24"/>
          <w:vertAlign w:val="superscript"/>
          <w:lang w:val="hy-AM"/>
        </w:rPr>
        <w:footnoteReference w:id="9"/>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t xml:space="preserve"> </w:t>
      </w:r>
    </w:p>
    <w:p w14:paraId="08CD911B"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51447068"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9991714"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117372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2AC9C2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72F05A96"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9D03072"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2DF33F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7D89D0A"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6C0D3F1A"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533ACAAB"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17DF6A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286B9000"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1802019"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6B5C3F96"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4D005BE5"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21D24A84"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p>
    <w:p w14:paraId="1B817A21" w14:textId="77777777" w:rsidR="001902F9"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r w:rsidRPr="00E84C88">
        <w:rPr>
          <w:rFonts w:ascii="GHEA Grapalat" w:eastAsia="Times New Roman" w:hAnsi="GHEA Grapalat" w:cs="Times New Roman"/>
          <w:sz w:val="20"/>
          <w:szCs w:val="20"/>
          <w:lang w:val="es-ES" w:eastAsia="ru-RU"/>
        </w:rPr>
        <w:br w:type="page"/>
      </w:r>
    </w:p>
    <w:p w14:paraId="5137051A"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Arial" w:eastAsia="Times New Roman" w:hAnsi="Arial" w:cs="Arial"/>
          <w:b/>
          <w:sz w:val="20"/>
          <w:szCs w:val="20"/>
          <w:lang w:val="hy-AM"/>
        </w:rPr>
        <w:lastRenderedPageBreak/>
        <w:t xml:space="preserve">Appendix </w:t>
      </w:r>
      <w:r w:rsidRPr="00E84C88">
        <w:rPr>
          <w:rFonts w:ascii="GHEA Grapalat" w:eastAsia="Times New Roman" w:hAnsi="GHEA Grapalat" w:cs="Arial"/>
          <w:b/>
          <w:sz w:val="20"/>
          <w:szCs w:val="20"/>
          <w:lang w:val="hy-AM"/>
        </w:rPr>
        <w:t>3</w:t>
      </w:r>
    </w:p>
    <w:p w14:paraId="46CB8A5D"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t xml:space="preserve"> </w:t>
      </w:r>
      <w:r w:rsidR="001A3021" w:rsidRPr="00E84C88">
        <w:rPr>
          <w:rFonts w:ascii="Arial" w:eastAsia="Times New Roman" w:hAnsi="Arial" w:cs="Arial"/>
          <w:b/>
          <w:sz w:val="20"/>
          <w:szCs w:val="20"/>
          <w:lang w:val="hy-AM"/>
        </w:rPr>
        <w:t xml:space="preserve">LM </w:t>
      </w:r>
      <w:r w:rsidR="001A3021" w:rsidRPr="00E84C88">
        <w:rPr>
          <w:rFonts w:ascii="GHEA Grapalat" w:eastAsia="Times New Roman" w:hAnsi="GHEA Grapalat" w:cs="Arial"/>
          <w:b/>
          <w:sz w:val="20"/>
          <w:szCs w:val="20"/>
          <w:lang w:val="hy-AM"/>
        </w:rPr>
        <w:t xml:space="preserve">- </w:t>
      </w:r>
      <w:r w:rsidR="001A3021" w:rsidRPr="00E84C88">
        <w:rPr>
          <w:rFonts w:ascii="Arial" w:eastAsia="Times New Roman" w:hAnsi="Arial" w:cs="Arial"/>
          <w:b/>
          <w:sz w:val="20"/>
          <w:szCs w:val="20"/>
          <w:lang w:val="hy-AM"/>
        </w:rPr>
        <w:t xml:space="preserve">TACT </w:t>
      </w:r>
      <w:r w:rsidR="001A3021" w:rsidRPr="00E84C88">
        <w:rPr>
          <w:rFonts w:ascii="GHEA Grapalat" w:eastAsia="Times New Roman" w:hAnsi="GHEA Grapalat" w:cs="Arial"/>
          <w:b/>
          <w:sz w:val="20"/>
          <w:szCs w:val="20"/>
          <w:lang w:val="hy-AM"/>
        </w:rPr>
        <w:t xml:space="preserve">- </w:t>
      </w:r>
      <w:r w:rsidR="001A3021" w:rsidRPr="00E84C88">
        <w:rPr>
          <w:rFonts w:ascii="Arial" w:eastAsia="Times New Roman" w:hAnsi="Arial" w:cs="Arial"/>
          <w:b/>
          <w:sz w:val="20"/>
          <w:szCs w:val="20"/>
          <w:lang w:val="hy-AM"/>
        </w:rPr>
        <w:t xml:space="preserve">GHAPSD </w:t>
      </w:r>
      <w:r w:rsidR="001A3021" w:rsidRPr="00E84C88">
        <w:rPr>
          <w:rFonts w:ascii="GHEA Grapalat" w:eastAsia="Times New Roman" w:hAnsi="GHEA Grapalat" w:cs="Arial"/>
          <w:b/>
          <w:sz w:val="20"/>
          <w:szCs w:val="20"/>
          <w:lang w:val="hy-AM"/>
        </w:rPr>
        <w:t xml:space="preserve">-24/04 </w:t>
      </w:r>
      <w:r w:rsidRPr="00E84C88">
        <w:rPr>
          <w:rFonts w:ascii="GHEA Grapalat" w:eastAsia="Times New Roman" w:hAnsi="GHEA Grapalat" w:cs="Sylfaen"/>
          <w:b/>
          <w:sz w:val="20"/>
          <w:szCs w:val="20"/>
          <w:lang w:val="es-ES"/>
        </w:rPr>
        <w:t>*</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hy-AM"/>
        </w:rPr>
        <w:t>with code</w:t>
      </w:r>
    </w:p>
    <w:p w14:paraId="0987FC69" w14:textId="77777777" w:rsidR="001902F9" w:rsidRPr="00E84C88" w:rsidRDefault="001902F9" w:rsidP="001902F9">
      <w:pPr>
        <w:spacing w:after="0" w:line="240" w:lineRule="auto"/>
        <w:ind w:firstLine="567"/>
        <w:jc w:val="right"/>
        <w:rPr>
          <w:rFonts w:ascii="GHEA Grapalat" w:eastAsia="Times New Roman" w:hAnsi="GHEA Grapalat" w:cs="Sylfaen"/>
          <w:b/>
          <w:sz w:val="20"/>
          <w:szCs w:val="20"/>
          <w:lang w:val="hy-AM"/>
        </w:rPr>
      </w:pPr>
      <w:r w:rsidRPr="00E84C88">
        <w:rPr>
          <w:rFonts w:ascii="Arial" w:eastAsia="Times New Roman" w:hAnsi="Arial" w:cs="Arial"/>
          <w:b/>
          <w:sz w:val="20"/>
          <w:szCs w:val="20"/>
          <w:lang w:val="hy-AM"/>
        </w:rPr>
        <w:t>quote</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inquiry</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invitation</w:t>
      </w:r>
    </w:p>
    <w:p w14:paraId="40EB0DD4" w14:textId="77777777" w:rsidR="001902F9" w:rsidRPr="00E84C88" w:rsidRDefault="001902F9" w:rsidP="001902F9">
      <w:pPr>
        <w:spacing w:after="0" w:line="240" w:lineRule="auto"/>
        <w:ind w:firstLine="567"/>
        <w:jc w:val="right"/>
        <w:rPr>
          <w:rFonts w:ascii="GHEA Grapalat" w:eastAsia="Times New Roman" w:hAnsi="GHEA Grapalat" w:cs="Sylfaen"/>
          <w:b/>
          <w:sz w:val="20"/>
          <w:szCs w:val="20"/>
          <w:lang w:val="hy-AM"/>
        </w:rPr>
      </w:pPr>
    </w:p>
    <w:p w14:paraId="147E5503" w14:textId="77777777" w:rsidR="001902F9" w:rsidRPr="00E84C88" w:rsidRDefault="001902F9" w:rsidP="001902F9">
      <w:pPr>
        <w:shd w:val="clear" w:color="auto" w:fill="FFFFFF"/>
        <w:spacing w:after="0" w:line="240" w:lineRule="auto"/>
        <w:ind w:firstLine="375"/>
        <w:jc w:val="center"/>
        <w:rPr>
          <w:rFonts w:ascii="GHEA Grapalat" w:eastAsia="Times New Roman" w:hAnsi="GHEA Grapalat" w:cs="Times New Roman"/>
          <w:b/>
          <w:bCs/>
          <w:sz w:val="20"/>
          <w:szCs w:val="20"/>
          <w:lang w:val="hy-AM"/>
        </w:rPr>
      </w:pPr>
      <w:r w:rsidRPr="00E84C88">
        <w:rPr>
          <w:rFonts w:ascii="Arial" w:eastAsia="Times New Roman" w:hAnsi="Arial" w:cs="Arial"/>
          <w:b/>
          <w:bCs/>
          <w:sz w:val="20"/>
          <w:szCs w:val="20"/>
          <w:lang w:val="hy-AM"/>
        </w:rPr>
        <w:t xml:space="preserve">WARRANTY </w:t>
      </w:r>
      <w:r w:rsidRPr="00E84C88">
        <w:rPr>
          <w:rFonts w:ascii="GHEA Grapalat" w:eastAsia="Times New Roman" w:hAnsi="GHEA Grapalat" w:cs="Times New Roman"/>
          <w:b/>
          <w:bCs/>
          <w:sz w:val="20"/>
          <w:szCs w:val="20"/>
          <w:lang w:val="hy-AM"/>
        </w:rPr>
        <w:t>N __________</w:t>
      </w:r>
    </w:p>
    <w:p w14:paraId="4D900325"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b/>
          <w:bCs/>
          <w:sz w:val="24"/>
          <w:szCs w:val="24"/>
          <w:lang w:val="hy-AM"/>
        </w:rPr>
      </w:pPr>
    </w:p>
    <w:p w14:paraId="28D57EFB" w14:textId="14EF174C" w:rsidR="001902F9" w:rsidRPr="00E84C88" w:rsidRDefault="001902F9" w:rsidP="001902F9">
      <w:pPr>
        <w:shd w:val="clear" w:color="auto" w:fill="FFFFFF"/>
        <w:spacing w:after="0" w:line="240" w:lineRule="auto"/>
        <w:ind w:firstLine="375"/>
        <w:jc w:val="both"/>
        <w:rPr>
          <w:rFonts w:ascii="GHEA Grapalat" w:eastAsia="Times New Roman" w:hAnsi="GHEA Grapalat" w:cs="Sylfaen"/>
          <w:sz w:val="24"/>
          <w:szCs w:val="24"/>
          <w:vertAlign w:val="superscript"/>
          <w:lang w:val="hy-AM"/>
        </w:rPr>
      </w:pPr>
      <w:r w:rsidRPr="00E84C88">
        <w:rPr>
          <w:rFonts w:ascii="GHEA Grapalat" w:eastAsia="Times New Roman" w:hAnsi="GHEA Grapalat" w:cs="Times New Roman"/>
          <w:b/>
          <w:bCs/>
          <w:sz w:val="20"/>
          <w:szCs w:val="20"/>
          <w:lang w:val="hy-AM"/>
        </w:rPr>
        <w:tab/>
        <w:t xml:space="preserve">1. </w:t>
      </w:r>
      <w:r w:rsidRPr="00E84C88">
        <w:rPr>
          <w:rFonts w:ascii="Arial" w:eastAsia="Times New Roman" w:hAnsi="Arial" w:cs="Arial"/>
          <w:b/>
          <w:bCs/>
          <w:sz w:val="20"/>
          <w:szCs w:val="20"/>
          <w:lang w:val="hy-AM"/>
        </w:rPr>
        <w:t>Herein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the warranty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guarantee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region: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Fortress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community hospital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beneficiary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w:t>
      </w:r>
      <w:r w:rsidRPr="00E84C88">
        <w:rPr>
          <w:rFonts w:ascii="GHEA Grapalat" w:eastAsia="Times New Roman" w:hAnsi="GHEA Grapalat" w:cs="Times New Roman"/>
          <w:b/>
          <w:bCs/>
          <w:sz w:val="20"/>
          <w:szCs w:val="20"/>
          <w:lang w:val="hy-AM"/>
        </w:rPr>
        <w:t xml:space="preserve"> </w:t>
      </w:r>
      <w:r w:rsidR="00FF4E80">
        <w:rPr>
          <w:rFonts w:ascii="Arial" w:eastAsia="Times New Roman" w:hAnsi="Arial" w:cs="Arial"/>
          <w:b/>
          <w:sz w:val="20"/>
          <w:szCs w:val="20"/>
          <w:lang w:val="hy-AM"/>
        </w:rPr>
        <w:t>ԼՄ-ԹՀԿՏ-ԳՀԱՊՁԲ-24/08</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bCs/>
          <w:sz w:val="20"/>
          <w:szCs w:val="20"/>
          <w:lang w:val="hy-AM"/>
        </w:rPr>
        <w:t>with code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organized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b/>
          <w:bCs/>
          <w:sz w:val="20"/>
          <w:szCs w:val="20"/>
          <w:lang w:val="hy-AM"/>
        </w:rPr>
        <w:t>of purchase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the procedure</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principal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from participating</w:t>
      </w:r>
      <w:r w:rsidRPr="00E84C88">
        <w:rPr>
          <w:rFonts w:ascii="GHEA Grapalat" w:eastAsia="Times New Roman" w:hAnsi="GHEA Grapalat" w:cs="Times New Roman"/>
          <w:b/>
          <w:bCs/>
          <w:sz w:val="20"/>
          <w:szCs w:val="20"/>
          <w:lang w:val="hy-AM"/>
        </w:rPr>
        <w:t xml:space="preserve"> </w:t>
      </w:r>
    </w:p>
    <w:p w14:paraId="2175232D" w14:textId="77777777" w:rsidR="001902F9" w:rsidRPr="00E84C88" w:rsidRDefault="001902F9" w:rsidP="001902F9">
      <w:pPr>
        <w:shd w:val="clear" w:color="auto" w:fill="FFFFFF"/>
        <w:spacing w:after="0" w:line="240" w:lineRule="auto"/>
        <w:ind w:left="2832" w:firstLine="708"/>
        <w:jc w:val="both"/>
        <w:rPr>
          <w:rFonts w:ascii="GHEA Grapalat" w:eastAsia="Times New Roman" w:hAnsi="GHEA Grapalat" w:cs="Times New Roman"/>
          <w:sz w:val="20"/>
          <w:szCs w:val="20"/>
          <w:lang w:val="hy-AM"/>
        </w:rPr>
      </w:pP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25D32D79" w14:textId="77777777" w:rsidR="001902F9" w:rsidRPr="00E84C88" w:rsidRDefault="001902F9" w:rsidP="001902F9">
      <w:pPr>
        <w:shd w:val="clear" w:color="auto" w:fill="FFFFFF"/>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b/>
          <w:bCs/>
          <w:sz w:val="20"/>
          <w:szCs w:val="20"/>
          <w:lang w:val="hy-AM"/>
        </w:rPr>
        <w:t>resulting from</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the same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 code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 invitation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established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of liabilities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obligations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performance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provide </w:t>
      </w:r>
      <w:r w:rsidRPr="00E84C88">
        <w:rPr>
          <w:rFonts w:ascii="GHEA Grapalat" w:eastAsia="Times New Roman" w:hAnsi="GHEA Grapalat" w:cs="Times New Roman"/>
          <w:b/>
          <w:bCs/>
          <w:sz w:val="20"/>
          <w:szCs w:val="20"/>
          <w:lang w:val="hy-AM"/>
        </w:rPr>
        <w:t>_</w:t>
      </w:r>
    </w:p>
    <w:p w14:paraId="3184304F" w14:textId="77777777" w:rsidR="001902F9" w:rsidRPr="00E84C88" w:rsidRDefault="001902F9" w:rsidP="001902F9">
      <w:pPr>
        <w:shd w:val="clear" w:color="auto" w:fill="FFFFFF"/>
        <w:spacing w:after="0" w:line="240" w:lineRule="auto"/>
        <w:ind w:firstLine="708"/>
        <w:jc w:val="both"/>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2.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giver</w:t>
      </w:r>
      <w:r w:rsidRPr="00E84C88">
        <w:rPr>
          <w:rFonts w:ascii="GHEA Grapalat" w:eastAsia="Times New Roman" w:hAnsi="GHEA Grapalat" w:cs="Times New Roman"/>
          <w:b/>
          <w:bCs/>
          <w:sz w:val="20"/>
          <w:szCs w:val="20"/>
          <w:lang w:val="hy-AM"/>
        </w:rPr>
        <w:t xml:space="preserve"> </w:t>
      </w:r>
    </w:p>
    <w:p w14:paraId="373E06C4"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t xml:space="preserve">                         </w:t>
      </w:r>
      <w:r w:rsidRPr="00E84C88">
        <w:rPr>
          <w:rFonts w:ascii="Arial" w:eastAsia="Times New Roman" w:hAnsi="Arial" w:cs="Arial"/>
          <w:sz w:val="24"/>
          <w:szCs w:val="24"/>
          <w:vertAlign w:val="superscript"/>
          <w:lang w:val="hy-AM"/>
        </w:rPr>
        <w:t>guarantee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giver</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bank</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61964C4B" w14:textId="77777777" w:rsidR="001902F9" w:rsidRPr="00E84C88" w:rsidRDefault="001902F9" w:rsidP="001902F9">
      <w:pPr>
        <w:shd w:val="clear" w:color="auto" w:fill="FFFFFF"/>
        <w:spacing w:after="0" w:line="240" w:lineRule="auto"/>
        <w:jc w:val="both"/>
        <w:rPr>
          <w:rFonts w:ascii="GHEA Grapalat" w:eastAsia="Times New Roman" w:hAnsi="GHEA Grapalat" w:cs="Times New Roman"/>
          <w:sz w:val="20"/>
          <w:szCs w:val="20"/>
          <w:u w:val="single"/>
          <w:lang w:val="hy-AM"/>
        </w:rPr>
      </w:pPr>
      <w:r w:rsidRPr="00E84C88">
        <w:rPr>
          <w:rFonts w:ascii="Arial" w:eastAsia="Times New Roman" w:hAnsi="Arial" w:cs="Arial"/>
          <w:b/>
          <w:bCs/>
          <w:sz w:val="20"/>
          <w:szCs w:val="20"/>
          <w:lang w:val="hy-AM"/>
        </w:rPr>
        <w:t xml:space="preserve">person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unconditionally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undertake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hereby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established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in order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and: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within the deadline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presented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upon request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claim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pay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p>
    <w:p w14:paraId="5DF9B0D6" w14:textId="77777777" w:rsidR="001902F9" w:rsidRPr="00E84C88" w:rsidRDefault="001902F9" w:rsidP="001902F9">
      <w:pPr>
        <w:shd w:val="clear" w:color="auto" w:fill="FFFFFF"/>
        <w:spacing w:after="0" w:line="240" w:lineRule="auto"/>
        <w:ind w:left="7080" w:firstLine="708"/>
        <w:jc w:val="both"/>
        <w:rPr>
          <w:rFonts w:ascii="GHEA Grapalat" w:eastAsia="Times New Roman" w:hAnsi="GHEA Grapalat" w:cs="Times New Roman"/>
          <w:sz w:val="20"/>
          <w:szCs w:val="20"/>
          <w:u w:val="single"/>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sum</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numbers</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and: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letters</w:t>
      </w:r>
    </w:p>
    <w:p w14:paraId="4F01E88B" w14:textId="77777777" w:rsidR="001902F9" w:rsidRPr="00E84C88" w:rsidRDefault="001902F9" w:rsidP="001902F9">
      <w:pPr>
        <w:shd w:val="clear" w:color="auto" w:fill="FFFFFF"/>
        <w:spacing w:after="0" w:line="240" w:lineRule="auto"/>
        <w:jc w:val="both"/>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money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the requirement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from getting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five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working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the day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during </w:t>
      </w:r>
      <w:r w:rsidRPr="00E84C88">
        <w:rPr>
          <w:rFonts w:ascii="GHEA Grapalat" w:eastAsia="Times New Roman" w:hAnsi="GHEA Grapalat" w:cs="Times New Roman"/>
          <w:b/>
          <w:bCs/>
          <w:sz w:val="20"/>
          <w:szCs w:val="20"/>
          <w:lang w:val="hy-AM"/>
        </w:rPr>
        <w:t xml:space="preserve">_ </w:t>
      </w:r>
      <w:r w:rsidRPr="00E84C88">
        <w:rPr>
          <w:rFonts w:ascii="Arial" w:eastAsia="Times New Roman" w:hAnsi="Arial" w:cs="Arial"/>
          <w:b/>
          <w:bCs/>
          <w:sz w:val="20"/>
          <w:szCs w:val="20"/>
          <w:lang w:val="hy-AM"/>
        </w:rPr>
        <w:t>Payment: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 happening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to the account number </w:t>
      </w:r>
      <w:r w:rsidRPr="00E84C88">
        <w:rPr>
          <w:rFonts w:ascii="GHEA Grapalat" w:eastAsia="Times New Roman" w:hAnsi="GHEA Grapalat" w:cs="Times New Roman"/>
          <w:b/>
          <w:bCs/>
          <w:sz w:val="20"/>
          <w:szCs w:val="20"/>
          <w:lang w:val="hy-AM"/>
        </w:rPr>
        <w:t xml:space="preserve">163188101683 </w:t>
      </w:r>
      <w:r w:rsidRPr="00E84C88">
        <w:rPr>
          <w:rFonts w:ascii="Arial" w:eastAsia="Times New Roman" w:hAnsi="Arial" w:cs="Arial"/>
          <w:b/>
          <w:bCs/>
          <w:sz w:val="20"/>
          <w:szCs w:val="20"/>
          <w:lang w:val="hy-AM"/>
        </w:rPr>
        <w:t>of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transfer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through </w:t>
      </w:r>
      <w:r w:rsidRPr="00E84C88">
        <w:rPr>
          <w:rFonts w:ascii="GHEA Grapalat" w:eastAsia="Times New Roman" w:hAnsi="GHEA Grapalat" w:cs="Times New Roman"/>
          <w:b/>
          <w:bCs/>
          <w:sz w:val="20"/>
          <w:szCs w:val="20"/>
          <w:lang w:val="hy-AM"/>
        </w:rPr>
        <w:t>_</w:t>
      </w:r>
    </w:p>
    <w:p w14:paraId="1742FE6E"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GHEA Grapalat" w:eastAsia="Times New Roman" w:hAnsi="GHEA Grapalat" w:cs="Sylfaen"/>
          <w:sz w:val="24"/>
          <w:szCs w:val="24"/>
          <w:vertAlign w:val="superscript"/>
          <w:lang w:val="hy-AM"/>
        </w:rPr>
        <w:t xml:space="preserve">                                                                                  </w:t>
      </w:r>
    </w:p>
    <w:p w14:paraId="002784F3"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3.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irrevocable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_</w:t>
      </w:r>
    </w:p>
    <w:p w14:paraId="07242098"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4.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derived 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beneficiary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the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right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 transferred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case</w:t>
      </w:r>
    </w:p>
    <w:p w14:paraId="1003112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5.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b/>
          <w:sz w:val="20"/>
          <w:szCs w:val="20"/>
          <w:lang w:val="af-ZA"/>
        </w:rPr>
        <w:t xml:space="preserve">ЛМЛБХ </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af-ZA"/>
        </w:rPr>
        <w:t xml:space="preserve">ГСРПЗ </w:t>
      </w:r>
      <w:r w:rsidRPr="00E84C88">
        <w:rPr>
          <w:rFonts w:ascii="GHEA Grapalat" w:eastAsia="Times New Roman" w:hAnsi="GHEA Grapalat" w:cs="Times New Roman"/>
          <w:b/>
          <w:sz w:val="20"/>
          <w:szCs w:val="20"/>
          <w:lang w:val="af-ZA"/>
        </w:rPr>
        <w:t>- 22/12</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organized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purchase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currently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participate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purpose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principal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application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present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date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ninety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day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provision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fact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information: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number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provider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name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1 </w:t>
      </w:r>
      <w:r w:rsidRPr="00E84C88">
        <w:rPr>
          <w:rFonts w:ascii="Arial" w:eastAsia="Times New Roman" w:hAnsi="Arial" w:cs="Arial"/>
          <w:sz w:val="20"/>
          <w:szCs w:val="20"/>
          <w:lang w:val="hy-AM"/>
        </w:rPr>
        <w:t>of the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 the point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size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note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provide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day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official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mail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address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sending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 the point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purchase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procedure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invitation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stated:</w:t>
      </w:r>
      <w:r w:rsidRPr="00E84C88">
        <w:rPr>
          <w:rFonts w:ascii="GHEA Grapalat" w:eastAsia="Times New Roman" w:hAnsi="GHEA Grapalat" w:cs="Times New Roman"/>
          <w:sz w:val="20"/>
          <w:szCs w:val="20"/>
          <w:lang w:val="hy-AM"/>
        </w:rPr>
        <w:t xml:space="preserve"> </w:t>
      </w:r>
      <w:r w:rsidRPr="00E84C88">
        <w:rPr>
          <w:rFonts w:ascii="Arial" w:eastAsia="Calibri" w:hAnsi="Arial" w:cs="Arial"/>
          <w:sz w:val="20"/>
          <w:szCs w:val="20"/>
          <w:lang w:val="hy-AM"/>
        </w:rPr>
        <w:t>appraiser</w:t>
      </w:r>
      <w:r w:rsidRPr="00E84C88">
        <w:rPr>
          <w:rFonts w:ascii="GHEA Grapalat" w:eastAsia="Calibri" w:hAnsi="GHEA Grapalat" w:cs="Times New Roman"/>
          <w:sz w:val="20"/>
          <w:szCs w:val="20"/>
          <w:lang w:val="hy-AM"/>
        </w:rPr>
        <w:t xml:space="preserve"> </w:t>
      </w:r>
      <w:r w:rsidRPr="00E84C88">
        <w:rPr>
          <w:rFonts w:ascii="Arial" w:eastAsia="Calibri" w:hAnsi="Arial" w:cs="Arial"/>
          <w:sz w:val="20"/>
          <w:szCs w:val="20"/>
          <w:lang w:val="hy-AM"/>
        </w:rPr>
        <w:t>of the commission</w:t>
      </w:r>
      <w:r w:rsidRPr="00E84C88">
        <w:rPr>
          <w:rFonts w:ascii="GHEA Grapalat" w:eastAsia="Calibri" w:hAnsi="GHEA Grapalat" w:cs="Times New Roman"/>
          <w:sz w:val="20"/>
          <w:szCs w:val="20"/>
          <w:lang w:val="hy-AM"/>
        </w:rPr>
        <w:t xml:space="preserve"> </w:t>
      </w:r>
      <w:r w:rsidRPr="00E84C88">
        <w:rPr>
          <w:rFonts w:ascii="Arial" w:eastAsia="Times New Roman" w:hAnsi="Arial" w:cs="Arial"/>
          <w:sz w:val="20"/>
          <w:szCs w:val="20"/>
          <w:lang w:val="hy-AM"/>
        </w:rPr>
        <w:t>of the secretary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mail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the address.</w:t>
      </w:r>
      <w:r w:rsidRPr="00E84C88">
        <w:rPr>
          <w:rFonts w:ascii="GHEA Grapalat" w:eastAsia="Times New Roman" w:hAnsi="GHEA Grapalat" w:cs="Times New Roman"/>
          <w:sz w:val="20"/>
          <w:szCs w:val="20"/>
          <w:lang w:val="hy-AM"/>
        </w:rPr>
        <w:t xml:space="preserve">     </w:t>
      </w:r>
    </w:p>
    <w:p w14:paraId="60B6EF23"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6. </w:t>
      </w:r>
      <w:r w:rsidRPr="00E84C88">
        <w:rPr>
          <w:rFonts w:ascii="Arial" w:eastAsia="Times New Roman" w:hAnsi="Arial" w:cs="Arial"/>
          <w:sz w:val="20"/>
          <w:szCs w:val="20"/>
          <w:lang w:val="hy-AM"/>
        </w:rPr>
        <w:t>The 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the form of On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 introduced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application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refuse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appraiser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commission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protocol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copy </w:t>
      </w:r>
      <w:r w:rsidRPr="00E84C88">
        <w:rPr>
          <w:rFonts w:ascii="GHEA Grapalat" w:eastAsia="Times New Roman" w:hAnsi="GHEA Grapalat" w:cs="Times New Roman"/>
          <w:sz w:val="20"/>
          <w:szCs w:val="20"/>
          <w:lang w:val="hy-AM"/>
        </w:rPr>
        <w:t>_</w:t>
      </w:r>
    </w:p>
    <w:p w14:paraId="6500EFB6"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7.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getting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after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maximum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day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during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discussion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their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compliance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find 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Times New Roman"/>
          <w:sz w:val="20"/>
          <w:szCs w:val="20"/>
          <w:lang w:val="hy-AM"/>
        </w:rPr>
        <w:t>:</w:t>
      </w:r>
    </w:p>
    <w:p w14:paraId="6FF9011D"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8.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refusal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the </w:t>
      </w:r>
      <w:r w:rsidRPr="00E84C88">
        <w:rPr>
          <w:rFonts w:ascii="Arial" w:eastAsia="Times New Roman" w:hAnsi="Arial" w:cs="Arial"/>
          <w:sz w:val="20"/>
          <w:szCs w:val="20"/>
          <w:lang w:val="hy-AM"/>
        </w:rPr>
        <w:t xml:space="preserve">requirement if </w:t>
      </w:r>
      <w:r w:rsidRPr="00E84C88">
        <w:rPr>
          <w:rFonts w:ascii="GHEA Grapalat" w:eastAsia="Times New Roman" w:hAnsi="GHEA Grapalat" w:cs="Times New Roman"/>
          <w:sz w:val="20"/>
          <w:szCs w:val="20"/>
          <w:lang w:val="hy-AM"/>
        </w:rPr>
        <w:t>:</w:t>
      </w:r>
    </w:p>
    <w:p w14:paraId="3EACBA3C"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match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conditions </w:t>
      </w:r>
      <w:r w:rsidRPr="00E84C88">
        <w:rPr>
          <w:rFonts w:ascii="GHEA Grapalat" w:eastAsia="Times New Roman" w:hAnsi="GHEA Grapalat" w:cs="Times New Roman"/>
          <w:sz w:val="20"/>
          <w:szCs w:val="20"/>
          <w:lang w:val="hy-AM"/>
        </w:rPr>
        <w:t>.</w:t>
      </w:r>
    </w:p>
    <w:p w14:paraId="03715DA7"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period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end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after </w:t>
      </w:r>
      <w:r w:rsidRPr="00E84C88">
        <w:rPr>
          <w:rFonts w:ascii="GHEA Grapalat" w:eastAsia="Times New Roman" w:hAnsi="GHEA Grapalat" w:cs="Times New Roman"/>
          <w:sz w:val="20"/>
          <w:szCs w:val="20"/>
          <w:lang w:val="hy-AM"/>
        </w:rPr>
        <w:t>_</w:t>
      </w:r>
    </w:p>
    <w:p w14:paraId="2F22789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9.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refuse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decision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immediately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later </w:t>
      </w:r>
      <w:r w:rsidRPr="00E84C88">
        <w:rPr>
          <w:rFonts w:ascii="GHEA Grapalat" w:eastAsia="Times New Roman" w:hAnsi="GHEA Grapalat" w:cs="Times New Roman"/>
          <w:sz w:val="20"/>
          <w:szCs w:val="20"/>
          <w:lang w:val="hy-AM"/>
        </w:rPr>
        <w:t xml:space="preserve">than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same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on the day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rejection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informs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beneficiary </w:t>
      </w:r>
      <w:r w:rsidRPr="00E84C88">
        <w:rPr>
          <w:rFonts w:ascii="GHEA Grapalat" w:eastAsia="Times New Roman" w:hAnsi="GHEA Grapalat" w:cs="Times New Roman"/>
          <w:sz w:val="20"/>
          <w:szCs w:val="20"/>
          <w:lang w:val="hy-AM"/>
        </w:rPr>
        <w:t>.</w:t>
      </w:r>
    </w:p>
    <w:p w14:paraId="5878A659"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10.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towards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applies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civilian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appropriate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provisions </w:t>
      </w:r>
      <w:r w:rsidRPr="00E84C88">
        <w:rPr>
          <w:rFonts w:ascii="GHEA Grapalat" w:eastAsia="Times New Roman" w:hAnsi="GHEA Grapalat" w:cs="Times New Roman"/>
          <w:sz w:val="20"/>
          <w:szCs w:val="20"/>
          <w:lang w:val="hy-AM"/>
        </w:rPr>
        <w:t>.</w:t>
      </w:r>
    </w:p>
    <w:p w14:paraId="27928358"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11.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originating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subject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solution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legislation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in </w:t>
      </w:r>
      <w:r w:rsidRPr="00E84C88">
        <w:rPr>
          <w:rFonts w:ascii="GHEA Grapalat" w:eastAsia="Times New Roman" w:hAnsi="GHEA Grapalat" w:cs="Times New Roman"/>
          <w:sz w:val="20"/>
          <w:szCs w:val="20"/>
          <w:lang w:val="hy-AM"/>
        </w:rPr>
        <w:t>order</w:t>
      </w:r>
    </w:p>
    <w:p w14:paraId="3AC586BC"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p>
    <w:p w14:paraId="46CEA3E0"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u w:val="single"/>
          <w:lang w:val="hy-AM"/>
        </w:rPr>
      </w:pPr>
      <w:r w:rsidRPr="00E84C88">
        <w:rPr>
          <w:rFonts w:ascii="Arial" w:eastAsia="Times New Roman" w:hAnsi="Arial" w:cs="Arial"/>
          <w:sz w:val="20"/>
          <w:szCs w:val="20"/>
          <w:lang w:val="hy-AM"/>
        </w:rPr>
        <w:t>Executive: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body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boss</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0071B074"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p>
    <w:p w14:paraId="248B111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p>
    <w:p w14:paraId="061B1C4A"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5918F0B3" w14:textId="77777777" w:rsidR="001902F9" w:rsidRPr="00E84C88" w:rsidRDefault="001902F9" w:rsidP="001902F9">
      <w:pPr>
        <w:shd w:val="clear" w:color="auto" w:fill="FFFFFF"/>
        <w:spacing w:after="0" w:line="240" w:lineRule="auto"/>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month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date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year</w:t>
      </w:r>
    </w:p>
    <w:p w14:paraId="2CD6F2DC"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Sylfaen"/>
          <w:b/>
          <w:sz w:val="20"/>
          <w:szCs w:val="20"/>
          <w:lang w:val="hy-AM"/>
        </w:rPr>
        <w:br w:type="page"/>
      </w:r>
      <w:r w:rsidRPr="00E84C88">
        <w:rPr>
          <w:rFonts w:ascii="Arial" w:eastAsia="Times New Roman" w:hAnsi="Arial" w:cs="Arial"/>
          <w:b/>
          <w:sz w:val="20"/>
          <w:szCs w:val="20"/>
          <w:lang w:val="hy-AM"/>
        </w:rPr>
        <w:lastRenderedPageBreak/>
        <w:t xml:space="preserve">Appendix </w:t>
      </w:r>
      <w:r w:rsidRPr="00E84C88">
        <w:rPr>
          <w:rFonts w:ascii="GHEA Grapalat" w:eastAsia="Times New Roman" w:hAnsi="GHEA Grapalat" w:cs="Arial"/>
          <w:b/>
          <w:sz w:val="20"/>
          <w:szCs w:val="20"/>
          <w:lang w:val="hy-AM"/>
        </w:rPr>
        <w:t>4</w:t>
      </w:r>
    </w:p>
    <w:p w14:paraId="4D2FAC66"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t xml:space="preserve"> </w:t>
      </w:r>
      <w:r w:rsidR="001A3021" w:rsidRPr="00E84C88">
        <w:rPr>
          <w:rFonts w:ascii="Arial" w:eastAsia="Times New Roman" w:hAnsi="Arial" w:cs="Arial"/>
          <w:b/>
          <w:sz w:val="20"/>
          <w:szCs w:val="20"/>
          <w:lang w:val="af-ZA"/>
        </w:rPr>
        <w:t xml:space="preserve">LM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TACT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GHAPSD </w:t>
      </w:r>
      <w:r w:rsidR="001A3021" w:rsidRPr="00E84C88">
        <w:rPr>
          <w:rFonts w:ascii="GHEA Grapalat" w:eastAsia="Times New Roman" w:hAnsi="GHEA Grapalat" w:cs="Arial"/>
          <w:b/>
          <w:sz w:val="20"/>
          <w:szCs w:val="20"/>
          <w:lang w:val="af-ZA"/>
        </w:rPr>
        <w:t xml:space="preserve">-24/04 </w:t>
      </w:r>
      <w:r w:rsidRPr="00E84C88">
        <w:rPr>
          <w:rFonts w:ascii="GHEA Grapalat" w:eastAsia="Times New Roman" w:hAnsi="GHEA Grapalat" w:cs="Sylfaen"/>
          <w:b/>
          <w:sz w:val="20"/>
          <w:szCs w:val="20"/>
          <w:lang w:val="es-ES"/>
        </w:rPr>
        <w:t>*</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hy-AM"/>
        </w:rPr>
        <w:t>with code</w:t>
      </w:r>
    </w:p>
    <w:p w14:paraId="38F5B406" w14:textId="77777777" w:rsidR="001902F9" w:rsidRPr="00E84C88" w:rsidRDefault="001902F9" w:rsidP="001902F9">
      <w:pPr>
        <w:spacing w:after="0" w:line="240" w:lineRule="auto"/>
        <w:ind w:firstLine="567"/>
        <w:jc w:val="right"/>
        <w:rPr>
          <w:rFonts w:ascii="GHEA Grapalat" w:eastAsia="Times New Roman" w:hAnsi="GHEA Grapalat" w:cs="Sylfaen"/>
          <w:b/>
          <w:sz w:val="20"/>
          <w:szCs w:val="20"/>
          <w:lang w:val="hy-AM"/>
        </w:rPr>
      </w:pPr>
      <w:r w:rsidRPr="00E84C88">
        <w:rPr>
          <w:rFonts w:ascii="Arial" w:eastAsia="Times New Roman" w:hAnsi="Arial" w:cs="Arial"/>
          <w:b/>
          <w:sz w:val="20"/>
          <w:szCs w:val="20"/>
          <w:lang w:val="hy-AM"/>
        </w:rPr>
        <w:t>quote</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inquiry</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invitation</w:t>
      </w:r>
    </w:p>
    <w:p w14:paraId="45082465" w14:textId="77777777" w:rsidR="001902F9" w:rsidRPr="00E84C88" w:rsidRDefault="001902F9" w:rsidP="001902F9">
      <w:pPr>
        <w:shd w:val="clear" w:color="auto" w:fill="FFFFFF"/>
        <w:spacing w:after="0" w:line="240" w:lineRule="auto"/>
        <w:ind w:firstLine="375"/>
        <w:jc w:val="center"/>
        <w:rPr>
          <w:rFonts w:ascii="GHEA Grapalat" w:eastAsia="Times New Roman" w:hAnsi="GHEA Grapalat" w:cs="Times New Roman"/>
          <w:b/>
          <w:bCs/>
          <w:sz w:val="20"/>
          <w:szCs w:val="20"/>
          <w:lang w:val="hy-AM"/>
        </w:rPr>
      </w:pPr>
      <w:r w:rsidRPr="00E84C88">
        <w:rPr>
          <w:rFonts w:ascii="Arial" w:eastAsia="Times New Roman" w:hAnsi="Arial" w:cs="Arial"/>
          <w:b/>
          <w:bCs/>
          <w:sz w:val="20"/>
          <w:szCs w:val="20"/>
          <w:lang w:val="hy-AM"/>
        </w:rPr>
        <w:t xml:space="preserve">WARRANTY </w:t>
      </w:r>
      <w:r w:rsidRPr="00E84C88">
        <w:rPr>
          <w:rFonts w:ascii="GHEA Grapalat" w:eastAsia="Times New Roman" w:hAnsi="GHEA Grapalat" w:cs="Times New Roman"/>
          <w:b/>
          <w:bCs/>
          <w:sz w:val="20"/>
          <w:szCs w:val="20"/>
          <w:lang w:val="hy-AM"/>
        </w:rPr>
        <w:t>N __________</w:t>
      </w:r>
    </w:p>
    <w:p w14:paraId="646904D7" w14:textId="77777777" w:rsidR="001902F9" w:rsidRPr="00E84C88" w:rsidRDefault="001902F9" w:rsidP="001902F9">
      <w:pPr>
        <w:shd w:val="clear" w:color="auto" w:fill="FFFFFF"/>
        <w:spacing w:after="0" w:line="240" w:lineRule="auto"/>
        <w:ind w:firstLine="375"/>
        <w:jc w:val="center"/>
        <w:rPr>
          <w:rFonts w:ascii="GHEA Grapalat" w:eastAsia="Times New Roman" w:hAnsi="GHEA Grapalat" w:cs="Times New Roman"/>
          <w:b/>
          <w:bCs/>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qualification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provide </w:t>
      </w:r>
      <w:r w:rsidRPr="00E84C88">
        <w:rPr>
          <w:rFonts w:ascii="GHEA Grapalat" w:eastAsia="Times New Roman" w:hAnsi="GHEA Grapalat" w:cs="Times New Roman"/>
          <w:b/>
          <w:bCs/>
          <w:sz w:val="20"/>
          <w:szCs w:val="20"/>
          <w:lang w:val="hy-AM"/>
        </w:rPr>
        <w:t>)</w:t>
      </w:r>
    </w:p>
    <w:p w14:paraId="2BEB9741"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b/>
          <w:bCs/>
          <w:sz w:val="24"/>
          <w:szCs w:val="24"/>
          <w:lang w:val="hy-AM"/>
        </w:rPr>
      </w:pPr>
    </w:p>
    <w:p w14:paraId="081668B7"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ab/>
        <w:t xml:space="preserve">1. </w:t>
      </w:r>
      <w:r w:rsidRPr="00E84C88">
        <w:rPr>
          <w:rFonts w:ascii="Arial" w:eastAsia="Times New Roman" w:hAnsi="Arial" w:cs="Arial"/>
          <w:b/>
          <w:bCs/>
          <w:sz w:val="20"/>
          <w:szCs w:val="20"/>
          <w:lang w:val="hy-AM"/>
        </w:rPr>
        <w:t>Herein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the warranty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guarantee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region: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Fortress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community hospital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beneficiary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w:t>
      </w:r>
      <w:r w:rsidRPr="00E84C88">
        <w:rPr>
          <w:rFonts w:ascii="GHEA Grapalat" w:eastAsia="Times New Roman" w:hAnsi="GHEA Grapalat" w:cs="Times New Roman"/>
          <w:b/>
          <w:bCs/>
          <w:sz w:val="20"/>
          <w:szCs w:val="20"/>
          <w:lang w:val="hy-AM"/>
        </w:rPr>
        <w:t xml:space="preserve"> </w:t>
      </w:r>
      <w:r w:rsidR="001A3021" w:rsidRPr="00E84C88">
        <w:rPr>
          <w:rFonts w:ascii="Arial" w:eastAsia="Times New Roman" w:hAnsi="Arial" w:cs="Arial"/>
          <w:b/>
          <w:sz w:val="20"/>
          <w:szCs w:val="20"/>
          <w:lang w:val="af-ZA"/>
        </w:rPr>
        <w:t xml:space="preserve">LM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ТХАТ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ГЫПДСБ - </w:t>
      </w:r>
      <w:r w:rsidR="001A3021" w:rsidRPr="00E84C88">
        <w:rPr>
          <w:rFonts w:ascii="GHEA Grapalat" w:eastAsia="Times New Roman" w:hAnsi="GHEA Grapalat" w:cs="Arial"/>
          <w:b/>
          <w:sz w:val="20"/>
          <w:szCs w:val="20"/>
          <w:lang w:val="af-ZA"/>
        </w:rPr>
        <w:t xml:space="preserve">24/04 </w:t>
      </w:r>
      <w:r w:rsidRPr="00E84C88">
        <w:rPr>
          <w:rFonts w:ascii="Arial" w:eastAsia="Times New Roman" w:hAnsi="Arial" w:cs="Arial"/>
          <w:b/>
          <w:bCs/>
          <w:sz w:val="20"/>
          <w:szCs w:val="20"/>
          <w:lang w:val="hy-AM"/>
        </w:rPr>
        <w:t>code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organized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b/>
          <w:bCs/>
          <w:sz w:val="20"/>
          <w:szCs w:val="20"/>
          <w:lang w:val="hy-AM"/>
        </w:rPr>
        <w:t>of purchase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the procedure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as a result</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p>
    <w:p w14:paraId="5EBBEEA0" w14:textId="77777777" w:rsidR="001902F9" w:rsidRPr="00E84C88" w:rsidRDefault="001902F9" w:rsidP="001902F9">
      <w:pPr>
        <w:shd w:val="clear" w:color="auto" w:fill="FFFFFF"/>
        <w:spacing w:after="0" w:line="240" w:lineRule="auto"/>
        <w:ind w:firstLine="375"/>
        <w:rPr>
          <w:rFonts w:ascii="GHEA Grapalat" w:eastAsia="Times New Roman" w:hAnsi="GHEA Grapalat" w:cs="Sylfaen"/>
          <w:sz w:val="24"/>
          <w:szCs w:val="24"/>
          <w:vertAlign w:val="superscript"/>
          <w:lang w:val="hy-AM"/>
        </w:rPr>
      </w:pP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Arial" w:eastAsia="Times New Roman" w:hAnsi="Arial" w:cs="Arial"/>
          <w:sz w:val="24"/>
          <w:szCs w:val="24"/>
          <w:vertAlign w:val="superscript"/>
          <w:lang w:val="hy-AM"/>
        </w:rPr>
        <w:t>selected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6ABE482A"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principal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to be sealed </w:t>
      </w:r>
      <w:r w:rsidRPr="00E84C88">
        <w:rPr>
          <w:rFonts w:ascii="GHEA Grapalat" w:eastAsia="Times New Roman" w:hAnsi="GHEA Grapalat" w:cs="Times New Roman"/>
          <w:b/>
          <w:bCs/>
          <w:sz w:val="20"/>
          <w:szCs w:val="20"/>
          <w:lang w:val="hy-AM"/>
        </w:rPr>
        <w:t>N:</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p>
    <w:p w14:paraId="20E35D82" w14:textId="77777777" w:rsidR="001902F9" w:rsidRPr="00E84C88" w:rsidRDefault="001902F9" w:rsidP="001902F9">
      <w:pPr>
        <w:shd w:val="clear" w:color="auto" w:fill="FFFFFF"/>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b/>
          <w:bCs/>
          <w:sz w:val="20"/>
          <w:szCs w:val="20"/>
          <w:lang w:val="hy-AM"/>
        </w:rPr>
        <w:t>by contract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planned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obligations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performance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for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necessary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qualification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provide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responsibilities </w:t>
      </w:r>
      <w:r w:rsidRPr="00E84C88">
        <w:rPr>
          <w:rFonts w:ascii="GHEA Grapalat" w:eastAsia="Times New Roman" w:hAnsi="GHEA Grapalat" w:cs="Times New Roman"/>
          <w:b/>
          <w:bCs/>
          <w:sz w:val="20"/>
          <w:szCs w:val="20"/>
          <w:lang w:val="hy-AM"/>
        </w:rPr>
        <w:t>):</w:t>
      </w:r>
    </w:p>
    <w:p w14:paraId="4D870D6E"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2.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giver</w:t>
      </w:r>
      <w:r w:rsidRPr="00E84C88">
        <w:rPr>
          <w:rFonts w:ascii="GHEA Grapalat" w:eastAsia="Times New Roman" w:hAnsi="GHEA Grapalat" w:cs="Times New Roman"/>
          <w:b/>
          <w:bCs/>
          <w:sz w:val="20"/>
          <w:szCs w:val="20"/>
          <w:lang w:val="hy-AM"/>
        </w:rPr>
        <w:t xml:space="preserve"> </w:t>
      </w:r>
    </w:p>
    <w:p w14:paraId="511B208F"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t xml:space="preserve">                </w:t>
      </w:r>
      <w:r w:rsidRPr="00E84C88">
        <w:rPr>
          <w:rFonts w:ascii="Arial" w:eastAsia="Times New Roman" w:hAnsi="Arial" w:cs="Arial"/>
          <w:sz w:val="24"/>
          <w:szCs w:val="24"/>
          <w:vertAlign w:val="superscript"/>
          <w:lang w:val="hy-AM"/>
        </w:rPr>
        <w:t>guarantee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giver</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bank</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18BCE17F"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u w:val="single"/>
          <w:lang w:val="hy-AM"/>
        </w:rPr>
      </w:pPr>
      <w:r w:rsidRPr="00E84C88">
        <w:rPr>
          <w:rFonts w:ascii="Arial" w:eastAsia="Times New Roman" w:hAnsi="Arial" w:cs="Arial"/>
          <w:b/>
          <w:bCs/>
          <w:sz w:val="20"/>
          <w:szCs w:val="20"/>
          <w:lang w:val="hy-AM"/>
        </w:rPr>
        <w:t xml:space="preserve">person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unconditionally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undertake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hereby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established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in order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and: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within the deadline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presented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upon request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claim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pay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t xml:space="preserve">  </w:t>
      </w:r>
    </w:p>
    <w:p w14:paraId="21238CEC" w14:textId="77777777" w:rsidR="001902F9" w:rsidRPr="00E84C88" w:rsidRDefault="001902F9" w:rsidP="001902F9">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sum</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numbers</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and: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letters</w:t>
      </w:r>
    </w:p>
    <w:p w14:paraId="6BE1EDA8"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money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the requirement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from getting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five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working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the day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during </w:t>
      </w:r>
      <w:r w:rsidRPr="00E84C88">
        <w:rPr>
          <w:rFonts w:ascii="GHEA Grapalat" w:eastAsia="Times New Roman" w:hAnsi="GHEA Grapalat" w:cs="Times New Roman"/>
          <w:b/>
          <w:bCs/>
          <w:sz w:val="20"/>
          <w:szCs w:val="20"/>
          <w:lang w:val="hy-AM"/>
        </w:rPr>
        <w:t xml:space="preserve">_ </w:t>
      </w:r>
      <w:r w:rsidRPr="00E84C88">
        <w:rPr>
          <w:rFonts w:ascii="Arial" w:eastAsia="Times New Roman" w:hAnsi="Arial" w:cs="Arial"/>
          <w:b/>
          <w:bCs/>
          <w:sz w:val="20"/>
          <w:szCs w:val="20"/>
          <w:lang w:val="hy-AM"/>
        </w:rPr>
        <w:t>Payment: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 happening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to the account number </w:t>
      </w:r>
      <w:r w:rsidRPr="00E84C88">
        <w:rPr>
          <w:rFonts w:ascii="GHEA Grapalat" w:eastAsia="Times New Roman" w:hAnsi="GHEA Grapalat" w:cs="Times New Roman"/>
          <w:b/>
          <w:bCs/>
          <w:sz w:val="20"/>
          <w:szCs w:val="20"/>
          <w:lang w:val="hy-AM"/>
        </w:rPr>
        <w:t xml:space="preserve">163188101683 </w:t>
      </w:r>
      <w:r w:rsidRPr="00E84C88">
        <w:rPr>
          <w:rFonts w:ascii="Arial" w:eastAsia="Times New Roman" w:hAnsi="Arial" w:cs="Arial"/>
          <w:b/>
          <w:bCs/>
          <w:sz w:val="20"/>
          <w:szCs w:val="20"/>
          <w:lang w:val="hy-AM"/>
        </w:rPr>
        <w:t>of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transfer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through </w:t>
      </w:r>
      <w:r w:rsidRPr="00E84C88">
        <w:rPr>
          <w:rFonts w:ascii="GHEA Grapalat" w:eastAsia="Times New Roman" w:hAnsi="GHEA Grapalat" w:cs="Times New Roman"/>
          <w:b/>
          <w:bCs/>
          <w:sz w:val="20"/>
          <w:szCs w:val="20"/>
          <w:lang w:val="hy-AM"/>
        </w:rPr>
        <w:t>_</w:t>
      </w:r>
    </w:p>
    <w:p w14:paraId="55674183" w14:textId="77777777" w:rsidR="001902F9" w:rsidRPr="00E84C88" w:rsidRDefault="001902F9" w:rsidP="001902F9">
      <w:pPr>
        <w:shd w:val="clear" w:color="auto" w:fill="FFFFFF"/>
        <w:spacing w:after="0" w:line="240" w:lineRule="auto"/>
        <w:ind w:left="708"/>
        <w:rPr>
          <w:rFonts w:ascii="GHEA Grapalat" w:eastAsia="Times New Roman" w:hAnsi="GHEA Grapalat" w:cs="Times New Roman"/>
          <w:sz w:val="20"/>
          <w:szCs w:val="20"/>
          <w:lang w:val="hy-AM"/>
        </w:rPr>
      </w:pPr>
      <w:r w:rsidRPr="00E84C88">
        <w:rPr>
          <w:rFonts w:ascii="GHEA Grapalat" w:eastAsia="Times New Roman" w:hAnsi="GHEA Grapalat" w:cs="Sylfaen"/>
          <w:sz w:val="24"/>
          <w:szCs w:val="24"/>
          <w:vertAlign w:val="superscript"/>
          <w:lang w:val="hy-AM"/>
        </w:rPr>
        <w:t xml:space="preserve">                                                                                    </w:t>
      </w:r>
    </w:p>
    <w:p w14:paraId="7549259D"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3.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irrevocable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_</w:t>
      </w:r>
    </w:p>
    <w:p w14:paraId="1234EEE0"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4.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derived 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beneficiary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the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right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 transferred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case</w:t>
      </w:r>
    </w:p>
    <w:p w14:paraId="13BCBE27" w14:textId="77777777" w:rsidR="001902F9" w:rsidRPr="00E84C88" w:rsidRDefault="001902F9" w:rsidP="001902F9">
      <w:pPr>
        <w:shd w:val="clear" w:color="auto" w:fill="FFFFFF"/>
        <w:spacing w:after="0" w:line="240" w:lineRule="auto"/>
        <w:ind w:firstLine="708"/>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5.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principal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between </w:t>
      </w:r>
      <w:r w:rsidRPr="00E84C88">
        <w:rPr>
          <w:rFonts w:ascii="GHEA Grapalat" w:eastAsia="Times New Roman" w:hAnsi="GHEA Grapalat" w:cs="Times New Roman"/>
          <w:sz w:val="20"/>
          <w:szCs w:val="20"/>
          <w:lang w:val="hy-AM"/>
        </w:rPr>
        <w:t>N:</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4AD7892D" w14:textId="77777777" w:rsidR="001902F9" w:rsidRPr="00E84C88" w:rsidRDefault="001902F9" w:rsidP="001902F9">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r w:rsidRPr="00E84C88">
        <w:rPr>
          <w:rFonts w:ascii="GHEA Grapalat" w:eastAsia="Times New Roman" w:hAnsi="GHEA Grapalat" w:cs="Sylfaen"/>
          <w:sz w:val="24"/>
          <w:szCs w:val="24"/>
          <w:vertAlign w:val="superscript"/>
          <w:lang w:val="hy-AM"/>
        </w:rPr>
        <w:t xml:space="preserve"> </w:t>
      </w:r>
    </w:p>
    <w:p w14:paraId="49B6673A"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u w:val="single"/>
          <w:lang w:val="hy-AM" w:eastAsia="ru-RU"/>
        </w:rPr>
      </w:pPr>
      <w:r w:rsidRPr="00E84C88">
        <w:rPr>
          <w:rFonts w:ascii="Arial" w:eastAsia="Times New Roman" w:hAnsi="Arial" w:cs="Arial"/>
          <w:sz w:val="20"/>
          <w:szCs w:val="20"/>
          <w:lang w:val="hy-AM" w:eastAsia="ru-RU"/>
        </w:rPr>
        <w:t>with code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be sealed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strength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enter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date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until</w:t>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p>
    <w:p w14:paraId="75A2FAC7"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u w:val="single"/>
          <w:lang w:val="hy-AM" w:eastAsia="ru-RU"/>
        </w:rPr>
      </w:pP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to be sealed</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by contract</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planned</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of the product</w:t>
      </w:r>
    </w:p>
    <w:p w14:paraId="087B94EA" w14:textId="77777777" w:rsidR="001902F9" w:rsidRPr="00E84C88" w:rsidRDefault="001902F9" w:rsidP="001902F9">
      <w:pPr>
        <w:tabs>
          <w:tab w:val="left" w:pos="0"/>
        </w:tabs>
        <w:spacing w:after="0" w:line="240" w:lineRule="auto"/>
        <w:mirrorIndents/>
        <w:jc w:val="both"/>
        <w:rPr>
          <w:rFonts w:ascii="GHEA Grapalat" w:eastAsia="Times New Roman" w:hAnsi="GHEA Grapalat" w:cs="Sylfaen"/>
          <w:sz w:val="24"/>
          <w:szCs w:val="24"/>
          <w:vertAlign w:val="superscript"/>
          <w:lang w:val="hy-AM" w:eastAsia="ru-RU"/>
        </w:rPr>
      </w:pP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p>
    <w:p w14:paraId="080C88C9"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u w:val="single"/>
          <w:lang w:val="hy-AM" w:eastAsia="ru-RU"/>
        </w:rPr>
      </w:pPr>
      <w:r w:rsidRPr="00E84C88">
        <w:rPr>
          <w:rFonts w:ascii="Arial" w:eastAsia="Times New Roman" w:hAnsi="Arial" w:cs="Arial"/>
          <w:sz w:val="24"/>
          <w:szCs w:val="24"/>
          <w:vertAlign w:val="superscript"/>
          <w:lang w:val="hy-AM" w:eastAsia="ru-RU"/>
        </w:rPr>
        <w:t>of supply</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deadline</w:t>
      </w:r>
      <w:r w:rsidRPr="00E84C88">
        <w:rPr>
          <w:rFonts w:ascii="GHEA Grapalat" w:eastAsia="Times New Roman" w:hAnsi="GHEA Grapalat" w:cs="Sylfaen"/>
          <w:sz w:val="24"/>
          <w:szCs w:val="24"/>
          <w:vertAlign w:val="superscript"/>
          <w:lang w:val="hy-AM" w:eastAsia="ru-RU"/>
        </w:rPr>
        <w:t xml:space="preserve"> </w:t>
      </w:r>
    </w:p>
    <w:p w14:paraId="63E84E33"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lang w:val="hy-AM" w:eastAsia="ru-RU"/>
        </w:rPr>
      </w:pPr>
      <w:r w:rsidRPr="00E84C88">
        <w:rPr>
          <w:rFonts w:ascii="Arial" w:eastAsia="Times New Roman" w:hAnsi="Arial" w:cs="Arial"/>
          <w:sz w:val="20"/>
          <w:szCs w:val="20"/>
          <w:lang w:val="hy-AM" w:eastAsia="ru-RU"/>
        </w:rPr>
        <w:t>on 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next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ninetieth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working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including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Present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original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out of print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option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giver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person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provide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official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electronic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mail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address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sending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also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hereby</w:t>
      </w:r>
      <w:r w:rsidRPr="00E84C88">
        <w:rPr>
          <w:rFonts w:ascii="GHEA Grapalat" w:eastAsia="Times New Roman" w:hAnsi="GHEA Grapalat" w:cs="Times New Roman"/>
          <w:sz w:val="20"/>
          <w:szCs w:val="20"/>
          <w:lang w:val="hy-AM" w:eastAsia="ru-RU"/>
        </w:rPr>
        <w:t xml:space="preserve"> 1 </w:t>
      </w:r>
      <w:r w:rsidRPr="00E84C88">
        <w:rPr>
          <w:rFonts w:ascii="Arial" w:eastAsia="Times New Roman" w:hAnsi="Arial" w:cs="Arial"/>
          <w:sz w:val="20"/>
          <w:szCs w:val="20"/>
          <w:lang w:val="hy-AM" w:eastAsia="ru-RU"/>
        </w:rPr>
        <w:t>of the 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at the point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specified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with code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organized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purchase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procedure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the invitation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stated: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appraiser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commission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secretary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electronic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mail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the address.</w:t>
      </w:r>
      <w:r w:rsidRPr="00E84C88">
        <w:rPr>
          <w:rFonts w:ascii="GHEA Grapalat" w:eastAsia="Times New Roman" w:hAnsi="GHEA Grapalat" w:cs="Times New Roman"/>
          <w:sz w:val="20"/>
          <w:szCs w:val="20"/>
          <w:lang w:val="hy-AM" w:eastAsia="ru-RU"/>
        </w:rPr>
        <w:t xml:space="preserve">     </w:t>
      </w:r>
    </w:p>
    <w:p w14:paraId="620CE9CB"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6. </w:t>
      </w:r>
      <w:r w:rsidRPr="00E84C88">
        <w:rPr>
          <w:rFonts w:ascii="Arial" w:eastAsia="Times New Roman" w:hAnsi="Arial" w:cs="Arial"/>
          <w:sz w:val="20"/>
          <w:szCs w:val="20"/>
          <w:lang w:val="hy-AM"/>
        </w:rPr>
        <w:t>The 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the form of On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 introduced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as follows: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p>
    <w:p w14:paraId="247206D6"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 N:</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sealed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of the contract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also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it</w:t>
      </w:r>
      <w:r w:rsidRPr="00E84C88">
        <w:rPr>
          <w:rFonts w:ascii="GHEA Grapalat" w:eastAsia="Times New Roman" w:hAnsi="GHEA Grapalat" w:cs="Times New Roman"/>
          <w:sz w:val="20"/>
          <w:szCs w:val="20"/>
          <w:lang w:val="hy-AM"/>
        </w:rPr>
        <w:t xml:space="preserve"> </w:t>
      </w:r>
    </w:p>
    <w:p w14:paraId="457CFD68" w14:textId="77777777" w:rsidR="001902F9" w:rsidRPr="00E84C88" w:rsidRDefault="001902F9" w:rsidP="001902F9">
      <w:pPr>
        <w:shd w:val="clear" w:color="auto" w:fill="FFFFFF"/>
        <w:spacing w:after="0" w:line="240" w:lineRule="auto"/>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p>
    <w:p w14:paraId="67126B6D"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done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of changes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additionally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agreements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copies </w:t>
      </w:r>
      <w:r w:rsidRPr="00E84C88">
        <w:rPr>
          <w:rFonts w:ascii="GHEA Grapalat" w:eastAsia="Times New Roman" w:hAnsi="GHEA Grapalat" w:cs="Times New Roman"/>
          <w:sz w:val="20"/>
          <w:szCs w:val="20"/>
          <w:lang w:val="hy-AM"/>
        </w:rPr>
        <w:t>.</w:t>
      </w:r>
    </w:p>
    <w:p w14:paraId="48B01CF9"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to the 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one-sided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solve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hyperlink r:id="rId8" w:history="1">
        <w:r w:rsidRPr="00E84C88">
          <w:rPr>
            <w:rFonts w:ascii="GHEA Grapalat" w:eastAsia="Times New Roman" w:hAnsi="GHEA Grapalat" w:cs="Times New Roman"/>
            <w:color w:val="0000FF"/>
            <w:sz w:val="20"/>
            <w:szCs w:val="20"/>
            <w:u w:val="single"/>
            <w:lang w:val="hy-AM"/>
          </w:rPr>
          <w:t>www.procurement.am</w:t>
        </w:r>
      </w:hyperlink>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 the address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active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newsletter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published 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the notification </w:t>
      </w:r>
      <w:r w:rsidRPr="00E84C88">
        <w:rPr>
          <w:rFonts w:ascii="GHEA Grapalat" w:eastAsia="Times New Roman" w:hAnsi="GHEA Grapalat" w:cs="Times New Roman"/>
          <w:sz w:val="20"/>
          <w:szCs w:val="20"/>
          <w:lang w:val="hy-AM"/>
        </w:rPr>
        <w:t>.</w:t>
      </w:r>
    </w:p>
    <w:p w14:paraId="27545746"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7.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getting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after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maximum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day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during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discussion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their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compliance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find 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Times New Roman"/>
          <w:sz w:val="20"/>
          <w:szCs w:val="20"/>
          <w:lang w:val="hy-AM"/>
        </w:rPr>
        <w:t>:</w:t>
      </w:r>
    </w:p>
    <w:p w14:paraId="69A4D199"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8.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refusal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the </w:t>
      </w:r>
      <w:r w:rsidRPr="00E84C88">
        <w:rPr>
          <w:rFonts w:ascii="Arial" w:eastAsia="Times New Roman" w:hAnsi="Arial" w:cs="Arial"/>
          <w:sz w:val="20"/>
          <w:szCs w:val="20"/>
          <w:lang w:val="hy-AM"/>
        </w:rPr>
        <w:t xml:space="preserve">requirement if </w:t>
      </w:r>
      <w:r w:rsidRPr="00E84C88">
        <w:rPr>
          <w:rFonts w:ascii="GHEA Grapalat" w:eastAsia="Times New Roman" w:hAnsi="GHEA Grapalat" w:cs="Times New Roman"/>
          <w:sz w:val="20"/>
          <w:szCs w:val="20"/>
          <w:lang w:val="hy-AM"/>
        </w:rPr>
        <w:t>:</w:t>
      </w:r>
    </w:p>
    <w:p w14:paraId="7309CB1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match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conditions </w:t>
      </w:r>
      <w:r w:rsidRPr="00E84C88">
        <w:rPr>
          <w:rFonts w:ascii="GHEA Grapalat" w:eastAsia="Times New Roman" w:hAnsi="GHEA Grapalat" w:cs="Times New Roman"/>
          <w:sz w:val="20"/>
          <w:szCs w:val="20"/>
          <w:lang w:val="hy-AM"/>
        </w:rPr>
        <w:t>.</w:t>
      </w:r>
    </w:p>
    <w:p w14:paraId="59C25DB8"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period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end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after </w:t>
      </w:r>
      <w:r w:rsidRPr="00E84C88">
        <w:rPr>
          <w:rFonts w:ascii="GHEA Grapalat" w:eastAsia="Times New Roman" w:hAnsi="GHEA Grapalat" w:cs="Times New Roman"/>
          <w:sz w:val="20"/>
          <w:szCs w:val="20"/>
          <w:lang w:val="hy-AM"/>
        </w:rPr>
        <w:t>_</w:t>
      </w:r>
    </w:p>
    <w:p w14:paraId="1092469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9.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refuse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decision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immediately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later </w:t>
      </w:r>
      <w:r w:rsidRPr="00E84C88">
        <w:rPr>
          <w:rFonts w:ascii="GHEA Grapalat" w:eastAsia="Times New Roman" w:hAnsi="GHEA Grapalat" w:cs="Times New Roman"/>
          <w:sz w:val="20"/>
          <w:szCs w:val="20"/>
          <w:lang w:val="hy-AM"/>
        </w:rPr>
        <w:t xml:space="preserve">than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same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on the day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rejection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informs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beneficiary </w:t>
      </w:r>
      <w:r w:rsidRPr="00E84C88">
        <w:rPr>
          <w:rFonts w:ascii="GHEA Grapalat" w:eastAsia="Times New Roman" w:hAnsi="GHEA Grapalat" w:cs="Times New Roman"/>
          <w:sz w:val="20"/>
          <w:szCs w:val="20"/>
          <w:lang w:val="hy-AM"/>
        </w:rPr>
        <w:t>.</w:t>
      </w:r>
    </w:p>
    <w:p w14:paraId="56ABEF04"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10.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towards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applies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civilian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appropriate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provisions </w:t>
      </w:r>
      <w:r w:rsidRPr="00E84C88">
        <w:rPr>
          <w:rFonts w:ascii="GHEA Grapalat" w:eastAsia="Times New Roman" w:hAnsi="GHEA Grapalat" w:cs="Times New Roman"/>
          <w:sz w:val="20"/>
          <w:szCs w:val="20"/>
          <w:lang w:val="hy-AM"/>
        </w:rPr>
        <w:t>.</w:t>
      </w:r>
    </w:p>
    <w:p w14:paraId="1CFD6192"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11.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originating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subject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solution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legislation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in </w:t>
      </w:r>
      <w:r w:rsidRPr="00E84C88">
        <w:rPr>
          <w:rFonts w:ascii="GHEA Grapalat" w:eastAsia="Times New Roman" w:hAnsi="GHEA Grapalat" w:cs="Times New Roman"/>
          <w:sz w:val="20"/>
          <w:szCs w:val="20"/>
          <w:lang w:val="hy-AM"/>
        </w:rPr>
        <w:t>order</w:t>
      </w:r>
    </w:p>
    <w:p w14:paraId="3F94CDD8"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p>
    <w:p w14:paraId="4AA9ACF6"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u w:val="single"/>
          <w:lang w:val="hy-AM"/>
        </w:rPr>
      </w:pPr>
      <w:r w:rsidRPr="00E84C88">
        <w:rPr>
          <w:rFonts w:ascii="Arial" w:eastAsia="Times New Roman" w:hAnsi="Arial" w:cs="Arial"/>
          <w:sz w:val="20"/>
          <w:szCs w:val="20"/>
          <w:lang w:val="hy-AM"/>
        </w:rPr>
        <w:t>Executive: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body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boss</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6A5D3CD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15F5193F" w14:textId="77777777" w:rsidR="001902F9" w:rsidRPr="00E84C88" w:rsidRDefault="001902F9" w:rsidP="001902F9">
      <w:pPr>
        <w:shd w:val="clear" w:color="auto" w:fill="FFFFFF"/>
        <w:spacing w:after="0" w:line="240" w:lineRule="auto"/>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month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date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year</w:t>
      </w:r>
    </w:p>
    <w:p w14:paraId="76D63E61"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br w:type="page"/>
      </w:r>
      <w:r w:rsidRPr="00E84C88">
        <w:rPr>
          <w:rFonts w:ascii="Arial" w:eastAsia="Times New Roman" w:hAnsi="Arial" w:cs="Arial"/>
          <w:b/>
          <w:sz w:val="20"/>
          <w:szCs w:val="20"/>
          <w:lang w:val="hy-AM"/>
        </w:rPr>
        <w:lastRenderedPageBreak/>
        <w:t xml:space="preserve">Appendix </w:t>
      </w:r>
      <w:r w:rsidRPr="00E84C88">
        <w:rPr>
          <w:rFonts w:ascii="GHEA Grapalat" w:eastAsia="Times New Roman" w:hAnsi="GHEA Grapalat" w:cs="Arial"/>
          <w:b/>
          <w:sz w:val="20"/>
          <w:szCs w:val="20"/>
          <w:lang w:val="hy-AM"/>
        </w:rPr>
        <w:t>4.1</w:t>
      </w:r>
    </w:p>
    <w:p w14:paraId="14240DCC"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af-ZA"/>
        </w:rPr>
        <w:t xml:space="preserve">LMLBH </w:t>
      </w:r>
      <w:r w:rsidRPr="00E84C88">
        <w:rPr>
          <w:rFonts w:ascii="GHEA Grapalat" w:eastAsia="Times New Roman" w:hAnsi="GHEA Grapalat" w:cs="Times New Roman"/>
          <w:b/>
          <w:sz w:val="20"/>
          <w:szCs w:val="20"/>
          <w:lang w:val="af-ZA"/>
        </w:rPr>
        <w:t xml:space="preserve">- </w:t>
      </w:r>
      <w:r w:rsidRPr="00E84C88">
        <w:rPr>
          <w:rFonts w:ascii="Arial" w:eastAsia="Times New Roman" w:hAnsi="Arial" w:cs="Arial"/>
          <w:b/>
          <w:sz w:val="20"/>
          <w:szCs w:val="20"/>
          <w:lang w:val="af-ZA"/>
        </w:rPr>
        <w:t xml:space="preserve">GHCPZ </w:t>
      </w:r>
      <w:r w:rsidRPr="00E84C88">
        <w:rPr>
          <w:rFonts w:ascii="GHEA Grapalat" w:eastAsia="Times New Roman" w:hAnsi="GHEA Grapalat" w:cs="Times New Roman"/>
          <w:b/>
          <w:sz w:val="20"/>
          <w:szCs w:val="20"/>
          <w:lang w:val="af-ZA"/>
        </w:rPr>
        <w:t xml:space="preserve">- 22/12 </w:t>
      </w:r>
      <w:r w:rsidRPr="00E84C88">
        <w:rPr>
          <w:rFonts w:ascii="GHEA Grapalat" w:eastAsia="Times New Roman" w:hAnsi="GHEA Grapalat" w:cs="Sylfaen"/>
          <w:b/>
          <w:sz w:val="20"/>
          <w:szCs w:val="20"/>
          <w:lang w:val="es-ES"/>
        </w:rPr>
        <w:t>*</w:t>
      </w:r>
      <w:r w:rsidRPr="00E84C88">
        <w:rPr>
          <w:rFonts w:ascii="GHEA Grapalat" w:eastAsia="Times New Roman" w:hAnsi="GHEA Grapalat" w:cs="Times New Roman"/>
          <w:b/>
          <w:sz w:val="20"/>
          <w:szCs w:val="20"/>
          <w:lang w:val="es-ES"/>
        </w:rPr>
        <w:t xml:space="preserve">  </w:t>
      </w:r>
      <w:r w:rsidRPr="00E84C88">
        <w:rPr>
          <w:rFonts w:ascii="Arial" w:eastAsia="Times New Roman" w:hAnsi="Arial" w:cs="Arial"/>
          <w:b/>
          <w:sz w:val="20"/>
          <w:szCs w:val="20"/>
          <w:lang w:val="hy-AM"/>
        </w:rPr>
        <w:t>with code</w:t>
      </w:r>
    </w:p>
    <w:p w14:paraId="4631F6A5" w14:textId="77777777" w:rsidR="001902F9" w:rsidRPr="00E84C88" w:rsidRDefault="001902F9" w:rsidP="001902F9">
      <w:pPr>
        <w:spacing w:after="0" w:line="240" w:lineRule="auto"/>
        <w:ind w:firstLine="567"/>
        <w:jc w:val="right"/>
        <w:rPr>
          <w:rFonts w:ascii="GHEA Grapalat" w:eastAsia="Times New Roman" w:hAnsi="GHEA Grapalat" w:cs="Sylfaen"/>
          <w:b/>
          <w:sz w:val="20"/>
          <w:szCs w:val="20"/>
          <w:lang w:val="hy-AM"/>
        </w:rPr>
      </w:pPr>
      <w:r w:rsidRPr="00E84C88">
        <w:rPr>
          <w:rFonts w:ascii="Arial" w:eastAsia="Times New Roman" w:hAnsi="Arial" w:cs="Arial"/>
          <w:b/>
          <w:sz w:val="20"/>
          <w:szCs w:val="20"/>
          <w:lang w:val="hy-AM"/>
        </w:rPr>
        <w:t>quote</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inquiry</w:t>
      </w:r>
      <w:r w:rsidRPr="00E84C88">
        <w:rPr>
          <w:rFonts w:ascii="GHEA Grapalat" w:eastAsia="Times New Roman" w:hAnsi="GHEA Grapalat" w:cs="Sylfaen"/>
          <w:b/>
          <w:sz w:val="20"/>
          <w:szCs w:val="20"/>
          <w:lang w:val="hy-AM"/>
        </w:rPr>
        <w:t xml:space="preserve"> </w:t>
      </w:r>
      <w:r w:rsidRPr="00E84C88">
        <w:rPr>
          <w:rFonts w:ascii="Arial" w:eastAsia="Times New Roman" w:hAnsi="Arial" w:cs="Arial"/>
          <w:b/>
          <w:sz w:val="20"/>
          <w:szCs w:val="20"/>
          <w:lang w:val="hy-AM"/>
        </w:rPr>
        <w:t>of invitation</w:t>
      </w:r>
    </w:p>
    <w:p w14:paraId="05CFDFE0" w14:textId="77777777" w:rsidR="001902F9" w:rsidRPr="00E84C88" w:rsidRDefault="001902F9" w:rsidP="001902F9">
      <w:pPr>
        <w:shd w:val="clear" w:color="auto" w:fill="FFFFFF"/>
        <w:spacing w:after="0" w:line="240" w:lineRule="auto"/>
        <w:ind w:firstLine="375"/>
        <w:jc w:val="center"/>
        <w:rPr>
          <w:rFonts w:ascii="GHEA Grapalat" w:eastAsia="Times New Roman" w:hAnsi="GHEA Grapalat" w:cs="Times New Roman"/>
          <w:b/>
          <w:bCs/>
          <w:sz w:val="20"/>
          <w:szCs w:val="20"/>
          <w:lang w:val="hy-AM"/>
        </w:rPr>
      </w:pPr>
      <w:r w:rsidRPr="00E84C88">
        <w:rPr>
          <w:rFonts w:ascii="Arial" w:eastAsia="Times New Roman" w:hAnsi="Arial" w:cs="Arial"/>
          <w:b/>
          <w:bCs/>
          <w:sz w:val="20"/>
          <w:szCs w:val="20"/>
          <w:lang w:val="hy-AM"/>
        </w:rPr>
        <w:t xml:space="preserve">WARRANTY </w:t>
      </w:r>
      <w:r w:rsidRPr="00E84C88">
        <w:rPr>
          <w:rFonts w:ascii="GHEA Grapalat" w:eastAsia="Times New Roman" w:hAnsi="GHEA Grapalat" w:cs="Times New Roman"/>
          <w:b/>
          <w:bCs/>
          <w:sz w:val="20"/>
          <w:szCs w:val="20"/>
          <w:lang w:val="hy-AM"/>
        </w:rPr>
        <w:t>N __________</w:t>
      </w:r>
    </w:p>
    <w:p w14:paraId="12CC563D" w14:textId="77777777" w:rsidR="001902F9" w:rsidRPr="00E84C88" w:rsidRDefault="001902F9" w:rsidP="001902F9">
      <w:pPr>
        <w:shd w:val="clear" w:color="auto" w:fill="FFFFFF"/>
        <w:spacing w:after="0" w:line="240" w:lineRule="auto"/>
        <w:ind w:firstLine="375"/>
        <w:jc w:val="center"/>
        <w:rPr>
          <w:rFonts w:ascii="GHEA Grapalat" w:eastAsia="Times New Roman" w:hAnsi="GHEA Grapalat" w:cs="Times New Roman"/>
          <w:b/>
          <w:bCs/>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qualification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provide </w:t>
      </w:r>
      <w:r w:rsidRPr="00E84C88">
        <w:rPr>
          <w:rFonts w:ascii="GHEA Grapalat" w:eastAsia="Times New Roman" w:hAnsi="GHEA Grapalat" w:cs="Times New Roman"/>
          <w:b/>
          <w:bCs/>
          <w:sz w:val="20"/>
          <w:szCs w:val="20"/>
          <w:lang w:val="hy-AM"/>
        </w:rPr>
        <w:t>)</w:t>
      </w:r>
    </w:p>
    <w:p w14:paraId="44152F09"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b/>
          <w:bCs/>
          <w:sz w:val="24"/>
          <w:szCs w:val="24"/>
          <w:lang w:val="hy-AM"/>
        </w:rPr>
      </w:pPr>
    </w:p>
    <w:p w14:paraId="7BBA540B" w14:textId="77777777" w:rsidR="001902F9" w:rsidRPr="00E84C88" w:rsidRDefault="001902F9" w:rsidP="001902F9">
      <w:pPr>
        <w:shd w:val="clear" w:color="auto" w:fill="FFFFFF"/>
        <w:spacing w:after="0" w:line="240" w:lineRule="auto"/>
        <w:ind w:firstLine="375"/>
        <w:rPr>
          <w:rFonts w:ascii="GHEA Grapalat" w:eastAsia="Times New Roman" w:hAnsi="GHEA Grapalat" w:cs="Sylfaen"/>
          <w:sz w:val="24"/>
          <w:szCs w:val="24"/>
          <w:vertAlign w:val="superscript"/>
          <w:lang w:val="hy-AM"/>
        </w:rPr>
      </w:pPr>
      <w:r w:rsidRPr="00E84C88">
        <w:rPr>
          <w:rFonts w:ascii="GHEA Grapalat" w:eastAsia="Times New Roman" w:hAnsi="GHEA Grapalat" w:cs="Times New Roman"/>
          <w:b/>
          <w:bCs/>
          <w:sz w:val="20"/>
          <w:szCs w:val="20"/>
          <w:lang w:val="hy-AM"/>
        </w:rPr>
        <w:tab/>
        <w:t xml:space="preserve">1. </w:t>
      </w:r>
      <w:r w:rsidRPr="00E84C88">
        <w:rPr>
          <w:rFonts w:ascii="Arial" w:eastAsia="Times New Roman" w:hAnsi="Arial" w:cs="Arial"/>
          <w:b/>
          <w:bCs/>
          <w:sz w:val="20"/>
          <w:szCs w:val="20"/>
          <w:lang w:val="hy-AM"/>
        </w:rPr>
        <w:t>Herein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the warranty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guarantee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region: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Lori</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Fortress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community hospital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beneficiary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w:t>
      </w:r>
      <w:r w:rsidRPr="00E84C88">
        <w:rPr>
          <w:rFonts w:ascii="GHEA Grapalat" w:eastAsia="Times New Roman" w:hAnsi="GHEA Grapalat" w:cs="Times New Roman"/>
          <w:b/>
          <w:bCs/>
          <w:sz w:val="20"/>
          <w:szCs w:val="20"/>
          <w:lang w:val="hy-AM"/>
        </w:rPr>
        <w:t xml:space="preserve"> </w:t>
      </w:r>
      <w:r w:rsidR="001A3021" w:rsidRPr="00E84C88">
        <w:rPr>
          <w:rFonts w:ascii="Arial" w:eastAsia="Times New Roman" w:hAnsi="Arial" w:cs="Arial"/>
          <w:b/>
          <w:sz w:val="20"/>
          <w:szCs w:val="20"/>
          <w:lang w:val="af-ZA"/>
        </w:rPr>
        <w:t xml:space="preserve">LM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ТХАТ </w:t>
      </w:r>
      <w:r w:rsidR="001A3021" w:rsidRPr="00E84C88">
        <w:rPr>
          <w:rFonts w:ascii="GHEA Grapalat" w:eastAsia="Times New Roman" w:hAnsi="GHEA Grapalat" w:cs="Arial"/>
          <w:b/>
          <w:sz w:val="20"/>
          <w:szCs w:val="20"/>
          <w:lang w:val="af-ZA"/>
        </w:rPr>
        <w:t xml:space="preserve">- </w:t>
      </w:r>
      <w:r w:rsidR="001A3021" w:rsidRPr="00E84C88">
        <w:rPr>
          <w:rFonts w:ascii="Arial" w:eastAsia="Times New Roman" w:hAnsi="Arial" w:cs="Arial"/>
          <w:b/>
          <w:sz w:val="20"/>
          <w:szCs w:val="20"/>
          <w:lang w:val="af-ZA"/>
        </w:rPr>
        <w:t xml:space="preserve">ГЫПДСБ - </w:t>
      </w:r>
      <w:r w:rsidR="001A3021" w:rsidRPr="00E84C88">
        <w:rPr>
          <w:rFonts w:ascii="GHEA Grapalat" w:eastAsia="Times New Roman" w:hAnsi="GHEA Grapalat" w:cs="Arial"/>
          <w:b/>
          <w:sz w:val="20"/>
          <w:szCs w:val="20"/>
          <w:lang w:val="af-ZA"/>
        </w:rPr>
        <w:t xml:space="preserve">24/04 </w:t>
      </w:r>
      <w:r w:rsidRPr="00E84C88">
        <w:rPr>
          <w:rFonts w:ascii="Arial" w:eastAsia="Times New Roman" w:hAnsi="Arial" w:cs="Arial"/>
          <w:b/>
          <w:bCs/>
          <w:sz w:val="20"/>
          <w:szCs w:val="20"/>
          <w:lang w:val="hy-AM"/>
        </w:rPr>
        <w:t>code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organized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b/>
          <w:bCs/>
          <w:sz w:val="20"/>
          <w:szCs w:val="20"/>
          <w:lang w:val="hy-AM"/>
        </w:rPr>
        <w:t>organized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purchase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the procedure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as a result</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p>
    <w:p w14:paraId="363719CA" w14:textId="77777777" w:rsidR="001902F9" w:rsidRPr="00E84C88" w:rsidRDefault="001902F9" w:rsidP="001902F9">
      <w:pPr>
        <w:shd w:val="clear" w:color="auto" w:fill="FFFFFF"/>
        <w:spacing w:after="0" w:line="240" w:lineRule="auto"/>
        <w:ind w:firstLine="375"/>
        <w:rPr>
          <w:rFonts w:ascii="GHEA Grapalat" w:eastAsia="Times New Roman" w:hAnsi="GHEA Grapalat" w:cs="Sylfaen"/>
          <w:sz w:val="24"/>
          <w:szCs w:val="24"/>
          <w:vertAlign w:val="superscript"/>
          <w:lang w:val="hy-AM"/>
        </w:rPr>
      </w:pP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Arial" w:eastAsia="Times New Roman" w:hAnsi="Arial" w:cs="Arial"/>
          <w:sz w:val="24"/>
          <w:szCs w:val="24"/>
          <w:vertAlign w:val="superscript"/>
          <w:lang w:val="hy-AM"/>
        </w:rPr>
        <w:t>selected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participate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7AE53485"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principal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to be sealed </w:t>
      </w:r>
      <w:r w:rsidRPr="00E84C88">
        <w:rPr>
          <w:rFonts w:ascii="GHEA Grapalat" w:eastAsia="Times New Roman" w:hAnsi="GHEA Grapalat" w:cs="Times New Roman"/>
          <w:b/>
          <w:bCs/>
          <w:sz w:val="20"/>
          <w:szCs w:val="20"/>
          <w:lang w:val="hy-AM"/>
        </w:rPr>
        <w:t>N:</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p>
    <w:p w14:paraId="461CBFDD" w14:textId="77777777" w:rsidR="001902F9" w:rsidRPr="00E84C88" w:rsidRDefault="001902F9" w:rsidP="001902F9">
      <w:pPr>
        <w:shd w:val="clear" w:color="auto" w:fill="FFFFFF"/>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b/>
          <w:bCs/>
          <w:sz w:val="20"/>
          <w:szCs w:val="20"/>
          <w:lang w:val="hy-AM"/>
        </w:rPr>
        <w:t xml:space="preserve">under the contract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contract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provided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obligations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performance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for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necessary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qualification</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provide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responsibilities </w:t>
      </w:r>
      <w:r w:rsidRPr="00E84C88">
        <w:rPr>
          <w:rFonts w:ascii="GHEA Grapalat" w:eastAsia="Times New Roman" w:hAnsi="GHEA Grapalat" w:cs="Times New Roman"/>
          <w:b/>
          <w:bCs/>
          <w:sz w:val="20"/>
          <w:szCs w:val="20"/>
          <w:lang w:val="hy-AM"/>
        </w:rPr>
        <w:t>):</w:t>
      </w:r>
    </w:p>
    <w:p w14:paraId="57F94A57"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2.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giver</w:t>
      </w:r>
      <w:r w:rsidRPr="00E84C88">
        <w:rPr>
          <w:rFonts w:ascii="GHEA Grapalat" w:eastAsia="Times New Roman" w:hAnsi="GHEA Grapalat" w:cs="Times New Roman"/>
          <w:b/>
          <w:bCs/>
          <w:sz w:val="20"/>
          <w:szCs w:val="20"/>
          <w:lang w:val="hy-AM"/>
        </w:rPr>
        <w:t xml:space="preserve"> </w:t>
      </w:r>
    </w:p>
    <w:p w14:paraId="11A5C945"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r>
      <w:r w:rsidRPr="00E84C88">
        <w:rPr>
          <w:rFonts w:ascii="GHEA Grapalat" w:eastAsia="Times New Roman" w:hAnsi="GHEA Grapalat" w:cs="Times New Roman"/>
          <w:b/>
          <w:bCs/>
          <w:sz w:val="20"/>
          <w:szCs w:val="20"/>
          <w:lang w:val="hy-AM"/>
        </w:rPr>
        <w:tab/>
        <w:t xml:space="preserve">     </w:t>
      </w:r>
      <w:r w:rsidRPr="00E84C88">
        <w:rPr>
          <w:rFonts w:ascii="Arial" w:eastAsia="Times New Roman" w:hAnsi="Arial" w:cs="Arial"/>
          <w:sz w:val="24"/>
          <w:szCs w:val="24"/>
          <w:vertAlign w:val="superscript"/>
          <w:lang w:val="hy-AM"/>
        </w:rPr>
        <w:t>guarantee</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giver</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bank</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name</w:t>
      </w:r>
    </w:p>
    <w:p w14:paraId="2027117E"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u w:val="single"/>
          <w:lang w:val="hy-AM"/>
        </w:rPr>
      </w:pPr>
      <w:r w:rsidRPr="00E84C88">
        <w:rPr>
          <w:rFonts w:ascii="Arial" w:eastAsia="Times New Roman" w:hAnsi="Arial" w:cs="Arial"/>
          <w:b/>
          <w:bCs/>
          <w:sz w:val="20"/>
          <w:szCs w:val="20"/>
          <w:lang w:val="hy-AM"/>
        </w:rPr>
        <w:t xml:space="preserve">person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unconditionally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undertake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hereby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 warranty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established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in order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and: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within the deadline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presented</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upon request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hereinafter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claim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to pay</w:t>
      </w:r>
      <w:r w:rsidRPr="00E84C88">
        <w:rPr>
          <w:rFonts w:ascii="GHEA Grapalat" w:eastAsia="Times New Roman" w:hAnsi="GHEA Grapalat" w:cs="Times New Roman"/>
          <w:b/>
          <w:bCs/>
          <w:sz w:val="20"/>
          <w:szCs w:val="20"/>
          <w:lang w:val="hy-AM"/>
        </w:rPr>
        <w:t xml:space="preserve"> </w:t>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r>
      <w:r w:rsidRPr="00E84C88">
        <w:rPr>
          <w:rFonts w:ascii="GHEA Grapalat" w:eastAsia="Times New Roman" w:hAnsi="GHEA Grapalat" w:cs="Times New Roman"/>
          <w:b/>
          <w:bCs/>
          <w:sz w:val="20"/>
          <w:szCs w:val="20"/>
          <w:u w:val="single"/>
          <w:lang w:val="hy-AM"/>
        </w:rPr>
        <w:tab/>
        <w:t xml:space="preserve">  </w:t>
      </w:r>
    </w:p>
    <w:p w14:paraId="15D6D5CF" w14:textId="77777777" w:rsidR="001902F9" w:rsidRPr="00E84C88" w:rsidRDefault="001902F9" w:rsidP="001902F9">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sum</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numbers</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and: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in letters</w:t>
      </w:r>
    </w:p>
    <w:p w14:paraId="6DD5212A" w14:textId="77777777" w:rsidR="001902F9" w:rsidRPr="00E84C88" w:rsidRDefault="001902F9" w:rsidP="001902F9">
      <w:pPr>
        <w:shd w:val="clear" w:color="auto" w:fill="FFFFFF"/>
        <w:spacing w:after="0" w:line="240" w:lineRule="auto"/>
        <w:jc w:val="both"/>
        <w:rPr>
          <w:rFonts w:ascii="GHEA Grapalat" w:eastAsia="Times New Roman" w:hAnsi="GHEA Grapalat" w:cs="Arial"/>
          <w:sz w:val="20"/>
          <w:szCs w:val="24"/>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henceforth</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guarantee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money </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the requirement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from getting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five</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working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of the day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during </w:t>
      </w:r>
      <w:r w:rsidRPr="00E84C88">
        <w:rPr>
          <w:rFonts w:ascii="GHEA Grapalat" w:eastAsia="Times New Roman" w:hAnsi="GHEA Grapalat" w:cs="Times New Roman"/>
          <w:b/>
          <w:bCs/>
          <w:sz w:val="20"/>
          <w:szCs w:val="20"/>
          <w:lang w:val="hy-AM"/>
        </w:rPr>
        <w:t xml:space="preserve">_ </w:t>
      </w:r>
      <w:r w:rsidRPr="00E84C88">
        <w:rPr>
          <w:rFonts w:ascii="Arial" w:eastAsia="Times New Roman" w:hAnsi="Arial" w:cs="Arial"/>
          <w:sz w:val="20"/>
          <w:szCs w:val="24"/>
          <w:lang w:val="hy-AM"/>
        </w:rPr>
        <w:t>Warranty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sum</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from paying</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account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taken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in the frame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beneficiary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principal</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bilateral</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principal</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guarantee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given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to the person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based on protocol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s </w:t>
      </w:r>
      <w:r w:rsidRPr="00E84C88">
        <w:rPr>
          <w:rFonts w:ascii="GHEA Grapalat" w:eastAsia="Times New Roman" w:hAnsi="GHEA Grapalat" w:cs="Arial"/>
          <w:sz w:val="20"/>
          <w:szCs w:val="24"/>
          <w:lang w:val="hy-AM"/>
        </w:rPr>
        <w:t xml:space="preserve">) . </w:t>
      </w:r>
      <w:r w:rsidRPr="00E84C88">
        <w:rPr>
          <w:rFonts w:ascii="Arial" w:eastAsia="Times New Roman" w:hAnsi="Arial" w:cs="Arial"/>
          <w:sz w:val="20"/>
          <w:szCs w:val="24"/>
          <w:lang w:val="hy-AM"/>
        </w:rPr>
        <w:t>on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of guarantee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from money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done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deductions </w:t>
      </w:r>
      <w:r w:rsidRPr="00E84C88">
        <w:rPr>
          <w:rFonts w:ascii="GHEA Grapalat" w:eastAsia="Times New Roman" w:hAnsi="GHEA Grapalat" w:cs="Arial"/>
          <w:sz w:val="20"/>
          <w:szCs w:val="24"/>
          <w:lang w:val="hy-AM"/>
        </w:rPr>
        <w:t>.</w:t>
      </w:r>
    </w:p>
    <w:p w14:paraId="24664697"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Payment:</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 happening</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is</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to the account number </w:t>
      </w:r>
      <w:r w:rsidRPr="00E84C88">
        <w:rPr>
          <w:rFonts w:ascii="GHEA Grapalat" w:eastAsia="Times New Roman" w:hAnsi="GHEA Grapalat" w:cs="Times New Roman"/>
          <w:b/>
          <w:bCs/>
          <w:sz w:val="20"/>
          <w:szCs w:val="20"/>
          <w:lang w:val="hy-AM"/>
        </w:rPr>
        <w:t xml:space="preserve">163188101683 </w:t>
      </w:r>
      <w:r w:rsidRPr="00E84C88">
        <w:rPr>
          <w:rFonts w:ascii="Arial" w:eastAsia="Times New Roman" w:hAnsi="Arial" w:cs="Arial"/>
          <w:b/>
          <w:bCs/>
          <w:sz w:val="20"/>
          <w:szCs w:val="20"/>
          <w:lang w:val="hy-AM"/>
        </w:rPr>
        <w:t>of the beneficiary</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transfer</w:t>
      </w:r>
      <w:r w:rsidRPr="00E84C88">
        <w:rPr>
          <w:rFonts w:ascii="GHEA Grapalat" w:eastAsia="Times New Roman" w:hAnsi="GHEA Grapalat" w:cs="Times New Roman"/>
          <w:b/>
          <w:bCs/>
          <w:sz w:val="20"/>
          <w:szCs w:val="20"/>
          <w:lang w:val="hy-AM"/>
        </w:rPr>
        <w:t xml:space="preserve"> </w:t>
      </w:r>
      <w:r w:rsidRPr="00E84C88">
        <w:rPr>
          <w:rFonts w:ascii="Arial" w:eastAsia="Times New Roman" w:hAnsi="Arial" w:cs="Arial"/>
          <w:b/>
          <w:bCs/>
          <w:sz w:val="20"/>
          <w:szCs w:val="20"/>
          <w:lang w:val="hy-AM"/>
        </w:rPr>
        <w:t xml:space="preserve">through </w:t>
      </w:r>
      <w:r w:rsidRPr="00E84C88">
        <w:rPr>
          <w:rFonts w:ascii="GHEA Grapalat" w:eastAsia="Times New Roman" w:hAnsi="GHEA Grapalat" w:cs="Times New Roman"/>
          <w:b/>
          <w:bCs/>
          <w:sz w:val="20"/>
          <w:szCs w:val="20"/>
          <w:lang w:val="hy-AM"/>
        </w:rPr>
        <w:t>_</w:t>
      </w:r>
    </w:p>
    <w:p w14:paraId="02AECBED"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3.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irrevocable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_</w:t>
      </w:r>
    </w:p>
    <w:p w14:paraId="06D1F800" w14:textId="77777777" w:rsidR="001902F9" w:rsidRPr="00E84C88" w:rsidRDefault="001902F9" w:rsidP="001902F9">
      <w:pPr>
        <w:shd w:val="clear" w:color="auto" w:fill="FFFFFF"/>
        <w:spacing w:after="0" w:line="240" w:lineRule="auto"/>
        <w:ind w:firstLine="708"/>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4.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derived 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beneficiary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the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right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 transferred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case</w:t>
      </w:r>
    </w:p>
    <w:p w14:paraId="4023D49F" w14:textId="77777777" w:rsidR="001902F9" w:rsidRPr="00E84C88" w:rsidRDefault="001902F9" w:rsidP="001902F9">
      <w:pPr>
        <w:shd w:val="clear" w:color="auto" w:fill="FFFFFF"/>
        <w:spacing w:after="0" w:line="240" w:lineRule="auto"/>
        <w:ind w:firstLine="708"/>
        <w:jc w:val="both"/>
        <w:rPr>
          <w:rFonts w:ascii="GHEA Grapalat" w:eastAsia="Times New Roman" w:hAnsi="GHEA Grapalat" w:cs="Sylfaen"/>
          <w:sz w:val="24"/>
          <w:szCs w:val="24"/>
          <w:vertAlign w:val="superscript"/>
          <w:lang w:val="hy-AM"/>
        </w:rPr>
      </w:pPr>
      <w:r w:rsidRPr="00E84C88">
        <w:rPr>
          <w:rFonts w:ascii="GHEA Grapalat" w:eastAsia="Times New Roman" w:hAnsi="GHEA Grapalat" w:cs="Times New Roman"/>
          <w:sz w:val="20"/>
          <w:szCs w:val="20"/>
          <w:lang w:val="hy-AM"/>
        </w:rPr>
        <w:t xml:space="preserve">5.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principal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between </w:t>
      </w:r>
      <w:r w:rsidRPr="00E84C88">
        <w:rPr>
          <w:rFonts w:ascii="GHEA Grapalat" w:eastAsia="Times New Roman" w:hAnsi="GHEA Grapalat" w:cs="Times New Roman"/>
          <w:sz w:val="20"/>
          <w:szCs w:val="20"/>
          <w:lang w:val="hy-AM"/>
        </w:rPr>
        <w:t>N:</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Sylfaen"/>
          <w:sz w:val="24"/>
          <w:szCs w:val="24"/>
          <w:vertAlign w:val="superscript"/>
          <w:lang w:val="hy-AM"/>
        </w:rPr>
        <w:t xml:space="preserve">                               </w:t>
      </w:r>
    </w:p>
    <w:p w14:paraId="39A0A035" w14:textId="77777777" w:rsidR="001902F9" w:rsidRPr="00E84C88" w:rsidRDefault="001902F9" w:rsidP="001902F9">
      <w:pPr>
        <w:shd w:val="clear" w:color="auto" w:fill="FFFFFF"/>
        <w:spacing w:after="0" w:line="240" w:lineRule="auto"/>
        <w:ind w:firstLine="708"/>
        <w:jc w:val="both"/>
        <w:rPr>
          <w:rFonts w:ascii="GHEA Grapalat" w:eastAsia="Times New Roman" w:hAnsi="GHEA Grapalat" w:cs="Times New Roman"/>
          <w:sz w:val="20"/>
          <w:szCs w:val="20"/>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r w:rsidRPr="00E84C88">
        <w:rPr>
          <w:rFonts w:ascii="GHEA Grapalat" w:eastAsia="Times New Roman" w:hAnsi="GHEA Grapalat" w:cs="Sylfaen"/>
          <w:sz w:val="24"/>
          <w:szCs w:val="24"/>
          <w:vertAlign w:val="superscript"/>
          <w:lang w:val="hy-AM"/>
        </w:rPr>
        <w:t xml:space="preserve"> </w:t>
      </w:r>
    </w:p>
    <w:p w14:paraId="622EF49B"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u w:val="single"/>
          <w:lang w:val="hy-AM" w:eastAsia="ru-RU"/>
        </w:rPr>
      </w:pPr>
      <w:r w:rsidRPr="00E84C88">
        <w:rPr>
          <w:rFonts w:ascii="Arial" w:eastAsia="Times New Roman" w:hAnsi="Arial" w:cs="Arial"/>
          <w:sz w:val="20"/>
          <w:szCs w:val="20"/>
          <w:lang w:val="hy-AM" w:eastAsia="ru-RU"/>
        </w:rPr>
        <w:t>with code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be sealed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strength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enter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date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until</w:t>
      </w:r>
      <w:r w:rsidRPr="00E84C88">
        <w:rPr>
          <w:rFonts w:ascii="GHEA Grapalat" w:eastAsia="Times New Roman" w:hAnsi="GHEA Grapalat" w:cs="Times New Roman"/>
          <w:sz w:val="20"/>
          <w:szCs w:val="20"/>
          <w:lang w:val="hy-AM" w:eastAsia="ru-RU"/>
        </w:rPr>
        <w:t xml:space="preserve"> </w:t>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r>
      <w:r w:rsidRPr="00E84C88">
        <w:rPr>
          <w:rFonts w:ascii="GHEA Grapalat" w:eastAsia="Times New Roman" w:hAnsi="GHEA Grapalat" w:cs="Times New Roman"/>
          <w:sz w:val="20"/>
          <w:szCs w:val="20"/>
          <w:u w:val="single"/>
          <w:lang w:val="hy-AM" w:eastAsia="ru-RU"/>
        </w:rPr>
        <w:tab/>
        <w:t xml:space="preserve"> </w:t>
      </w:r>
      <w:r w:rsidRPr="00E84C88">
        <w:rPr>
          <w:rFonts w:ascii="Arial" w:eastAsia="Times New Roman" w:hAnsi="Arial" w:cs="Arial"/>
          <w:sz w:val="24"/>
          <w:szCs w:val="24"/>
          <w:vertAlign w:val="superscript"/>
          <w:lang w:val="hy-AM" w:eastAsia="ru-RU"/>
        </w:rPr>
        <w:t>to be sealed</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by contract</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planned</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of the product</w:t>
      </w:r>
      <w:r w:rsidRPr="00E84C88">
        <w:rPr>
          <w:rFonts w:ascii="GHEA Grapalat" w:eastAsia="Times New Roman" w:hAnsi="GHEA Grapalat" w:cs="Sylfaen"/>
          <w:sz w:val="24"/>
          <w:szCs w:val="24"/>
          <w:vertAlign w:val="superscript"/>
          <w:lang w:val="hy-AM" w:eastAsia="ru-RU"/>
        </w:rPr>
        <w:t xml:space="preserve"> </w:t>
      </w:r>
      <w:r w:rsidRPr="00E84C88">
        <w:rPr>
          <w:rFonts w:ascii="Arial" w:eastAsia="Times New Roman" w:hAnsi="Arial" w:cs="Arial"/>
          <w:sz w:val="24"/>
          <w:szCs w:val="24"/>
          <w:vertAlign w:val="superscript"/>
          <w:lang w:val="hy-AM" w:eastAsia="ru-RU"/>
        </w:rPr>
        <w:t>of supply</w:t>
      </w:r>
      <w:r w:rsidRPr="00E84C88">
        <w:rPr>
          <w:rFonts w:ascii="GHEA Grapalat" w:eastAsia="Times New Roman" w:hAnsi="GHEA Grapalat" w:cs="Sylfaen"/>
          <w:sz w:val="24"/>
          <w:szCs w:val="24"/>
          <w:vertAlign w:val="superscript"/>
          <w:lang w:val="hy-AM" w:eastAsia="ru-RU"/>
        </w:rPr>
        <w:t xml:space="preserve"> the </w:t>
      </w:r>
      <w:r w:rsidRPr="00E84C88">
        <w:rPr>
          <w:rFonts w:ascii="Arial" w:eastAsia="Times New Roman" w:hAnsi="Arial" w:cs="Arial"/>
          <w:sz w:val="24"/>
          <w:szCs w:val="24"/>
          <w:vertAlign w:val="superscript"/>
          <w:lang w:val="hy-AM" w:eastAsia="ru-RU"/>
        </w:rPr>
        <w:t>deadline</w:t>
      </w:r>
    </w:p>
    <w:p w14:paraId="3E6AD8F7" w14:textId="77777777" w:rsidR="001902F9" w:rsidRPr="00E84C88" w:rsidRDefault="001902F9" w:rsidP="001902F9">
      <w:pPr>
        <w:tabs>
          <w:tab w:val="left" w:pos="0"/>
        </w:tabs>
        <w:spacing w:after="0" w:line="240" w:lineRule="auto"/>
        <w:mirrorIndents/>
        <w:jc w:val="both"/>
        <w:rPr>
          <w:rFonts w:ascii="GHEA Grapalat" w:eastAsia="Times New Roman" w:hAnsi="GHEA Grapalat" w:cs="Times New Roman"/>
          <w:sz w:val="20"/>
          <w:szCs w:val="20"/>
          <w:lang w:val="hy-AM" w:eastAsia="ru-RU"/>
        </w:rPr>
      </w:pPr>
      <w:r w:rsidRPr="00E84C88">
        <w:rPr>
          <w:rFonts w:ascii="Arial" w:eastAsia="Times New Roman" w:hAnsi="Arial" w:cs="Arial"/>
          <w:sz w:val="20"/>
          <w:szCs w:val="20"/>
          <w:lang w:val="hy-AM" w:eastAsia="ru-RU"/>
        </w:rPr>
        <w:t>on 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next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ninetieth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working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including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Present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original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out of print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option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giver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person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provide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official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electronic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mail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 the address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sending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also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hereby</w:t>
      </w:r>
      <w:r w:rsidRPr="00E84C88">
        <w:rPr>
          <w:rFonts w:ascii="GHEA Grapalat" w:eastAsia="Times New Roman" w:hAnsi="GHEA Grapalat" w:cs="Times New Roman"/>
          <w:sz w:val="20"/>
          <w:szCs w:val="20"/>
          <w:lang w:val="hy-AM" w:eastAsia="ru-RU"/>
        </w:rPr>
        <w:t xml:space="preserve"> 1 </w:t>
      </w:r>
      <w:r w:rsidRPr="00E84C88">
        <w:rPr>
          <w:rFonts w:ascii="Arial" w:eastAsia="Times New Roman" w:hAnsi="Arial" w:cs="Arial"/>
          <w:sz w:val="20"/>
          <w:szCs w:val="20"/>
          <w:lang w:val="hy-AM" w:eastAsia="ru-RU"/>
        </w:rPr>
        <w:t>of the guarantee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at the point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specified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with code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organized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purchase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procedure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the invitation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stated: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appraiser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commission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secretary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electronic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mail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the address.</w:t>
      </w:r>
      <w:r w:rsidRPr="00E84C88">
        <w:rPr>
          <w:rFonts w:ascii="GHEA Grapalat" w:eastAsia="Times New Roman" w:hAnsi="GHEA Grapalat" w:cs="Times New Roman"/>
          <w:sz w:val="20"/>
          <w:szCs w:val="20"/>
          <w:lang w:val="hy-AM" w:eastAsia="ru-RU"/>
        </w:rPr>
        <w:t xml:space="preserve">     </w:t>
      </w:r>
    </w:p>
    <w:p w14:paraId="241262D5"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6. </w:t>
      </w:r>
      <w:r w:rsidRPr="00E84C88">
        <w:rPr>
          <w:rFonts w:ascii="Arial" w:eastAsia="Times New Roman" w:hAnsi="Arial" w:cs="Arial"/>
          <w:sz w:val="20"/>
          <w:szCs w:val="20"/>
          <w:lang w:val="hy-AM"/>
        </w:rPr>
        <w:t>The 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writing</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the form of On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 introduced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as follows: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p>
    <w:p w14:paraId="70665CD1"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 N:</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sealed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of the contract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also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it</w:t>
      </w:r>
      <w:r w:rsidRPr="00E84C88">
        <w:rPr>
          <w:rFonts w:ascii="GHEA Grapalat" w:eastAsia="Times New Roman" w:hAnsi="GHEA Grapalat" w:cs="Times New Roman"/>
          <w:sz w:val="20"/>
          <w:szCs w:val="20"/>
          <w:lang w:val="hy-AM"/>
        </w:rPr>
        <w:t xml:space="preserve"> </w:t>
      </w:r>
    </w:p>
    <w:p w14:paraId="2203BD28" w14:textId="77777777" w:rsidR="001902F9" w:rsidRPr="00E84C88" w:rsidRDefault="001902F9" w:rsidP="001902F9">
      <w:pPr>
        <w:shd w:val="clear" w:color="auto" w:fill="FFFFFF"/>
        <w:spacing w:after="0" w:line="240" w:lineRule="auto"/>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to be sealed</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of the contract</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the number</w:t>
      </w:r>
    </w:p>
    <w:p w14:paraId="047C6B7F" w14:textId="77777777" w:rsidR="001902F9" w:rsidRPr="00E84C88" w:rsidRDefault="001902F9" w:rsidP="001902F9">
      <w:pPr>
        <w:shd w:val="clear" w:color="auto" w:fill="FFFFFF"/>
        <w:spacing w:after="0" w:line="240" w:lineRule="auto"/>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done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of changes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additionally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agreements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copies </w:t>
      </w:r>
      <w:r w:rsidRPr="00E84C88">
        <w:rPr>
          <w:rFonts w:ascii="GHEA Grapalat" w:eastAsia="Times New Roman" w:hAnsi="GHEA Grapalat" w:cs="Times New Roman"/>
          <w:sz w:val="20"/>
          <w:szCs w:val="20"/>
          <w:lang w:val="hy-AM"/>
        </w:rPr>
        <w:t>.</w:t>
      </w:r>
    </w:p>
    <w:p w14:paraId="343490F3"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to the 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one-sided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solve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hyperlink r:id="rId9" w:history="1">
        <w:r w:rsidRPr="00E84C88">
          <w:rPr>
            <w:rFonts w:ascii="GHEA Grapalat" w:eastAsia="Times New Roman" w:hAnsi="GHEA Grapalat" w:cs="Times New Roman"/>
            <w:color w:val="0000FF"/>
            <w:sz w:val="20"/>
            <w:szCs w:val="20"/>
            <w:u w:val="single"/>
            <w:lang w:val="hy-AM"/>
          </w:rPr>
          <w:t>www.procurement.am</w:t>
        </w:r>
      </w:hyperlink>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 the address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active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newsletter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published 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the notification </w:t>
      </w:r>
      <w:r w:rsidRPr="00E84C88">
        <w:rPr>
          <w:rFonts w:ascii="GHEA Grapalat" w:eastAsia="Times New Roman" w:hAnsi="GHEA Grapalat" w:cs="Times New Roman"/>
          <w:sz w:val="20"/>
          <w:szCs w:val="20"/>
          <w:lang w:val="hy-AM"/>
        </w:rPr>
        <w:t>.</w:t>
      </w:r>
    </w:p>
    <w:p w14:paraId="5FA97B63"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3) </w:t>
      </w:r>
      <w:r w:rsidRPr="00E84C88">
        <w:rPr>
          <w:rFonts w:ascii="Arial" w:eastAsia="Times New Roman" w:hAnsi="Arial" w:cs="Arial"/>
          <w:sz w:val="20"/>
          <w:szCs w:val="20"/>
          <w:lang w:val="hy-AM"/>
        </w:rPr>
        <w:t>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frame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4"/>
          <w:lang w:val="hy-AM"/>
        </w:rPr>
        <w:t>beneficiary</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principal</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bilateral</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the protocol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protocols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its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their </w:t>
      </w:r>
      <w:r w:rsidRPr="00E84C88">
        <w:rPr>
          <w:rFonts w:ascii="GHEA Grapalat" w:eastAsia="Times New Roman" w:hAnsi="GHEA Grapalat" w:cs="Arial"/>
          <w:sz w:val="20"/>
          <w:szCs w:val="24"/>
          <w:lang w:val="hy-AM"/>
        </w:rPr>
        <w:t xml:space="preserve">) </w:t>
      </w:r>
      <w:r w:rsidRPr="00E84C88">
        <w:rPr>
          <w:rFonts w:ascii="Arial" w:eastAsia="Times New Roman" w:hAnsi="Arial" w:cs="Arial"/>
          <w:sz w:val="20"/>
          <w:szCs w:val="24"/>
          <w:lang w:val="hy-AM"/>
        </w:rPr>
        <w:t xml:space="preserve">copies </w:t>
      </w:r>
      <w:r w:rsidRPr="00E84C88">
        <w:rPr>
          <w:rFonts w:ascii="GHEA Grapalat" w:eastAsia="Times New Roman" w:hAnsi="GHEA Grapalat" w:cs="Arial"/>
          <w:sz w:val="20"/>
          <w:szCs w:val="24"/>
          <w:lang w:val="hy-AM"/>
        </w:rPr>
        <w:t>.</w:t>
      </w:r>
    </w:p>
    <w:p w14:paraId="03EF7F40"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7.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getting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after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maximum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day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during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discussion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their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compliance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find 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Times New Roman"/>
          <w:sz w:val="20"/>
          <w:szCs w:val="20"/>
          <w:lang w:val="hy-AM"/>
        </w:rPr>
        <w:t>:</w:t>
      </w:r>
    </w:p>
    <w:p w14:paraId="15F17E83"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8.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refusal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the </w:t>
      </w:r>
      <w:r w:rsidRPr="00E84C88">
        <w:rPr>
          <w:rFonts w:ascii="Arial" w:eastAsia="Times New Roman" w:hAnsi="Arial" w:cs="Arial"/>
          <w:sz w:val="20"/>
          <w:szCs w:val="20"/>
          <w:lang w:val="hy-AM"/>
        </w:rPr>
        <w:t xml:space="preserve">requirement if </w:t>
      </w:r>
      <w:r w:rsidRPr="00E84C88">
        <w:rPr>
          <w:rFonts w:ascii="GHEA Grapalat" w:eastAsia="Times New Roman" w:hAnsi="GHEA Grapalat" w:cs="Times New Roman"/>
          <w:sz w:val="20"/>
          <w:szCs w:val="20"/>
          <w:lang w:val="hy-AM"/>
        </w:rPr>
        <w:t>:</w:t>
      </w:r>
    </w:p>
    <w:p w14:paraId="6C8F2D45"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match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conditions </w:t>
      </w:r>
      <w:r w:rsidRPr="00E84C88">
        <w:rPr>
          <w:rFonts w:ascii="GHEA Grapalat" w:eastAsia="Times New Roman" w:hAnsi="GHEA Grapalat" w:cs="Times New Roman"/>
          <w:sz w:val="20"/>
          <w:szCs w:val="20"/>
          <w:lang w:val="hy-AM"/>
        </w:rPr>
        <w:t>.</w:t>
      </w:r>
    </w:p>
    <w:p w14:paraId="4BC8AD6C" w14:textId="77777777" w:rsidR="001902F9" w:rsidRPr="00E84C88" w:rsidRDefault="001902F9" w:rsidP="001902F9">
      <w:pPr>
        <w:shd w:val="clear" w:color="auto" w:fill="FFFFFF"/>
        <w:spacing w:after="0" w:line="240" w:lineRule="auto"/>
        <w:ind w:firstLine="375"/>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2)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with 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period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end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after </w:t>
      </w:r>
      <w:r w:rsidRPr="00E84C88">
        <w:rPr>
          <w:rFonts w:ascii="GHEA Grapalat" w:eastAsia="Times New Roman" w:hAnsi="GHEA Grapalat" w:cs="Times New Roman"/>
          <w:sz w:val="20"/>
          <w:szCs w:val="20"/>
          <w:lang w:val="hy-AM"/>
        </w:rPr>
        <w:t>_</w:t>
      </w:r>
    </w:p>
    <w:p w14:paraId="6CB1DDBA"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9. </w:t>
      </w:r>
      <w:r w:rsidRPr="00E84C88">
        <w:rPr>
          <w:rFonts w:ascii="Arial" w:eastAsia="Times New Roman" w:hAnsi="Arial" w:cs="Arial"/>
          <w:sz w:val="20"/>
          <w:szCs w:val="20"/>
          <w:lang w:val="hy-AM"/>
        </w:rPr>
        <w:t>Warranty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giver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person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refuse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decision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immediately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later </w:t>
      </w:r>
      <w:r w:rsidRPr="00E84C88">
        <w:rPr>
          <w:rFonts w:ascii="GHEA Grapalat" w:eastAsia="Times New Roman" w:hAnsi="GHEA Grapalat" w:cs="Times New Roman"/>
          <w:sz w:val="20"/>
          <w:szCs w:val="20"/>
          <w:lang w:val="hy-AM"/>
        </w:rPr>
        <w:t xml:space="preserve">than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same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on the day </w:t>
      </w:r>
      <w:r w:rsidRPr="00E84C88">
        <w:rPr>
          <w:rFonts w:ascii="GHEA Grapalat" w:eastAsia="Times New Roman" w:hAnsi="GHEA Grapalat" w:cs="Times New Roman"/>
          <w:sz w:val="20"/>
          <w:szCs w:val="20"/>
          <w:lang w:val="hy-AM"/>
        </w:rPr>
        <w:t xml:space="preserve">of </w:t>
      </w:r>
      <w:r w:rsidRPr="00E84C88">
        <w:rPr>
          <w:rFonts w:ascii="Arial" w:eastAsia="Times New Roman" w:hAnsi="Arial" w:cs="Arial"/>
          <w:sz w:val="20"/>
          <w:szCs w:val="20"/>
          <w:lang w:val="hy-AM"/>
        </w:rPr>
        <w:t>rejection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informs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beneficiary </w:t>
      </w:r>
      <w:r w:rsidRPr="00E84C88">
        <w:rPr>
          <w:rFonts w:ascii="GHEA Grapalat" w:eastAsia="Times New Roman" w:hAnsi="GHEA Grapalat" w:cs="Times New Roman"/>
          <w:sz w:val="20"/>
          <w:szCs w:val="20"/>
          <w:lang w:val="hy-AM"/>
        </w:rPr>
        <w:t>.</w:t>
      </w:r>
    </w:p>
    <w:p w14:paraId="7E940C12"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10.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towards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applies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civilian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Code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appropriate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provisions </w:t>
      </w:r>
      <w:r w:rsidRPr="00E84C88">
        <w:rPr>
          <w:rFonts w:ascii="GHEA Grapalat" w:eastAsia="Times New Roman" w:hAnsi="GHEA Grapalat" w:cs="Times New Roman"/>
          <w:sz w:val="20"/>
          <w:szCs w:val="20"/>
          <w:lang w:val="hy-AM"/>
        </w:rPr>
        <w:t>.</w:t>
      </w:r>
    </w:p>
    <w:p w14:paraId="10A01723"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11. </w:t>
      </w:r>
      <w:r w:rsidRPr="00E84C88">
        <w:rPr>
          <w:rFonts w:ascii="Arial" w:eastAsia="Times New Roman" w:hAnsi="Arial" w:cs="Arial"/>
          <w:sz w:val="20"/>
          <w:szCs w:val="20"/>
          <w:lang w:val="hy-AM"/>
        </w:rPr>
        <w:t>Herein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guarantee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originating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subject to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solution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Armenia</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Republic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legislation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established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in </w:t>
      </w:r>
      <w:r w:rsidRPr="00E84C88">
        <w:rPr>
          <w:rFonts w:ascii="GHEA Grapalat" w:eastAsia="Times New Roman" w:hAnsi="GHEA Grapalat" w:cs="Times New Roman"/>
          <w:sz w:val="20"/>
          <w:szCs w:val="20"/>
          <w:lang w:val="hy-AM"/>
        </w:rPr>
        <w:t>order</w:t>
      </w:r>
    </w:p>
    <w:p w14:paraId="68A45249"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p>
    <w:p w14:paraId="02F599AF"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u w:val="single"/>
          <w:lang w:val="hy-AM"/>
        </w:rPr>
      </w:pPr>
      <w:r w:rsidRPr="00E84C88">
        <w:rPr>
          <w:rFonts w:ascii="Arial" w:eastAsia="Times New Roman" w:hAnsi="Arial" w:cs="Arial"/>
          <w:sz w:val="20"/>
          <w:szCs w:val="20"/>
          <w:lang w:val="hy-AM"/>
        </w:rPr>
        <w:t>Executive: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body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boss</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231575EA" w14:textId="77777777" w:rsidR="001902F9" w:rsidRPr="00E84C88" w:rsidRDefault="001902F9" w:rsidP="001902F9">
      <w:pPr>
        <w:shd w:val="clear" w:color="auto" w:fill="FFFFFF"/>
        <w:spacing w:after="0" w:line="240" w:lineRule="auto"/>
        <w:ind w:firstLine="375"/>
        <w:jc w:val="both"/>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r w:rsidRPr="00E84C88">
        <w:rPr>
          <w:rFonts w:ascii="GHEA Grapalat" w:eastAsia="Times New Roman" w:hAnsi="GHEA Grapalat" w:cs="Times New Roman"/>
          <w:sz w:val="20"/>
          <w:szCs w:val="20"/>
          <w:u w:val="single"/>
          <w:lang w:val="hy-AM"/>
        </w:rPr>
        <w:tab/>
      </w:r>
    </w:p>
    <w:p w14:paraId="0959535A" w14:textId="77777777" w:rsidR="001902F9" w:rsidRPr="00E84C88" w:rsidRDefault="001902F9" w:rsidP="001902F9">
      <w:pPr>
        <w:shd w:val="clear" w:color="auto" w:fill="FFFFFF"/>
        <w:spacing w:after="0" w:line="240" w:lineRule="auto"/>
        <w:rPr>
          <w:rFonts w:ascii="GHEA Grapalat" w:eastAsia="Times New Roman" w:hAnsi="GHEA Grapalat" w:cs="Sylfaen"/>
          <w:sz w:val="24"/>
          <w:szCs w:val="24"/>
          <w:vertAlign w:val="superscript"/>
          <w:lang w:val="hy-AM"/>
        </w:rPr>
      </w:pP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month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 xml:space="preserve">date </w:t>
      </w:r>
      <w:r w:rsidRPr="00E84C88">
        <w:rPr>
          <w:rFonts w:ascii="GHEA Grapalat" w:eastAsia="Times New Roman" w:hAnsi="GHEA Grapalat" w:cs="Sylfaen"/>
          <w:sz w:val="24"/>
          <w:szCs w:val="24"/>
          <w:vertAlign w:val="superscript"/>
          <w:lang w:val="hy-AM"/>
        </w:rPr>
        <w:t xml:space="preserve">, </w:t>
      </w:r>
      <w:r w:rsidRPr="00E84C88">
        <w:rPr>
          <w:rFonts w:ascii="Arial" w:eastAsia="Times New Roman" w:hAnsi="Arial" w:cs="Arial"/>
          <w:sz w:val="24"/>
          <w:szCs w:val="24"/>
          <w:vertAlign w:val="superscript"/>
          <w:lang w:val="hy-AM"/>
        </w:rPr>
        <w:t>year</w:t>
      </w:r>
    </w:p>
    <w:p w14:paraId="42DF56CC" w14:textId="77777777"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4"/>
          <w:szCs w:val="24"/>
          <w:lang w:val="hy-AM"/>
        </w:rPr>
        <w:br w:type="page"/>
      </w:r>
    </w:p>
    <w:p w14:paraId="0D11A54E"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hy-AM"/>
        </w:rPr>
      </w:pPr>
      <w:r w:rsidRPr="00E84C88">
        <w:rPr>
          <w:rFonts w:ascii="Arial" w:eastAsia="Times New Roman" w:hAnsi="Arial" w:cs="Arial"/>
          <w:b/>
          <w:sz w:val="20"/>
          <w:szCs w:val="20"/>
          <w:lang w:val="hy-AM"/>
        </w:rPr>
        <w:lastRenderedPageBreak/>
        <w:t xml:space="preserve">Appendix </w:t>
      </w:r>
      <w:r w:rsidRPr="00E84C88">
        <w:rPr>
          <w:rFonts w:ascii="GHEA Grapalat" w:eastAsia="Times New Roman" w:hAnsi="GHEA Grapalat" w:cs="Arial"/>
          <w:b/>
          <w:sz w:val="20"/>
          <w:szCs w:val="20"/>
          <w:lang w:val="hy-AM"/>
        </w:rPr>
        <w:t>4.2</w:t>
      </w:r>
    </w:p>
    <w:p w14:paraId="78FF68F7" w14:textId="24477826"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796ABE71"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0F18F8DA"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4C0F8A27" w14:textId="77777777" w:rsidR="00532D6C" w:rsidRPr="00E84C88" w:rsidRDefault="00532D6C" w:rsidP="00532D6C">
      <w:pPr>
        <w:spacing w:after="0" w:line="240" w:lineRule="auto"/>
        <w:jc w:val="center"/>
        <w:rPr>
          <w:rFonts w:ascii="GHEA Grapalat" w:eastAsia="Times New Roman" w:hAnsi="GHEA Grapalat" w:cs="GHEA Grapalat"/>
          <w:b/>
          <w:sz w:val="20"/>
          <w:szCs w:val="20"/>
          <w:lang w:val="hy-AM"/>
        </w:rPr>
      </w:pP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20"/>
          <w:szCs w:val="20"/>
          <w:lang w:val="hy-AM"/>
        </w:rPr>
        <w:t>SUFFERING</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ABOUT:</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AGREEMENT</w:t>
      </w:r>
      <w:r w:rsidRPr="00E84C88">
        <w:rPr>
          <w:rFonts w:ascii="GHEA Grapalat" w:eastAsia="Times New Roman" w:hAnsi="GHEA Grapalat" w:cs="GHEA Grapalat"/>
          <w:b/>
          <w:sz w:val="20"/>
          <w:szCs w:val="20"/>
          <w:lang w:val="hy-AM"/>
        </w:rPr>
        <w:t xml:space="preserve"> </w:t>
      </w:r>
    </w:p>
    <w:p w14:paraId="0B33D489" w14:textId="77777777" w:rsidR="00532D6C" w:rsidRPr="00E84C88" w:rsidRDefault="00532D6C" w:rsidP="00532D6C">
      <w:pPr>
        <w:spacing w:after="0" w:line="240" w:lineRule="auto"/>
        <w:jc w:val="center"/>
        <w:rPr>
          <w:rFonts w:ascii="GHEA Grapalat" w:eastAsia="Times New Roman" w:hAnsi="GHEA Grapalat" w:cs="GHEA Grapalat"/>
          <w:b/>
          <w:sz w:val="20"/>
          <w:szCs w:val="20"/>
          <w:lang w:val="hy-AM"/>
        </w:rPr>
      </w:pP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18"/>
          <w:szCs w:val="18"/>
          <w:lang w:val="hy-AM"/>
        </w:rPr>
        <w:t>qualification</w:t>
      </w: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18"/>
          <w:szCs w:val="18"/>
          <w:lang w:val="hy-AM"/>
        </w:rPr>
        <w:t xml:space="preserve">provide </w:t>
      </w:r>
      <w:r w:rsidRPr="00E84C88">
        <w:rPr>
          <w:rFonts w:ascii="GHEA Grapalat" w:eastAsia="Times New Roman" w:hAnsi="GHEA Grapalat" w:cs="GHEA Grapalat"/>
          <w:b/>
          <w:sz w:val="18"/>
          <w:szCs w:val="18"/>
          <w:lang w:val="hy-AM"/>
        </w:rPr>
        <w:t>)</w:t>
      </w:r>
    </w:p>
    <w:p w14:paraId="5E6D417E" w14:textId="77777777" w:rsidR="00532D6C" w:rsidRPr="00E84C88" w:rsidRDefault="00532D6C" w:rsidP="00532D6C">
      <w:pPr>
        <w:spacing w:after="0" w:line="240" w:lineRule="auto"/>
        <w:rPr>
          <w:rFonts w:ascii="GHEA Grapalat" w:eastAsia="Times New Roman" w:hAnsi="GHEA Grapalat" w:cs="GHEA Grapalat"/>
          <w:b/>
          <w:sz w:val="20"/>
          <w:szCs w:val="20"/>
          <w:lang w:val="hy-AM"/>
        </w:rPr>
      </w:pPr>
      <w:r w:rsidRPr="00E84C88">
        <w:rPr>
          <w:rFonts w:ascii="GHEA Grapalat" w:eastAsia="Times New Roman" w:hAnsi="GHEA Grapalat" w:cs="GHEA Grapalat"/>
          <w:color w:val="FF0000"/>
          <w:sz w:val="20"/>
          <w:szCs w:val="20"/>
          <w:shd w:val="clear" w:color="auto" w:fill="92CDDC"/>
          <w:lang w:val="hy-AM"/>
        </w:rPr>
        <w:t xml:space="preserve">                                                              </w:t>
      </w:r>
    </w:p>
    <w:p w14:paraId="207661AE" w14:textId="77777777" w:rsidR="00532D6C" w:rsidRPr="00E84C88" w:rsidRDefault="00532D6C" w:rsidP="00532D6C">
      <w:pPr>
        <w:spacing w:after="0" w:line="240" w:lineRule="auto"/>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c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Yerevan</w:t>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t xml:space="preserve">            </w:t>
      </w:r>
      <w:r w:rsidRPr="00E84C88">
        <w:rPr>
          <w:rFonts w:ascii="GHEA Grapalat" w:eastAsia="Times New Roman" w:hAnsi="GHEA Grapalat" w:cs="GHEA Grapalat"/>
          <w:sz w:val="20"/>
          <w:szCs w:val="20"/>
          <w:u w:val="single"/>
          <w:lang w:val="hy-AM"/>
        </w:rPr>
        <w:t xml:space="preserve">          </w:t>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lang w:val="hy-AM"/>
        </w:rPr>
        <w:t xml:space="preserve">20 </w:t>
      </w:r>
      <w:r w:rsidRPr="00E84C88">
        <w:rPr>
          <w:rFonts w:ascii="Arial" w:eastAsia="Times New Roman" w:hAnsi="Arial" w:cs="Arial"/>
          <w:sz w:val="20"/>
          <w:szCs w:val="20"/>
          <w:lang w:val="hy-AM"/>
        </w:rPr>
        <w:t xml:space="preserve">years </w:t>
      </w:r>
      <w:r w:rsidRPr="00E84C88">
        <w:rPr>
          <w:rFonts w:ascii="GHEA Grapalat" w:eastAsia="Times New Roman" w:hAnsi="GHEA Grapalat" w:cs="GHEA Grapalat"/>
          <w:sz w:val="20"/>
          <w:szCs w:val="20"/>
          <w:lang w:val="hy-AM"/>
        </w:rPr>
        <w:t>**</w:t>
      </w:r>
    </w:p>
    <w:p w14:paraId="788E210E"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7F9715E9"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vertAlign w:val="subscript"/>
          <w:lang w:val="hy-AM"/>
        </w:rPr>
      </w:pP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vertAlign w:val="subscript"/>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face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director</w:t>
      </w:r>
      <w:r w:rsidRPr="00E84C88">
        <w:rPr>
          <w:rFonts w:ascii="GHEA Grapalat" w:eastAsia="Times New Roman" w:hAnsi="GHEA Grapalat" w:cs="GHEA Grapalat"/>
          <w:sz w:val="20"/>
          <w:szCs w:val="20"/>
          <w:lang w:val="hy-AM"/>
        </w:rPr>
        <w:t xml:space="preserve"> </w:t>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6230875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name</w:t>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t xml:space="preserve">    </w:t>
      </w:r>
      <w:r w:rsidRPr="00E84C88">
        <w:rPr>
          <w:rFonts w:ascii="Arial" w:eastAsia="Times New Roman" w:hAnsi="Arial" w:cs="Arial"/>
          <w:sz w:val="20"/>
          <w:szCs w:val="20"/>
          <w:vertAlign w:val="superscript"/>
          <w:lang w:val="hy-AM"/>
        </w:rPr>
        <w:t>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director</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name:</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 xml:space="preserve">surname </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passport</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vertAlign w:val="superscript"/>
          <w:lang w:val="hy-AM"/>
        </w:rPr>
        <w:t xml:space="preserve">data </w:t>
      </w:r>
      <w:r w:rsidRPr="00E84C88">
        <w:rPr>
          <w:rFonts w:ascii="GHEA Grapalat" w:eastAsia="Times New Roman" w:hAnsi="GHEA Grapalat" w:cs="GHEA Grapalat"/>
          <w:sz w:val="20"/>
          <w:szCs w:val="20"/>
          <w:vertAlign w:val="subscript"/>
          <w:lang w:val="hy-AM"/>
        </w:rPr>
        <w:t>which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 action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the charter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based 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on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hereinafter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the Company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one-sided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definition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as follows: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consent </w:t>
      </w:r>
      <w:r w:rsidRPr="00E84C88">
        <w:rPr>
          <w:rFonts w:ascii="GHEA Grapalat" w:eastAsia="Times New Roman" w:hAnsi="GHEA Grapalat" w:cs="GHEA Grapalat"/>
          <w:sz w:val="20"/>
          <w:szCs w:val="20"/>
          <w:lang w:val="hy-AM"/>
        </w:rPr>
        <w:t>.</w:t>
      </w:r>
    </w:p>
    <w:p w14:paraId="7AC55D56"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009A9DB0" w14:textId="77777777" w:rsidR="00532D6C" w:rsidRPr="00E84C88" w:rsidRDefault="00532D6C" w:rsidP="00532D6C">
      <w:pPr>
        <w:numPr>
          <w:ilvl w:val="0"/>
          <w:numId w:val="6"/>
        </w:numPr>
        <w:spacing w:after="0" w:line="240" w:lineRule="auto"/>
        <w:jc w:val="center"/>
        <w:rPr>
          <w:rFonts w:ascii="GHEA Grapalat" w:eastAsia="Times New Roman" w:hAnsi="GHEA Grapalat" w:cs="GHEA Grapalat"/>
          <w:b/>
          <w:bCs/>
          <w:sz w:val="20"/>
          <w:szCs w:val="20"/>
          <w:lang w:val="pt-BR"/>
        </w:rPr>
      </w:pP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 xml:space="preserve">H </w:t>
      </w:r>
      <w:r w:rsidRPr="00E84C88">
        <w:rPr>
          <w:rFonts w:ascii="Arial" w:eastAsia="Times New Roman" w:hAnsi="Arial" w:cs="Arial"/>
          <w:b/>
          <w:sz w:val="20"/>
          <w:szCs w:val="20"/>
          <w:lang w:val="en-US"/>
        </w:rPr>
        <w:t>consent</w:t>
      </w:r>
      <w:r w:rsidRPr="00E84C88">
        <w:rPr>
          <w:rFonts w:ascii="GHEA Grapalat" w:eastAsia="Times New Roman" w:hAnsi="GHEA Grapalat" w:cs="GHEA Grapalat"/>
          <w:b/>
          <w:sz w:val="20"/>
          <w:szCs w:val="20"/>
          <w:lang w:val="en-US"/>
        </w:rPr>
        <w:t xml:space="preserve"> </w:t>
      </w:r>
      <w:r w:rsidRPr="00E84C88">
        <w:rPr>
          <w:rFonts w:ascii="Arial" w:eastAsia="Times New Roman" w:hAnsi="Arial" w:cs="Arial"/>
          <w:b/>
          <w:sz w:val="20"/>
          <w:szCs w:val="20"/>
          <w:lang w:val="en-US"/>
        </w:rPr>
        <w:t>subject</w:t>
      </w:r>
    </w:p>
    <w:p w14:paraId="46A01CB6" w14:textId="77777777" w:rsidR="00532D6C" w:rsidRPr="00E84C88" w:rsidRDefault="00532D6C" w:rsidP="00532D6C">
      <w:pPr>
        <w:spacing w:after="0" w:line="240" w:lineRule="auto"/>
        <w:jc w:val="both"/>
        <w:rPr>
          <w:rFonts w:ascii="GHEA Grapalat" w:eastAsia="Times New Roman" w:hAnsi="GHEA Grapalat" w:cs="GHEA Grapalat"/>
          <w:b/>
          <w:bCs/>
          <w:sz w:val="20"/>
          <w:szCs w:val="20"/>
          <w:lang w:val="pt-BR"/>
        </w:rPr>
      </w:pPr>
      <w:r w:rsidRPr="00E84C88">
        <w:rPr>
          <w:rFonts w:ascii="GHEA Grapalat" w:eastAsia="Times New Roman" w:hAnsi="GHEA Grapalat" w:cs="GHEA Grapalat"/>
          <w:sz w:val="20"/>
          <w:szCs w:val="20"/>
          <w:lang w:val="pt-BR"/>
        </w:rPr>
        <w:tab/>
      </w:r>
      <w:r w:rsidRPr="00E84C88">
        <w:rPr>
          <w:rFonts w:ascii="GHEA Grapalat" w:eastAsia="Times New Roman" w:hAnsi="GHEA Grapalat" w:cs="GHEA Grapalat"/>
          <w:sz w:val="20"/>
          <w:szCs w:val="20"/>
          <w:lang w:val="pt-BR"/>
        </w:rPr>
        <w:tab/>
        <w:t xml:space="preserve">                               </w:t>
      </w:r>
    </w:p>
    <w:p w14:paraId="077A5FAB" w14:textId="74093E5C" w:rsidR="00532D6C" w:rsidRPr="00E84C88" w:rsidRDefault="00532D6C" w:rsidP="00730AAF">
      <w:pPr>
        <w:numPr>
          <w:ilvl w:val="1"/>
          <w:numId w:val="7"/>
        </w:numPr>
        <w:spacing w:after="0" w:line="240" w:lineRule="auto"/>
        <w:ind w:left="0" w:firstLine="0"/>
        <w:jc w:val="both"/>
        <w:rPr>
          <w:rFonts w:ascii="GHEA Grapalat" w:eastAsia="Times New Roman" w:hAnsi="GHEA Grapalat" w:cs="GHEA Grapalat"/>
          <w:sz w:val="20"/>
          <w:szCs w:val="20"/>
          <w:lang w:val="pt-BR"/>
        </w:rPr>
      </w:pP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participates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GHEA Grapalat" w:eastAsia="Times New Roman" w:hAnsi="GHEA Grapalat" w:cs="GHEA Grapalat"/>
          <w:sz w:val="20"/>
          <w:szCs w:val="20"/>
          <w:u w:val="single"/>
          <w:lang w:val="pt-BR"/>
        </w:rPr>
        <w:tab/>
      </w:r>
      <w:r w:rsidRPr="00E84C88">
        <w:rPr>
          <w:rFonts w:ascii="GHEA Grapalat" w:eastAsia="Times New Roman" w:hAnsi="GHEA Grapalat" w:cs="GHEA Grapalat"/>
          <w:sz w:val="20"/>
          <w:szCs w:val="20"/>
          <w:lang w:val="pt-BR"/>
        </w:rPr>
        <w:t xml:space="preserve">&lt;&lt; </w:t>
      </w:r>
      <w:r w:rsidRPr="00E84C88">
        <w:rPr>
          <w:rFonts w:ascii="Arial" w:eastAsia="Times New Roman" w:hAnsi="Arial" w:cs="Arial"/>
          <w:sz w:val="20"/>
          <w:szCs w:val="20"/>
          <w:lang w:val="pt-BR"/>
        </w:rPr>
        <w:t>Tumanyan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utility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economy </w:t>
      </w:r>
      <w:r w:rsidRPr="00E84C88">
        <w:rPr>
          <w:rFonts w:ascii="GHEA Grapalat" w:eastAsia="Times New Roman" w:hAnsi="GHEA Grapalat" w:cs="GHEA Grapalat"/>
          <w:sz w:val="20"/>
          <w:szCs w:val="20"/>
          <w:lang w:val="pt-BR"/>
        </w:rPr>
        <w:t xml:space="preserve">&gt;&gt; by </w:t>
      </w:r>
      <w:r w:rsidRPr="00E84C88">
        <w:rPr>
          <w:rFonts w:ascii="Arial" w:eastAsia="Times New Roman" w:hAnsi="Arial" w:cs="Arial"/>
          <w:sz w:val="20"/>
          <w:szCs w:val="20"/>
          <w:lang w:val="pt-BR"/>
        </w:rPr>
        <w:t xml:space="preserve">ANOC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hereinafter referred to </w:t>
      </w:r>
      <w:r w:rsidRPr="00E84C88">
        <w:rPr>
          <w:rFonts w:ascii="GHEA Grapalat" w:eastAsia="Times New Roman" w:hAnsi="GHEA Grapalat" w:cs="GHEA Grapalat"/>
          <w:sz w:val="20"/>
          <w:szCs w:val="20"/>
          <w:lang w:val="pt-BR"/>
        </w:rPr>
        <w:t xml:space="preserve">as </w:t>
      </w:r>
      <w:r w:rsidRPr="00E84C88">
        <w:rPr>
          <w:rFonts w:ascii="Arial" w:eastAsia="Times New Roman" w:hAnsi="Arial" w:cs="Arial"/>
          <w:sz w:val="20"/>
          <w:szCs w:val="20"/>
          <w:lang w:val="pt-BR"/>
        </w:rPr>
        <w:t xml:space="preserve">the Client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organized by</w:t>
      </w:r>
      <w:r w:rsidRPr="00E84C88">
        <w:rPr>
          <w:rFonts w:ascii="GHEA Grapalat" w:eastAsia="Times New Roman" w:hAnsi="GHEA Grapalat" w:cs="GHEA Grapalat"/>
          <w:sz w:val="20"/>
          <w:szCs w:val="20"/>
          <w:lang w:val="pt-BR"/>
        </w:rPr>
        <w:t xml:space="preserve">  </w:t>
      </w:r>
      <w:r w:rsidR="00FF4E80">
        <w:rPr>
          <w:rFonts w:ascii="Arial" w:eastAsia="Times New Roman" w:hAnsi="Arial" w:cs="Arial"/>
          <w:b/>
          <w:color w:val="000000"/>
          <w:sz w:val="24"/>
          <w:szCs w:val="27"/>
          <w:lang w:val="af-ZA"/>
        </w:rPr>
        <w:t>ԼՄ-ԹՀԿՏ-ԳՀԱՊՁԲ-24/08</w:t>
      </w:r>
      <w:r w:rsidRPr="00E84C88">
        <w:rPr>
          <w:rFonts w:ascii="GHEA Grapalat" w:eastAsia="Times New Roman" w:hAnsi="GHEA Grapalat" w:cs="Times New Roman"/>
          <w:b/>
          <w:color w:val="000000"/>
          <w:sz w:val="24"/>
          <w:szCs w:val="27"/>
          <w:lang w:val="af-ZA"/>
        </w:rPr>
        <w:t xml:space="preserve">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with code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to the procedure </w:t>
      </w:r>
      <w:r w:rsidRPr="00E84C88">
        <w:rPr>
          <w:rFonts w:ascii="GHEA Grapalat" w:eastAsia="Times New Roman" w:hAnsi="GHEA Grapalat" w:cs="GHEA Grapalat"/>
          <w:sz w:val="20"/>
          <w:szCs w:val="20"/>
          <w:lang w:val="pt-BR"/>
        </w:rPr>
        <w:t>.</w:t>
      </w:r>
    </w:p>
    <w:p w14:paraId="7CB4D120" w14:textId="77777777" w:rsidR="00532D6C" w:rsidRPr="00E84C88" w:rsidRDefault="00532D6C" w:rsidP="00532D6C">
      <w:pPr>
        <w:spacing w:after="0" w:line="240" w:lineRule="auto"/>
        <w:ind w:left="426"/>
        <w:jc w:val="both"/>
        <w:rPr>
          <w:rFonts w:ascii="GHEA Grapalat" w:eastAsia="Times New Roman" w:hAnsi="GHEA Grapalat" w:cs="GHEA Grapalat"/>
          <w:sz w:val="20"/>
          <w:szCs w:val="20"/>
          <w:lang w:val="pt-BR"/>
        </w:rPr>
      </w:pPr>
      <w:r w:rsidRPr="00E84C88">
        <w:rPr>
          <w:rFonts w:ascii="GHEA Grapalat" w:eastAsia="Times New Roman" w:hAnsi="GHEA Grapalat" w:cs="Times New Roman"/>
          <w:sz w:val="20"/>
          <w:szCs w:val="20"/>
          <w:vertAlign w:val="superscript"/>
          <w:lang w:val="pt-BR"/>
        </w:rPr>
        <w:t xml:space="preserve">                                                        </w:t>
      </w:r>
    </w:p>
    <w:p w14:paraId="3FC7A6B2" w14:textId="77777777" w:rsidR="00532D6C" w:rsidRPr="00E84C88" w:rsidRDefault="00532D6C" w:rsidP="00532D6C">
      <w:pPr>
        <w:spacing w:after="0" w:line="240" w:lineRule="auto"/>
        <w:ind w:firstLine="360"/>
        <w:jc w:val="both"/>
        <w:rPr>
          <w:rFonts w:ascii="GHEA Grapalat" w:eastAsia="Times New Roman" w:hAnsi="GHEA Grapalat" w:cs="GHEA Grapalat"/>
          <w:color w:val="5B9BD5"/>
          <w:sz w:val="20"/>
          <w:szCs w:val="20"/>
          <w:lang w:val="hy-AM"/>
        </w:rPr>
      </w:pPr>
      <w:r w:rsidRPr="00E84C88">
        <w:rPr>
          <w:rFonts w:ascii="GHEA Grapalat" w:eastAsia="Times New Roman" w:hAnsi="GHEA Grapalat" w:cs="GHEA Grapalat"/>
          <w:sz w:val="20"/>
          <w:szCs w:val="20"/>
          <w:lang w:val="pt-BR"/>
        </w:rPr>
        <w:t xml:space="preserve">1.2 </w:t>
      </w:r>
      <w:r w:rsidRPr="00E84C88">
        <w:rPr>
          <w:rFonts w:ascii="Arial" w:eastAsia="Times New Roman" w:hAnsi="Arial" w:cs="Arial"/>
          <w:sz w:val="20"/>
          <w:szCs w:val="20"/>
          <w:lang w:val="pt-BR"/>
        </w:rPr>
        <w:t>As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procedure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selected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Participant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be sealed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by contract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planned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obligations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performance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for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necessary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qualification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provides </w:t>
      </w:r>
      <w:r w:rsidRPr="00E84C88">
        <w:rPr>
          <w:rFonts w:ascii="GHEA Grapalat" w:eastAsia="Times New Roman" w:hAnsi="GHEA Grapalat" w:cs="GHEA Grapalat"/>
          <w:sz w:val="20"/>
          <w:szCs w:val="20"/>
          <w:lang w:val="pt-BR"/>
        </w:rPr>
        <w:t xml:space="preserve">the </w:t>
      </w:r>
      <w:r w:rsidRPr="00E84C88">
        <w:rPr>
          <w:rFonts w:ascii="Arial" w:eastAsia="Times New Roman" w:hAnsi="Arial" w:cs="Arial"/>
          <w:sz w:val="20"/>
          <w:szCs w:val="20"/>
          <w:lang w:val="pt-BR"/>
        </w:rPr>
        <w:t xml:space="preserve">Company </w:t>
      </w:r>
      <w:r w:rsidRPr="00E84C88">
        <w:rPr>
          <w:rFonts w:ascii="GHEA Grapalat" w:eastAsia="Times New Roman" w:hAnsi="GHEA Grapalat" w:cs="GHEA Grapalat"/>
          <w:sz w:val="20"/>
          <w:szCs w:val="20"/>
          <w:lang w:val="pt-BR"/>
        </w:rPr>
        <w:t xml:space="preserve">to </w:t>
      </w:r>
      <w:r w:rsidRPr="00E84C88">
        <w:rPr>
          <w:rFonts w:ascii="Arial" w:eastAsia="Times New Roman" w:hAnsi="Arial" w:cs="Arial"/>
          <w:sz w:val="20"/>
          <w:szCs w:val="20"/>
          <w:lang w:val="pt-BR"/>
        </w:rPr>
        <w:t>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presents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hereby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the application form </w:t>
      </w:r>
      <w:r w:rsidRPr="00E84C88">
        <w:rPr>
          <w:rFonts w:ascii="GHEA Grapalat" w:eastAsia="Times New Roman" w:hAnsi="GHEA Grapalat" w:cs="GHEA Grapalat"/>
          <w:sz w:val="20"/>
          <w:szCs w:val="20"/>
          <w:lang w:val="pt-BR"/>
        </w:rPr>
        <w:t xml:space="preserve">is </w:t>
      </w:r>
      <w:r w:rsidRPr="00E84C88">
        <w:rPr>
          <w:rFonts w:ascii="Arial" w:eastAsia="Times New Roman" w:hAnsi="Arial" w:cs="Arial"/>
          <w:sz w:val="20"/>
          <w:szCs w:val="20"/>
          <w:lang w:val="pt-BR"/>
        </w:rPr>
        <w:t>completed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approved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from </w:t>
      </w:r>
      <w:r w:rsidRPr="00E84C88">
        <w:rPr>
          <w:rFonts w:ascii="GHEA Grapalat" w:eastAsia="Times New Roman" w:hAnsi="GHEA Grapalat" w:cs="GHEA Grapalat"/>
          <w:sz w:val="20"/>
          <w:szCs w:val="20"/>
          <w:lang w:val="pt-BR"/>
        </w:rPr>
        <w:t>:</w:t>
      </w:r>
    </w:p>
    <w:p w14:paraId="6952CE0F" w14:textId="77777777" w:rsidR="00532D6C" w:rsidRPr="00E84C88" w:rsidRDefault="00532D6C" w:rsidP="00532D6C">
      <w:pPr>
        <w:spacing w:after="0" w:line="240" w:lineRule="auto"/>
        <w:ind w:firstLine="360"/>
        <w:jc w:val="both"/>
        <w:rPr>
          <w:rFonts w:ascii="GHEA Grapalat" w:eastAsia="Times New Roman" w:hAnsi="GHEA Grapalat" w:cs="GHEA Grapalat"/>
          <w:color w:val="000000"/>
          <w:sz w:val="20"/>
          <w:szCs w:val="20"/>
          <w:lang w:val="pt-BR"/>
        </w:rPr>
      </w:pPr>
      <w:r w:rsidRPr="00E84C88">
        <w:rPr>
          <w:rFonts w:ascii="GHEA Grapalat" w:eastAsia="Times New Roman" w:hAnsi="GHEA Grapalat" w:cs="GHEA Grapalat"/>
          <w:color w:val="000000"/>
          <w:sz w:val="20"/>
          <w:szCs w:val="20"/>
          <w:lang w:val="pt-BR"/>
        </w:rPr>
        <w:t xml:space="preserve">1.3 </w:t>
      </w:r>
      <w:r w:rsidRPr="00E84C88">
        <w:rPr>
          <w:rFonts w:ascii="Arial" w:eastAsia="Times New Roman" w:hAnsi="Arial" w:cs="Arial"/>
          <w:color w:val="000000"/>
          <w:sz w:val="20"/>
          <w:szCs w:val="20"/>
          <w:lang w:val="pt-BR"/>
        </w:rPr>
        <w:t>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hereby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of suffering</w:t>
      </w:r>
      <w:r w:rsidRPr="00E84C88">
        <w:rPr>
          <w:rFonts w:ascii="GHEA Grapalat" w:eastAsia="Times New Roman" w:hAnsi="GHEA Grapalat" w:cs="GHEA Grapalat"/>
          <w:color w:val="000000"/>
          <w:sz w:val="20"/>
          <w:szCs w:val="20"/>
          <w:lang w:val="pt-BR"/>
        </w:rPr>
        <w:t xml:space="preserve"> </w:t>
      </w:r>
      <w:r w:rsidRPr="00E84C88">
        <w:rPr>
          <w:rFonts w:ascii="Arial" w:eastAsia="Times New Roman" w:hAnsi="Arial" w:cs="Arial"/>
          <w:color w:val="000000"/>
          <w:sz w:val="20"/>
          <w:szCs w:val="20"/>
          <w:lang w:val="hy-AM"/>
        </w:rPr>
        <w:t xml:space="preserve">I </w:t>
      </w:r>
      <w:r w:rsidRPr="00E84C88">
        <w:rPr>
          <w:rFonts w:ascii="Arial" w:eastAsia="Times New Roman" w:hAnsi="Arial" w:cs="Arial"/>
          <w:color w:val="000000"/>
          <w:sz w:val="20"/>
          <w:szCs w:val="20"/>
          <w:lang w:val="pt-BR"/>
        </w:rPr>
        <w:t xml:space="preserve">agree _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next to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presentable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by signing the demand letter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hereinafter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Demand Letter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irrevocably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agree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is that </w:t>
      </w:r>
      <w:r w:rsidRPr="00E84C88">
        <w:rPr>
          <w:rFonts w:ascii="GHEA Grapalat" w:eastAsia="Times New Roman" w:hAnsi="GHEA Grapalat" w:cs="GHEA Grapalat"/>
          <w:color w:val="000000"/>
          <w:sz w:val="20"/>
          <w:szCs w:val="20"/>
          <w:lang w:val="hy-AM"/>
        </w:rPr>
        <w:t xml:space="preserve">: </w:t>
      </w:r>
    </w:p>
    <w:p w14:paraId="28B7F5A9"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a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by signing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give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certification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conditions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in the field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filled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accepted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which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case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specified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money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charging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connected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servicer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payer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Bank </w:t>
      </w:r>
      <w:r w:rsidRPr="00E84C88">
        <w:rPr>
          <w:rFonts w:ascii="GHEA Grapalat" w:eastAsia="Times New Roman" w:hAnsi="GHEA Grapalat" w:cs="GHEA Grapalat"/>
          <w:color w:val="000000"/>
          <w:sz w:val="20"/>
          <w:szCs w:val="20"/>
          <w:lang w:val="hy-AM"/>
        </w:rPr>
        <w:t xml:space="preserve">: / </w:t>
      </w:r>
      <w:r w:rsidRPr="00E84C88">
        <w:rPr>
          <w:rFonts w:ascii="Arial" w:eastAsia="Times New Roman" w:hAnsi="Arial" w:cs="Arial"/>
          <w:color w:val="000000"/>
          <w:sz w:val="20"/>
          <w:szCs w:val="20"/>
          <w:lang w:val="hy-AM"/>
        </w:rPr>
        <w:t xml:space="preserve">hereinafter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Bank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received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requirement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agreement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receive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how </w:t>
      </w:r>
      <w:r w:rsidRPr="00E84C88">
        <w:rPr>
          <w:rFonts w:ascii="Arial" w:eastAsia="Times New Roman" w:hAnsi="Arial" w:cs="Arial"/>
          <w:color w:val="000000"/>
          <w:sz w:val="20"/>
          <w:szCs w:val="20"/>
          <w:lang w:val="hy-AM"/>
        </w:rPr>
        <w:t>many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that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from</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already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be put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signature: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acceptance</w:t>
      </w:r>
      <w:r w:rsidRPr="00E84C88">
        <w:rPr>
          <w:rFonts w:ascii="GHEA Grapalat" w:eastAsia="Times New Roman" w:hAnsi="GHEA Grapalat" w:cs="GHEA Grapalat"/>
          <w:color w:val="000000"/>
          <w:sz w:val="20"/>
          <w:szCs w:val="20"/>
          <w:lang w:val="hy-AM"/>
        </w:rPr>
        <w:t xml:space="preserve"> for the </w:t>
      </w:r>
      <w:r w:rsidRPr="00E84C88">
        <w:rPr>
          <w:rFonts w:ascii="Arial" w:eastAsia="Times New Roman" w:hAnsi="Arial" w:cs="Arial"/>
          <w:color w:val="000000"/>
          <w:sz w:val="20"/>
          <w:szCs w:val="20"/>
          <w:lang w:val="hy-AM"/>
        </w:rPr>
        <w:t>purpose of</w:t>
      </w:r>
    </w:p>
    <w:p w14:paraId="34581090"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b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basis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by 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specified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whole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sum</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from the account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charge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for,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without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of acceptance </w:t>
      </w:r>
      <w:r w:rsidRPr="00E84C88">
        <w:rPr>
          <w:rFonts w:ascii="GHEA Grapalat" w:eastAsia="Times New Roman" w:hAnsi="GHEA Grapalat" w:cs="GHEA Grapalat"/>
          <w:color w:val="000000"/>
          <w:sz w:val="20"/>
          <w:szCs w:val="20"/>
          <w:lang w:val="hy-AM"/>
        </w:rPr>
        <w:t>.</w:t>
      </w:r>
    </w:p>
    <w:p w14:paraId="318038AF"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c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in writing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manner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order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set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acceptance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call</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about </w:t>
      </w:r>
      <w:r w:rsidRPr="00E84C88">
        <w:rPr>
          <w:rFonts w:ascii="GHEA Grapalat" w:eastAsia="Times New Roman" w:hAnsi="GHEA Grapalat" w:cs="GHEA Grapalat"/>
          <w:color w:val="000000"/>
          <w:sz w:val="20"/>
          <w:szCs w:val="20"/>
          <w:lang w:val="hy-AM"/>
        </w:rPr>
        <w:t>_</w:t>
      </w:r>
    </w:p>
    <w:p w14:paraId="1F0B5948" w14:textId="77777777" w:rsidR="00532D6C" w:rsidRPr="00E84C88" w:rsidRDefault="00532D6C" w:rsidP="00532D6C">
      <w:pPr>
        <w:spacing w:after="0" w:line="240" w:lineRule="auto"/>
        <w:ind w:left="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d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certification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is </w:t>
      </w:r>
      <w:r w:rsidRPr="00E84C88">
        <w:rPr>
          <w:rFonts w:ascii="GHEA Grapalat" w:eastAsia="Times New Roman" w:hAnsi="GHEA Grapalat" w:cs="GHEA Grapalat"/>
          <w:color w:val="000000"/>
          <w:sz w:val="20"/>
          <w:szCs w:val="20"/>
          <w:lang w:val="hy-AM"/>
        </w:rPr>
        <w:t xml:space="preserve">that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requirement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accept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suffering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whole</w:t>
      </w:r>
      <w:r w:rsidRPr="00E84C88">
        <w:rPr>
          <w:rFonts w:ascii="GHEA Grapalat" w:eastAsia="Times New Roman" w:hAnsi="GHEA Grapalat" w:cs="GHEA Grapalat"/>
          <w:color w:val="000000"/>
          <w:sz w:val="20"/>
          <w:szCs w:val="20"/>
          <w:lang w:val="hy-AM"/>
        </w:rPr>
        <w:t xml:space="preserve"> with </w:t>
      </w:r>
      <w:r w:rsidRPr="00E84C88">
        <w:rPr>
          <w:rFonts w:ascii="Arial" w:eastAsia="Times New Roman" w:hAnsi="Arial" w:cs="Arial"/>
          <w:color w:val="000000"/>
          <w:sz w:val="20"/>
          <w:szCs w:val="20"/>
          <w:lang w:val="hy-AM"/>
        </w:rPr>
        <w:t>money</w:t>
      </w:r>
    </w:p>
    <w:p w14:paraId="116CF27B" w14:textId="77777777" w:rsidR="00532D6C" w:rsidRPr="00E84C88" w:rsidRDefault="00532D6C" w:rsidP="00532D6C">
      <w:pPr>
        <w:spacing w:after="0" w:line="240" w:lineRule="auto"/>
        <w:ind w:firstLine="426"/>
        <w:jc w:val="both"/>
        <w:rPr>
          <w:rFonts w:ascii="GHEA Grapalat" w:eastAsia="Times New Roman" w:hAnsi="GHEA Grapalat" w:cs="GHEA Grapalat"/>
          <w:sz w:val="20"/>
          <w:szCs w:val="20"/>
          <w:lang w:val="hy-AM"/>
        </w:rPr>
      </w:pPr>
      <w:r w:rsidRPr="00E84C88">
        <w:rPr>
          <w:rFonts w:ascii="Arial" w:eastAsia="Times New Roman" w:hAnsi="Arial" w:cs="Arial"/>
          <w:sz w:val="20"/>
          <w:szCs w:val="20"/>
          <w:lang w:val="hy-AM"/>
        </w:rPr>
        <w:t xml:space="preserve">e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responsibility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wearing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demand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Requisition: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legality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validity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representation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dates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Requisition: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provide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carried out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actions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GHEA Grapalat"/>
          <w:sz w:val="20"/>
          <w:szCs w:val="20"/>
          <w:lang w:val="hy-AM"/>
        </w:rPr>
        <w:t>:</w:t>
      </w:r>
    </w:p>
    <w:p w14:paraId="1B9F0B90" w14:textId="77777777" w:rsidR="00532D6C" w:rsidRPr="00E84C88" w:rsidRDefault="00532D6C" w:rsidP="00532D6C">
      <w:pPr>
        <w:spacing w:after="0" w:line="240" w:lineRule="auto"/>
        <w:ind w:firstLine="426"/>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pt-BR"/>
        </w:rPr>
        <w:t xml:space="preserve">1.4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procedure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sealed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contract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fail</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proper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perform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in case </w:t>
      </w:r>
      <w:r w:rsidRPr="00E84C88">
        <w:rPr>
          <w:rFonts w:ascii="GHEA Grapalat" w:eastAsia="Times New Roman" w:hAnsi="GHEA Grapalat" w:cs="GHEA Grapalat"/>
          <w:sz w:val="20"/>
          <w:szCs w:val="20"/>
          <w:lang w:val="pt-BR"/>
        </w:rPr>
        <w:t xml:space="preserve">if </w:t>
      </w:r>
      <w:r w:rsidRPr="00E84C88">
        <w:rPr>
          <w:rFonts w:ascii="Arial" w:eastAsia="Times New Roman" w:hAnsi="Arial" w:cs="Arial"/>
          <w:sz w:val="20"/>
          <w:szCs w:val="20"/>
          <w:lang w:val="pt-BR"/>
        </w:rPr>
        <w:t>it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leads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contract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one-sided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solution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hereby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with originals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presents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To the bank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that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about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 writing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informing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To the company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Present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digital</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with a signature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approved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to be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To 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is introduced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GHEA Grapalat"/>
          <w:sz w:val="20"/>
          <w:szCs w:val="20"/>
          <w:lang w:val="pt-BR"/>
        </w:rPr>
        <w:t xml:space="preserve"> with </w:t>
      </w:r>
      <w:r w:rsidRPr="00E84C88">
        <w:rPr>
          <w:rFonts w:ascii="Arial" w:eastAsia="Times New Roman" w:hAnsi="Arial" w:cs="Arial"/>
          <w:sz w:val="20"/>
          <w:szCs w:val="20"/>
          <w:lang w:val="hy-AM"/>
        </w:rPr>
        <w:t>carriers like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also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of them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out of print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paper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 xml:space="preserve">with options </w:t>
      </w:r>
      <w:r w:rsidRPr="00E84C88">
        <w:rPr>
          <w:rFonts w:ascii="GHEA Grapalat" w:eastAsia="Times New Roman" w:hAnsi="GHEA Grapalat" w:cs="GHEA Grapalat"/>
          <w:sz w:val="20"/>
          <w:szCs w:val="20"/>
          <w:lang w:val="pt-BR"/>
        </w:rPr>
        <w:t>.</w:t>
      </w:r>
    </w:p>
    <w:p w14:paraId="3F8B539A" w14:textId="77777777" w:rsidR="00532D6C" w:rsidRPr="00E84C88" w:rsidRDefault="00532D6C" w:rsidP="00532D6C">
      <w:pPr>
        <w:numPr>
          <w:ilvl w:val="1"/>
          <w:numId w:val="25"/>
        </w:numPr>
        <w:spacing w:after="0" w:line="240" w:lineRule="auto"/>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Client: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documents </w:t>
      </w:r>
      <w:r w:rsidRPr="00E84C88">
        <w:rPr>
          <w:rFonts w:ascii="GHEA Grapalat" w:eastAsia="Times New Roman" w:hAnsi="GHEA Grapalat" w:cs="GHEA Grapalat"/>
          <w:color w:val="000000"/>
          <w:sz w:val="20"/>
          <w:szCs w:val="20"/>
          <w:lang w:val="hy-AM"/>
        </w:rPr>
        <w:t>:</w:t>
      </w:r>
    </w:p>
    <w:p w14:paraId="5F130EF0" w14:textId="77777777" w:rsidR="00532D6C" w:rsidRPr="00E84C88" w:rsidRDefault="00532D6C" w:rsidP="00532D6C">
      <w:pPr>
        <w:spacing w:after="0" w:line="240" w:lineRule="auto"/>
        <w:ind w:firstLine="426"/>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hy-AM"/>
        </w:rPr>
        <w:t xml:space="preserve">1.6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Registration </w:t>
      </w:r>
      <w:r w:rsidRPr="00E84C88">
        <w:rPr>
          <w:rFonts w:ascii="Arial" w:eastAsia="Times New Roman" w:hAnsi="Arial" w:cs="Arial"/>
          <w:sz w:val="20"/>
          <w:szCs w:val="20"/>
          <w:lang w:val="pt-BR"/>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specified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money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caused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risks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worn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damages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negative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consequences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for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responsibility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wear </w:t>
      </w:r>
      <w:r w:rsidRPr="00E84C88">
        <w:rPr>
          <w:rFonts w:ascii="GHEA Grapalat" w:eastAsia="Times New Roman" w:hAnsi="GHEA Grapalat" w:cs="GHEA Grapalat"/>
          <w:sz w:val="20"/>
          <w:szCs w:val="20"/>
          <w:lang w:val="hy-AM"/>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must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check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the contract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violate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the facts </w:t>
      </w:r>
      <w:r w:rsidRPr="00E84C88">
        <w:rPr>
          <w:rFonts w:ascii="GHEA Grapalat" w:eastAsia="Times New Roman" w:hAnsi="GHEA Grapalat" w:cs="GHEA Grapalat"/>
          <w:sz w:val="20"/>
          <w:szCs w:val="20"/>
          <w:lang w:val="hy-AM"/>
        </w:rPr>
        <w:t>.</w:t>
      </w:r>
    </w:p>
    <w:p w14:paraId="7930FEC7" w14:textId="77777777" w:rsidR="00532D6C" w:rsidRPr="00E84C88" w:rsidRDefault="00532D6C" w:rsidP="00532D6C">
      <w:pPr>
        <w:spacing w:after="0" w:line="240" w:lineRule="auto"/>
        <w:ind w:firstLine="426"/>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pt-BR"/>
        </w:rPr>
        <w:t xml:space="preserve">1.7 </w:t>
      </w:r>
      <w:r w:rsidRPr="00E84C88">
        <w:rPr>
          <w:rFonts w:ascii="Arial" w:eastAsia="Times New Roman" w:hAnsi="Arial" w:cs="Arial"/>
          <w:sz w:val="20"/>
          <w:szCs w:val="20"/>
          <w:lang w:val="hy-AM"/>
        </w:rPr>
        <w:t>It:</w:t>
      </w:r>
      <w:r w:rsidRPr="00E84C88">
        <w:rPr>
          <w:rFonts w:ascii="GHEA Grapalat" w:eastAsia="Times New Roman" w:hAnsi="GHEA Grapalat" w:cs="GHEA Grapalat"/>
          <w:sz w:val="20"/>
          <w:szCs w:val="20"/>
          <w:lang w:val="hy-AM"/>
        </w:rPr>
        <w:t xml:space="preserve"> </w:t>
      </w:r>
      <w:r w:rsidRPr="00E84C88">
        <w:rPr>
          <w:rFonts w:ascii="GHEA Grapalat" w:eastAsia="Times New Roman" w:hAnsi="GHEA Grapalat" w:cs="GHEA Grapalat"/>
          <w:sz w:val="20"/>
          <w:szCs w:val="20"/>
          <w:lang w:val="pt-BR"/>
        </w:rPr>
        <w:t xml:space="preserve">in </w:t>
      </w:r>
      <w:r w:rsidRPr="00E84C88">
        <w:rPr>
          <w:rFonts w:ascii="Arial" w:eastAsia="Times New Roman" w:hAnsi="Arial" w:cs="Arial"/>
          <w:sz w:val="20"/>
          <w:szCs w:val="20"/>
          <w:lang w:val="hy-AM"/>
        </w:rPr>
        <w:t>case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when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account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means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satisfy </w:t>
      </w:r>
      <w:r w:rsidRPr="00E84C88">
        <w:rPr>
          <w:rFonts w:ascii="Arial" w:eastAsia="Times New Roman" w:hAnsi="Arial" w:cs="Arial"/>
          <w:sz w:val="20"/>
          <w:szCs w:val="20"/>
          <w:lang w:val="en-US"/>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from getting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 xml:space="preserve">then: </w:t>
      </w:r>
      <w:r w:rsidRPr="00E84C88">
        <w:rPr>
          <w:rFonts w:ascii="GHEA Grapalat" w:eastAsia="Times New Roman" w:hAnsi="GHEA Grapalat" w:cs="GHEA Grapalat"/>
          <w:sz w:val="20"/>
          <w:szCs w:val="20"/>
          <w:lang w:val="pt-BR"/>
        </w:rPr>
        <w:t xml:space="preserve">2 ( </w:t>
      </w:r>
      <w:r w:rsidRPr="00E84C88">
        <w:rPr>
          <w:rFonts w:ascii="Arial" w:eastAsia="Times New Roman" w:hAnsi="Arial" w:cs="Arial"/>
          <w:sz w:val="20"/>
          <w:szCs w:val="20"/>
          <w:lang w:val="en-US"/>
        </w:rPr>
        <w:t xml:space="preserve">two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working days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of the day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during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inform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To the customer: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in writing</w:t>
      </w:r>
      <w:r w:rsidRPr="00E84C88">
        <w:rPr>
          <w:rFonts w:ascii="GHEA Grapalat" w:eastAsia="Times New Roman" w:hAnsi="GHEA Grapalat" w:cs="GHEA Grapalat"/>
          <w:sz w:val="20"/>
          <w:szCs w:val="20"/>
          <w:lang w:val="pt-BR"/>
        </w:rPr>
        <w:t xml:space="preserve"> in </w:t>
      </w:r>
      <w:r w:rsidRPr="00E84C88">
        <w:rPr>
          <w:rFonts w:ascii="Arial" w:eastAsia="Times New Roman" w:hAnsi="Arial" w:cs="Arial"/>
          <w:sz w:val="20"/>
          <w:szCs w:val="20"/>
          <w:lang w:val="en-US"/>
        </w:rPr>
        <w:t>the form of</w:t>
      </w:r>
    </w:p>
    <w:p w14:paraId="67AB0037" w14:textId="77777777" w:rsidR="00532D6C" w:rsidRPr="00E84C88" w:rsidRDefault="00532D6C" w:rsidP="00532D6C">
      <w:pPr>
        <w:spacing w:after="0" w:line="240" w:lineRule="auto"/>
        <w:ind w:firstLine="360"/>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pt-BR"/>
        </w:rPr>
        <w:t xml:space="preserve">1.8 </w:t>
      </w:r>
      <w:r w:rsidRPr="00E84C88">
        <w:rPr>
          <w:rFonts w:ascii="Arial" w:eastAsia="Times New Roman" w:hAnsi="Arial" w:cs="Arial"/>
          <w:sz w:val="20"/>
          <w:szCs w:val="20"/>
          <w:lang w:val="pt-BR"/>
        </w:rPr>
        <w:t>Herein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lang w:val="pt-BR"/>
        </w:rPr>
        <w:t>challenge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 presenting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then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 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independently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reasons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ten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working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day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during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sum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not to be paid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in case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non-payment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with</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connected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about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information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transfer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is </w:t>
      </w:r>
      <w:r w:rsidRPr="00E84C88">
        <w:rPr>
          <w:rFonts w:ascii="GHEA Grapalat" w:eastAsia="Times New Roman" w:hAnsi="GHEA Grapalat" w:cs="GHEA Grapalat"/>
          <w:sz w:val="20"/>
          <w:szCs w:val="20"/>
          <w:lang w:val="pt-BR"/>
        </w:rPr>
        <w:t xml:space="preserve">&lt;&lt; </w:t>
      </w:r>
      <w:r w:rsidRPr="00E84C88">
        <w:rPr>
          <w:rFonts w:ascii="Arial" w:eastAsia="Times New Roman" w:hAnsi="Arial" w:cs="Arial"/>
          <w:sz w:val="20"/>
          <w:szCs w:val="20"/>
          <w:lang w:val="pt-BR"/>
        </w:rPr>
        <w:t>ACRA</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Credit: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Reporting </w:t>
      </w:r>
      <w:r w:rsidRPr="00E84C88">
        <w:rPr>
          <w:rFonts w:ascii="GHEA Grapalat" w:eastAsia="Times New Roman" w:hAnsi="GHEA Grapalat" w:cs="GHEA Grapalat"/>
          <w:sz w:val="20"/>
          <w:szCs w:val="20"/>
          <w:lang w:val="pt-BR"/>
        </w:rPr>
        <w:t xml:space="preserve">&gt;&gt; </w:t>
      </w:r>
      <w:r w:rsidRPr="00E84C88">
        <w:rPr>
          <w:rFonts w:ascii="Arial" w:eastAsia="Times New Roman" w:hAnsi="Arial" w:cs="Arial"/>
          <w:sz w:val="20"/>
          <w:szCs w:val="20"/>
          <w:lang w:val="pt-BR"/>
        </w:rPr>
        <w:t xml:space="preserve">CJSC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Credit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Bureau </w:t>
      </w:r>
      <w:r w:rsidRPr="00E84C88">
        <w:rPr>
          <w:rFonts w:ascii="GHEA Grapalat" w:eastAsia="Times New Roman" w:hAnsi="GHEA Grapalat" w:cs="GHEA Grapalat"/>
          <w:sz w:val="20"/>
          <w:szCs w:val="20"/>
          <w:lang w:val="pt-BR"/>
        </w:rPr>
        <w:t>):</w:t>
      </w:r>
    </w:p>
    <w:p w14:paraId="26343BC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3CE666E3" w14:textId="77777777" w:rsidR="00532D6C" w:rsidRPr="00E84C88" w:rsidRDefault="00532D6C" w:rsidP="00532D6C">
      <w:pPr>
        <w:numPr>
          <w:ilvl w:val="0"/>
          <w:numId w:val="6"/>
        </w:numPr>
        <w:spacing w:after="0" w:line="240" w:lineRule="auto"/>
        <w:jc w:val="center"/>
        <w:rPr>
          <w:rFonts w:ascii="GHEA Grapalat" w:eastAsia="Times New Roman" w:hAnsi="GHEA Grapalat" w:cs="GHEA Grapalat"/>
          <w:b/>
          <w:bCs/>
          <w:sz w:val="20"/>
          <w:szCs w:val="20"/>
          <w:lang w:val="en-US"/>
        </w:rPr>
      </w:pPr>
      <w:r w:rsidRPr="00E84C88">
        <w:rPr>
          <w:rFonts w:ascii="Arial" w:eastAsia="Times New Roman" w:hAnsi="Arial" w:cs="Arial"/>
          <w:b/>
          <w:bCs/>
          <w:sz w:val="20"/>
          <w:szCs w:val="20"/>
          <w:lang w:val="en-US"/>
        </w:rPr>
        <w:t>Other:</w:t>
      </w:r>
      <w:r w:rsidRPr="00E84C88">
        <w:rPr>
          <w:rFonts w:ascii="GHEA Grapalat" w:eastAsia="Times New Roman" w:hAnsi="GHEA Grapalat" w:cs="GHEA Grapalat"/>
          <w:b/>
          <w:bCs/>
          <w:sz w:val="20"/>
          <w:szCs w:val="20"/>
          <w:lang w:val="en-US"/>
        </w:rPr>
        <w:t xml:space="preserve"> </w:t>
      </w:r>
      <w:r w:rsidRPr="00E84C88">
        <w:rPr>
          <w:rFonts w:ascii="Arial" w:eastAsia="Times New Roman" w:hAnsi="Arial" w:cs="Arial"/>
          <w:b/>
          <w:bCs/>
          <w:sz w:val="20"/>
          <w:szCs w:val="20"/>
          <w:lang w:val="en-US"/>
        </w:rPr>
        <w:t>conditions</w:t>
      </w:r>
    </w:p>
    <w:p w14:paraId="6E05D646"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en-US"/>
        </w:rPr>
        <w:t xml:space="preserve">2.1: </w:t>
      </w:r>
      <w:r w:rsidRPr="00E84C88">
        <w:rPr>
          <w:rFonts w:ascii="Arial" w:eastAsia="Times New Roman" w:hAnsi="Arial" w:cs="Arial"/>
          <w:sz w:val="20"/>
          <w:szCs w:val="20"/>
          <w:lang w:val="en-US"/>
        </w:rPr>
        <w:t>Present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irrevocable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are </w:t>
      </w:r>
      <w:r w:rsidRPr="00E84C88">
        <w:rPr>
          <w:rFonts w:ascii="GHEA Grapalat" w:eastAsia="Times New Roman" w:hAnsi="GHEA Grapalat" w:cs="GHEA Grapalat"/>
          <w:sz w:val="20"/>
          <w:szCs w:val="20"/>
          <w:lang w:val="hy-AM"/>
        </w:rPr>
        <w:t>_</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strength</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in</w:t>
      </w:r>
      <w:r w:rsidRPr="00E84C88">
        <w:rPr>
          <w:rFonts w:ascii="GHEA Grapalat" w:eastAsia="Times New Roman" w:hAnsi="GHEA Grapalat" w:cs="GHEA Grapalat"/>
          <w:sz w:val="20"/>
          <w:szCs w:val="20"/>
          <w:lang w:val="en-US"/>
        </w:rPr>
        <w:t xml:space="preserve"> </w:t>
      </w:r>
      <w:proofErr w:type="gramStart"/>
      <w:r w:rsidRPr="00E84C88">
        <w:rPr>
          <w:rFonts w:ascii="Arial" w:eastAsia="Times New Roman" w:hAnsi="Arial" w:cs="Arial"/>
          <w:sz w:val="20"/>
          <w:szCs w:val="20"/>
          <w:lang w:val="hy-AM"/>
        </w:rPr>
        <w:t>are</w:t>
      </w:r>
      <w:proofErr w:type="gramEnd"/>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enter</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Company</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validation</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from the moment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strength</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until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en-US"/>
        </w:rPr>
        <w:t>To the client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sealed</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of the contract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performance</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the result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complete</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to be accepted</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on the day</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next</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twentieth</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working</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the day</w:t>
      </w:r>
      <w:r w:rsidRPr="00E84C88">
        <w:rPr>
          <w:rFonts w:ascii="GHEA Grapalat" w:eastAsia="Times New Roman" w:hAnsi="GHEA Grapalat" w:cs="GHEA Grapalat"/>
          <w:sz w:val="20"/>
          <w:szCs w:val="20"/>
          <w:lang w:val="en-US"/>
        </w:rPr>
        <w:t xml:space="preserve"> </w:t>
      </w:r>
      <w:r w:rsidRPr="00E84C88">
        <w:rPr>
          <w:rFonts w:ascii="Arial" w:eastAsia="Times New Roman" w:hAnsi="Arial" w:cs="Arial"/>
          <w:sz w:val="20"/>
          <w:szCs w:val="20"/>
          <w:lang w:val="en-US"/>
        </w:rPr>
        <w:t>inclusive.</w:t>
      </w:r>
      <w:r w:rsidRPr="00E84C88">
        <w:rPr>
          <w:rFonts w:ascii="GHEA Grapalat" w:eastAsia="Times New Roman" w:hAnsi="GHEA Grapalat" w:cs="GHEA Grapalat"/>
          <w:sz w:val="20"/>
          <w:szCs w:val="20"/>
          <w:lang w:val="en-US"/>
        </w:rPr>
        <w:t xml:space="preserve"> </w:t>
      </w:r>
    </w:p>
    <w:p w14:paraId="70FA2407"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2.2. </w:t>
      </w:r>
      <w:r w:rsidRPr="00E84C88">
        <w:rPr>
          <w:rFonts w:ascii="Arial" w:eastAsia="Times New Roman" w:hAnsi="Arial" w:cs="Arial"/>
          <w:sz w:val="20"/>
          <w:szCs w:val="20"/>
          <w:lang w:val="hy-AM"/>
        </w:rPr>
        <w:t>Present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presenting </w:t>
      </w:r>
      <w:r w:rsidRPr="00E84C88">
        <w:rPr>
          <w:rFonts w:ascii="GHEA Grapalat" w:eastAsia="Times New Roman" w:hAnsi="GHEA Grapalat" w:cs="GHEA Grapalat"/>
          <w:sz w:val="20"/>
          <w:szCs w:val="20"/>
          <w:lang w:val="hy-AM"/>
        </w:rPr>
        <w:t>:</w:t>
      </w:r>
    </w:p>
    <w:p w14:paraId="47451043"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lastRenderedPageBreak/>
        <w:t xml:space="preserve">2.2.1.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certified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weak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gave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contractual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obligations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violation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p>
    <w:p w14:paraId="3F8DAD96" w14:textId="77777777" w:rsidR="00532D6C" w:rsidRPr="00E84C88" w:rsidDel="00A13215"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2.2.2.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certified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proper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signed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competent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from </w:t>
      </w:r>
      <w:r w:rsidRPr="00E84C88">
        <w:rPr>
          <w:rFonts w:ascii="GHEA Grapalat" w:eastAsia="Times New Roman" w:hAnsi="GHEA Grapalat" w:cs="GHEA Grapalat"/>
          <w:sz w:val="20"/>
          <w:szCs w:val="20"/>
          <w:lang w:val="hy-AM"/>
        </w:rPr>
        <w:t>:</w:t>
      </w:r>
    </w:p>
    <w:p w14:paraId="394925C4"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2.3 </w:t>
      </w:r>
      <w:r w:rsidRPr="00E84C88">
        <w:rPr>
          <w:rFonts w:ascii="Arial" w:eastAsia="Times New Roman" w:hAnsi="Arial" w:cs="Arial"/>
          <w:sz w:val="20"/>
          <w:szCs w:val="20"/>
          <w:lang w:val="hy-AM"/>
        </w:rPr>
        <w:t>Herein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originated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being resolved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negotiations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through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not to bring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being resolved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judicial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 order.</w:t>
      </w:r>
    </w:p>
    <w:p w14:paraId="463A949D"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50641EA8" w14:textId="77777777" w:rsidR="00532D6C" w:rsidRPr="00E84C88" w:rsidRDefault="00532D6C" w:rsidP="00532D6C">
      <w:pPr>
        <w:spacing w:after="0" w:line="240" w:lineRule="auto"/>
        <w:ind w:firstLine="567"/>
        <w:jc w:val="center"/>
        <w:rPr>
          <w:rFonts w:ascii="GHEA Grapalat" w:eastAsia="Times New Roman" w:hAnsi="GHEA Grapalat" w:cs="GHEA Grapalat"/>
          <w:sz w:val="20"/>
          <w:szCs w:val="20"/>
          <w:lang w:val="hy-AM"/>
        </w:rPr>
      </w:pPr>
      <w:r w:rsidRPr="00E84C88">
        <w:rPr>
          <w:rFonts w:ascii="GHEA Grapalat" w:eastAsia="Times New Roman" w:hAnsi="GHEA Grapalat" w:cs="GHEA Grapalat"/>
          <w:b/>
          <w:sz w:val="20"/>
          <w:szCs w:val="20"/>
          <w:lang w:val="hy-AM"/>
        </w:rPr>
        <w:t xml:space="preserve">3. </w:t>
      </w:r>
      <w:r w:rsidRPr="00E84C88">
        <w:rPr>
          <w:rFonts w:ascii="Arial" w:eastAsia="Times New Roman" w:hAnsi="Arial" w:cs="Arial"/>
          <w:b/>
          <w:sz w:val="20"/>
          <w:szCs w:val="20"/>
          <w:lang w:val="hy-AM"/>
        </w:rPr>
        <w:t>Company</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 xml:space="preserve">address </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bank</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 xml:space="preserve">valid conditions </w:t>
      </w:r>
      <w:r w:rsidRPr="00E84C88">
        <w:rPr>
          <w:rFonts w:ascii="GHEA Grapalat" w:eastAsia="Times New Roman" w:hAnsi="GHEA Grapalat" w:cs="GHEA Grapalat"/>
          <w:b/>
          <w:sz w:val="20"/>
          <w:szCs w:val="20"/>
          <w:lang w:val="hy-AM"/>
        </w:rPr>
        <w:t>:</w:t>
      </w:r>
    </w:p>
    <w:p w14:paraId="2BF8E1C8"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05FA8BD4"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of the company</w:t>
      </w: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the name</w:t>
      </w:r>
    </w:p>
    <w:p w14:paraId="77D2F324"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vertAlign w:val="superscript"/>
          <w:lang w:val="hy-AM"/>
        </w:rPr>
        <w:t xml:space="preserve"> </w:t>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72C6B5F2"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of the company</w:t>
      </w: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the address</w:t>
      </w:r>
    </w:p>
    <w:p w14:paraId="4C3EE725"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24365561"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to the company</w:t>
      </w: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attendant</w:t>
      </w: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bank</w:t>
      </w:r>
      <w:r w:rsidRPr="00E84C88">
        <w:rPr>
          <w:rFonts w:ascii="GHEA Grapalat" w:eastAsia="Times New Roman" w:hAnsi="GHEA Grapalat" w:cs="Times New Roman"/>
          <w:sz w:val="18"/>
          <w:szCs w:val="18"/>
          <w:vertAlign w:val="superscript"/>
          <w:lang w:val="hy-AM"/>
        </w:rPr>
        <w:t xml:space="preserve"> </w:t>
      </w:r>
      <w:r w:rsidRPr="00E84C88">
        <w:rPr>
          <w:rFonts w:ascii="Arial" w:eastAsia="Times New Roman" w:hAnsi="Arial" w:cs="Arial"/>
          <w:sz w:val="18"/>
          <w:szCs w:val="18"/>
          <w:vertAlign w:val="superscript"/>
          <w:lang w:val="hy-AM"/>
        </w:rPr>
        <w:t>the name</w:t>
      </w:r>
    </w:p>
    <w:p w14:paraId="53762308"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762ADDF8"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p>
    <w:p w14:paraId="65925ACB"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K. </w:t>
      </w:r>
      <w:r w:rsidRPr="00E84C88">
        <w:rPr>
          <w:rFonts w:ascii="GHEA Grapalat" w:eastAsia="Times New Roman" w:hAnsi="GHEA Grapalat" w:cs="Times New Roman"/>
          <w:sz w:val="20"/>
          <w:szCs w:val="20"/>
          <w:lang w:val="hy-AM"/>
        </w:rPr>
        <w:t xml:space="preserve">_ </w:t>
      </w:r>
      <w:r w:rsidRPr="00E84C88">
        <w:rPr>
          <w:rFonts w:ascii="Arial" w:eastAsia="Times New Roman" w:hAnsi="Arial" w:cs="Arial"/>
          <w:sz w:val="20"/>
          <w:szCs w:val="20"/>
          <w:lang w:val="hy-AM"/>
        </w:rPr>
        <w:t>T:</w:t>
      </w:r>
    </w:p>
    <w:p w14:paraId="3AB20692"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5AB2ED4C"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Day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month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year</w:t>
      </w:r>
    </w:p>
    <w:p w14:paraId="1D4669C8"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p>
    <w:p w14:paraId="3154EA16" w14:textId="77777777" w:rsidR="00532D6C" w:rsidRPr="00E84C88" w:rsidRDefault="00532D6C" w:rsidP="00532D6C">
      <w:pPr>
        <w:spacing w:after="0" w:line="240" w:lineRule="auto"/>
        <w:jc w:val="both"/>
        <w:rPr>
          <w:rFonts w:ascii="GHEA Grapalat" w:eastAsia="Times New Roman" w:hAnsi="GHEA Grapalat" w:cs="GHEA Grapalat"/>
          <w:sz w:val="18"/>
          <w:szCs w:val="18"/>
          <w:lang w:val="hy-AM"/>
        </w:rPr>
      </w:pPr>
    </w:p>
    <w:p w14:paraId="21A50BF6"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r w:rsidRPr="00E84C88">
        <w:rPr>
          <w:rFonts w:ascii="GHEA Grapalat" w:eastAsia="Times New Roman" w:hAnsi="GHEA Grapalat" w:cs="Sylfaen"/>
          <w:sz w:val="16"/>
          <w:szCs w:val="16"/>
          <w:lang w:val="hy-AM"/>
        </w:rPr>
        <w:t xml:space="preserve">* </w:t>
      </w:r>
      <w:r w:rsidRPr="00E84C88">
        <w:rPr>
          <w:rFonts w:ascii="Arial" w:eastAsia="Times New Roman" w:hAnsi="Arial" w:cs="Arial"/>
          <w:sz w:val="16"/>
          <w:szCs w:val="16"/>
          <w:lang w:val="hy-AM"/>
        </w:rPr>
        <w:t>to be completed</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is</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of the commission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of the secretary</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by </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until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invitation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in the newsletter</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publishing </w:t>
      </w:r>
      <w:r w:rsidRPr="00E84C88">
        <w:rPr>
          <w:rFonts w:ascii="GHEA Grapalat" w:eastAsia="Times New Roman" w:hAnsi="GHEA Grapalat" w:cs="Times New Roman"/>
          <w:sz w:val="16"/>
          <w:szCs w:val="16"/>
          <w:lang w:val="hy-AM"/>
        </w:rPr>
        <w:t>_</w:t>
      </w:r>
    </w:p>
    <w:p w14:paraId="53C89829"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46979153"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234C9" w14:textId="77777777" w:rsidR="00532D6C" w:rsidRPr="00E84C88" w:rsidRDefault="00532D6C" w:rsidP="00532D6C">
            <w:pPr>
              <w:spacing w:after="0" w:line="240" w:lineRule="auto"/>
              <w:rPr>
                <w:rFonts w:ascii="GHEA Grapalat" w:eastAsia="Times New Roman" w:hAnsi="GHEA Grapalat" w:cs="Sylfaen"/>
                <w:b/>
                <w:bCs/>
                <w:sz w:val="20"/>
                <w:szCs w:val="20"/>
                <w:lang w:val="hy-AM"/>
              </w:rPr>
            </w:pPr>
            <w:r w:rsidRPr="00E84C88">
              <w:rPr>
                <w:rFonts w:ascii="GHEA Grapalat" w:eastAsia="Times New Roman" w:hAnsi="GHEA Grapalat" w:cs="Sylfaen"/>
                <w:sz w:val="20"/>
                <w:szCs w:val="20"/>
                <w:lang w:val="en-US"/>
              </w:rPr>
              <w:lastRenderedPageBreak/>
              <w:t xml:space="preserve">1. </w:t>
            </w:r>
            <w:r w:rsidRPr="00E84C88">
              <w:rPr>
                <w:rFonts w:ascii="Arial" w:eastAsia="Times New Roman" w:hAnsi="Arial" w:cs="Arial"/>
                <w:b/>
                <w:bCs/>
                <w:sz w:val="20"/>
                <w:szCs w:val="20"/>
                <w:lang w:val="en-US"/>
              </w:rPr>
              <w:t>PAYMENT</w:t>
            </w:r>
            <w:r w:rsidRPr="00E84C88">
              <w:rPr>
                <w:rFonts w:ascii="GHEA Grapalat" w:eastAsia="Times New Roman" w:hAnsi="GHEA Grapalat" w:cs="Arial"/>
                <w:b/>
                <w:bCs/>
                <w:sz w:val="20"/>
                <w:szCs w:val="20"/>
                <w:lang w:val="en-US"/>
              </w:rPr>
              <w:t xml:space="preserve"> </w:t>
            </w:r>
            <w:r w:rsidRPr="00E84C88">
              <w:rPr>
                <w:rFonts w:ascii="Arial" w:eastAsia="Times New Roman" w:hAnsi="Arial" w:cs="Arial"/>
                <w:b/>
                <w:bCs/>
                <w:sz w:val="20"/>
                <w:szCs w:val="20"/>
                <w:lang w:val="en-US"/>
              </w:rPr>
              <w:t xml:space="preserve">REQUIREMENT </w:t>
            </w:r>
            <w:r w:rsidRPr="00E84C88">
              <w:rPr>
                <w:rFonts w:ascii="GHEA Grapalat" w:eastAsia="Times New Roman" w:hAnsi="GHEA Grapalat" w:cs="Sylfaen"/>
                <w:b/>
                <w:bCs/>
                <w:sz w:val="20"/>
                <w:szCs w:val="20"/>
                <w:lang w:val="en-US"/>
              </w:rPr>
              <w:t>*</w:t>
            </w:r>
          </w:p>
          <w:p w14:paraId="0B2FDF56"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38D2C297"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0800" w14:textId="77777777" w:rsidR="00532D6C" w:rsidRPr="00E84C88" w:rsidRDefault="00532D6C" w:rsidP="00532D6C">
            <w:pPr>
              <w:spacing w:after="0" w:line="240" w:lineRule="auto"/>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lang w:val="en-US"/>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Number:</w:t>
            </w:r>
            <w:r w:rsidRPr="00E84C88">
              <w:rPr>
                <w:rFonts w:ascii="GHEA Grapalat" w:eastAsia="Times New Roman" w:hAnsi="GHEA Grapalat" w:cs="Sylfaen"/>
                <w:sz w:val="20"/>
                <w:szCs w:val="20"/>
                <w:lang w:val="hy-AM"/>
              </w:rPr>
              <w:t xml:space="preserve"> </w:t>
            </w:r>
          </w:p>
        </w:tc>
      </w:tr>
      <w:tr w:rsidR="00532D6C" w:rsidRPr="00E84C88" w14:paraId="2D939C97"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FE57D"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hy-AM"/>
              </w:rPr>
              <w:t xml:space="preserve">3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Arial"/>
                <w:sz w:val="20"/>
                <w:szCs w:val="20"/>
                <w:lang w:val="en-US"/>
              </w:rPr>
              <w:t>:</w:t>
            </w:r>
            <w:proofErr w:type="gramEnd"/>
            <w:r w:rsidRPr="00E84C88">
              <w:rPr>
                <w:rFonts w:ascii="GHEA Grapalat" w:eastAsia="Times New Roman" w:hAnsi="GHEA Grapalat" w:cs="Arial"/>
                <w:sz w:val="20"/>
                <w:szCs w:val="20"/>
                <w:lang w:val="en-US"/>
              </w:rPr>
              <w:t xml:space="preserve">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_ </w:t>
            </w:r>
            <w:r w:rsidRPr="00E84C88">
              <w:rPr>
                <w:rFonts w:ascii="GHEA Grapalat" w:eastAsia="Times New Roman" w:hAnsi="GHEA Grapalat" w:cs="Sylfaen"/>
                <w:color w:val="000000"/>
                <w:sz w:val="20"/>
                <w:szCs w:val="20"/>
                <w:lang w:val="en-US"/>
              </w:rPr>
              <w:t>_</w:t>
            </w:r>
          </w:p>
        </w:tc>
      </w:tr>
      <w:tr w:rsidR="00532D6C" w:rsidRPr="00E84C88" w14:paraId="610A79EA"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B1ED5"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Company:</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4D6927C9"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3EA1C"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5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Payer's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organization</w:t>
            </w:r>
            <w:r w:rsidRPr="00E84C88">
              <w:rPr>
                <w:rFonts w:ascii="GHEA Grapalat" w:eastAsia="Times New Roman" w:hAnsi="GHEA Grapalat" w:cs="Sylfaen"/>
                <w:sz w:val="20"/>
                <w:szCs w:val="20"/>
                <w:lang w:val="hy-AM"/>
              </w:rPr>
              <w:t xml:space="preserve"> </w:t>
            </w:r>
            <w:proofErr w:type="gramStart"/>
            <w:r w:rsidRPr="00E84C88">
              <w:rPr>
                <w:rFonts w:ascii="GHEA Grapalat" w:eastAsia="Times New Roman" w:hAnsi="GHEA Grapalat" w:cs="Sylfaen"/>
                <w:sz w:val="20"/>
                <w:szCs w:val="20"/>
              </w:rPr>
              <w:t>(</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bank</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5E840E9E"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82E46"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6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number </w:t>
            </w:r>
            <w:r w:rsidRPr="00E84C88">
              <w:rPr>
                <w:rFonts w:ascii="GHEA Grapalat" w:eastAsia="Times New Roman" w:hAnsi="GHEA Grapalat" w:cs="Arial"/>
                <w:sz w:val="20"/>
                <w:szCs w:val="20"/>
                <w:lang w:val="en-US"/>
              </w:rPr>
              <w:t>:</w:t>
            </w:r>
            <w:proofErr w:type="gramEnd"/>
          </w:p>
        </w:tc>
      </w:tr>
      <w:tr w:rsidR="00532D6C" w:rsidRPr="00E84C88" w14:paraId="09BD5B16"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19F6A"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7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AVC </w:t>
            </w:r>
            <w:r w:rsidRPr="00E84C88">
              <w:rPr>
                <w:rFonts w:ascii="GHEA Grapalat" w:eastAsia="Times New Roman" w:hAnsi="GHEA Grapalat" w:cs="Arial"/>
                <w:sz w:val="20"/>
                <w:szCs w:val="20"/>
                <w:lang w:val="en-US"/>
              </w:rPr>
              <w:t>:</w:t>
            </w:r>
            <w:proofErr w:type="gramEnd"/>
          </w:p>
        </w:tc>
      </w:tr>
      <w:tr w:rsidR="00532D6C" w:rsidRPr="00E84C88" w14:paraId="25E90BAC"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C0999"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8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PSC </w:t>
            </w:r>
            <w:r w:rsidRPr="00E84C88">
              <w:rPr>
                <w:rFonts w:ascii="GHEA Grapalat" w:eastAsia="Times New Roman" w:hAnsi="GHEA Grapalat" w:cs="Arial"/>
                <w:sz w:val="20"/>
                <w:szCs w:val="20"/>
                <w:lang w:val="en-US"/>
              </w:rPr>
              <w:t>:</w:t>
            </w:r>
            <w:proofErr w:type="gramEnd"/>
          </w:p>
        </w:tc>
      </w:tr>
      <w:tr w:rsidR="00532D6C" w:rsidRPr="00E84C88" w14:paraId="39CEE6C4"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719E32"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9 </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Beneficiary </w:t>
            </w:r>
            <w:r w:rsidRPr="00E84C88">
              <w:rPr>
                <w:rFonts w:ascii="Arial" w:eastAsia="Times New Roman" w:hAnsi="Arial" w:cs="Arial"/>
                <w:sz w:val="20"/>
                <w:szCs w:val="20"/>
                <w:lang w:val="hy-AM"/>
              </w:rPr>
              <w:t>:</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Arial"/>
                <w:sz w:val="20"/>
                <w:szCs w:val="20"/>
              </w:rPr>
              <w:t xml:space="preserve">Tumanyan </w:t>
            </w:r>
            <w:r w:rsidRPr="00E84C88">
              <w:rPr>
                <w:rFonts w:ascii="Arial" w:eastAsia="Times New Roman" w:hAnsi="Arial" w:cs="Arial"/>
                <w:sz w:val="20"/>
                <w:szCs w:val="20"/>
                <w:lang w:val="en-US"/>
              </w:rPr>
              <w:t>_</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utility</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 xml:space="preserve">economy </w:t>
            </w:r>
            <w:r w:rsidRPr="00E84C88">
              <w:rPr>
                <w:rFonts w:ascii="GHEA Grapalat" w:eastAsia="Times New Roman" w:hAnsi="GHEA Grapalat" w:cs="Arial"/>
                <w:sz w:val="20"/>
                <w:szCs w:val="20"/>
              </w:rPr>
              <w:t xml:space="preserve">&gt;&gt; </w:t>
            </w:r>
            <w:r w:rsidRPr="00E84C88">
              <w:rPr>
                <w:rFonts w:ascii="Arial" w:eastAsia="Times New Roman" w:hAnsi="Arial" w:cs="Arial"/>
                <w:sz w:val="20"/>
                <w:szCs w:val="20"/>
                <w:lang w:val="en-US"/>
              </w:rPr>
              <w:t>NAOC:</w:t>
            </w:r>
          </w:p>
        </w:tc>
      </w:tr>
      <w:tr w:rsidR="00532D6C" w:rsidRPr="00E84C88" w14:paraId="78D15D0C"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7B7C2"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10.</w:t>
            </w:r>
            <w:r w:rsidRPr="00E84C88">
              <w:rPr>
                <w:rFonts w:ascii="GHEA Grapalat" w:eastAsia="Times New Roman" w:hAnsi="GHEA Grapalat" w:cs="Sylfaen"/>
                <w:sz w:val="20"/>
                <w:szCs w:val="20"/>
                <w:lang w:val="en-US"/>
              </w:rPr>
              <w:t xml:space="preserve"> </w:t>
            </w:r>
            <w:proofErr w:type="gramStart"/>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lang w:val="en-US"/>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PSC</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rPr>
              <w:t>)</w:t>
            </w:r>
          </w:p>
        </w:tc>
      </w:tr>
      <w:tr w:rsidR="00532D6C" w:rsidRPr="00E84C88" w14:paraId="7245CD86"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B91D1"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11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AVC </w:t>
            </w:r>
            <w:r w:rsidRPr="00E84C88">
              <w:rPr>
                <w:rFonts w:ascii="GHEA Grapalat" w:eastAsia="Times New Roman" w:hAnsi="GHEA Grapalat" w:cs="Arial"/>
                <w:sz w:val="20"/>
                <w:szCs w:val="20"/>
                <w:lang w:val="en-US"/>
              </w:rPr>
              <w:t>:</w:t>
            </w:r>
            <w:proofErr w:type="gramEnd"/>
          </w:p>
        </w:tc>
      </w:tr>
      <w:tr w:rsidR="00532D6C" w:rsidRPr="00E84C88" w14:paraId="10AE672B"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A7C45" w14:textId="77777777" w:rsidR="00532D6C" w:rsidRPr="00E84C88" w:rsidRDefault="00532D6C" w:rsidP="00454CDE">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Beneficiary's </w:t>
            </w:r>
            <w:r w:rsidRPr="00E84C88">
              <w:rPr>
                <w:rFonts w:ascii="Arial" w:eastAsia="Times New Roman" w:hAnsi="Arial" w:cs="Arial"/>
                <w:sz w:val="20"/>
                <w:szCs w:val="20"/>
                <w:lang w:val="hy-AM"/>
              </w:rPr>
              <w:t>name:</w:t>
            </w:r>
            <w:r w:rsidRPr="00E84C88">
              <w:rPr>
                <w:rFonts w:ascii="GHEA Grapalat" w:eastAsia="Times New Roman" w:hAnsi="GHEA Grapalat" w:cs="Arial"/>
                <w:sz w:val="20"/>
                <w:szCs w:val="20"/>
              </w:rPr>
              <w:t xml:space="preserve">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organization </w:t>
            </w:r>
            <w:proofErr w:type="gramStart"/>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bank</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7DD5D13B"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89917"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3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 xml:space="preserve">number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note</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Arial"/>
                <w:sz w:val="20"/>
                <w:szCs w:val="20"/>
                <w:lang w:val="en-US"/>
              </w:rPr>
              <w:t xml:space="preserve">N </w:t>
            </w:r>
            <w:r w:rsidRPr="00E84C88">
              <w:rPr>
                <w:rFonts w:ascii="GHEA Grapalat" w:eastAsia="Times New Roman" w:hAnsi="GHEA Grapalat" w:cs="Arial"/>
                <w:sz w:val="20"/>
                <w:szCs w:val="20"/>
              </w:rPr>
              <w:t>) _</w:t>
            </w:r>
          </w:p>
        </w:tc>
      </w:tr>
      <w:tr w:rsidR="00532D6C" w:rsidRPr="00E84C88" w14:paraId="47BC2C7F"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8C863"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en-US"/>
              </w:rPr>
              <w:t xml:space="preserve">1 </w:t>
            </w:r>
            <w:proofErr w:type="gramStart"/>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Sum</w:t>
            </w:r>
            <w:r w:rsidRPr="00E84C88">
              <w:rPr>
                <w:rFonts w:ascii="GHEA Grapalat" w:eastAsia="Times New Roman" w:hAnsi="GHEA Grapalat" w:cs="Arial"/>
                <w:sz w:val="20"/>
                <w:szCs w:val="20"/>
                <w:lang w:val="en-US"/>
              </w:rPr>
              <w:t xml:space="preserve">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numbers</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lang w:val="en-US"/>
              </w:rPr>
              <w:t>.</w:t>
            </w:r>
          </w:p>
        </w:tc>
      </w:tr>
      <w:tr w:rsidR="00532D6C" w:rsidRPr="00E84C88" w14:paraId="433F7ED0"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3D643"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15.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proofErr w:type="gramStart"/>
            <w:r w:rsidRPr="00E84C88">
              <w:rPr>
                <w:rFonts w:ascii="Arial" w:eastAsia="Times New Roman" w:hAnsi="Arial" w:cs="Arial"/>
                <w:sz w:val="20"/>
                <w:szCs w:val="20"/>
                <w:lang w:val="hy-AM"/>
              </w:rPr>
              <w:t>sum ,</w:t>
            </w:r>
            <w:proofErr w:type="gramEnd"/>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in numbers</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intended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partial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Sylfaen"/>
                <w:sz w:val="20"/>
                <w:szCs w:val="20"/>
                <w:lang w:val="hy-AM"/>
              </w:rPr>
              <w:t xml:space="preserve">which </w:t>
            </w:r>
            <w:r w:rsidRPr="00E84C88">
              <w:rPr>
                <w:rFonts w:ascii="Arial" w:eastAsia="Times New Roman" w:hAnsi="Arial" w:cs="Arial"/>
                <w:sz w:val="20"/>
                <w:szCs w:val="20"/>
                <w:lang w:val="hy-AM"/>
              </w:rPr>
              <w:t>_</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rPr>
              <w:t>)</w:t>
            </w:r>
          </w:p>
        </w:tc>
      </w:tr>
      <w:tr w:rsidR="00532D6C" w:rsidRPr="00E84C88" w14:paraId="32059C99"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0CD6C"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en-US"/>
              </w:rPr>
              <w:t xml:space="preserve">1 </w:t>
            </w:r>
            <w:proofErr w:type="gramStart"/>
            <w:r w:rsidRPr="00E84C88">
              <w:rPr>
                <w:rFonts w:ascii="GHEA Grapalat" w:eastAsia="Times New Roman" w:hAnsi="GHEA Grapalat" w:cs="Sylfaen"/>
                <w:sz w:val="20"/>
                <w:szCs w:val="20"/>
              </w:rPr>
              <w:t xml:space="preserve">6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Currency </w:t>
            </w:r>
            <w:proofErr w:type="gramStart"/>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words:</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 xml:space="preserve">with code </w:t>
            </w:r>
            <w:r w:rsidRPr="00E84C88">
              <w:rPr>
                <w:rFonts w:ascii="GHEA Grapalat" w:eastAsia="Times New Roman" w:hAnsi="GHEA Grapalat" w:cs="Arial"/>
                <w:sz w:val="20"/>
                <w:szCs w:val="20"/>
                <w:lang w:val="en-US"/>
              </w:rPr>
              <w:t>).</w:t>
            </w:r>
          </w:p>
        </w:tc>
      </w:tr>
      <w:tr w:rsidR="00532D6C" w:rsidRPr="00E84C88" w14:paraId="15BE01F6"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576DF" w14:textId="77777777" w:rsidR="00532D6C" w:rsidRPr="00E84C88" w:rsidRDefault="00532D6C" w:rsidP="00532D6C">
            <w:pPr>
              <w:spacing w:after="0" w:line="240" w:lineRule="auto"/>
              <w:rPr>
                <w:rFonts w:ascii="GHEA Grapalat" w:eastAsia="Times New Roman" w:hAnsi="GHEA Grapalat" w:cs="Arial"/>
                <w:sz w:val="20"/>
                <w:szCs w:val="20"/>
                <w:lang w:val="hy-AM"/>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7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Purpose of transaction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payment</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Arial"/>
                <w:sz w:val="20"/>
                <w:szCs w:val="20"/>
              </w:rPr>
              <w:t>) :</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Sylfaen"/>
                <w:bCs/>
                <w:sz w:val="20"/>
                <w:szCs w:val="20"/>
              </w:rPr>
              <w:t xml:space="preserve">( </w:t>
            </w:r>
            <w:r w:rsidRPr="00E84C88">
              <w:rPr>
                <w:rFonts w:ascii="Arial" w:eastAsia="Times New Roman" w:hAnsi="Arial" w:cs="Arial"/>
                <w:bCs/>
                <w:sz w:val="20"/>
                <w:szCs w:val="20"/>
                <w:lang w:val="en-US"/>
              </w:rPr>
              <w:t>qualification</w:t>
            </w:r>
            <w:r w:rsidRPr="00E84C88">
              <w:rPr>
                <w:rFonts w:ascii="GHEA Grapalat" w:eastAsia="Times New Roman" w:hAnsi="GHEA Grapalat" w:cs="Sylfaen"/>
                <w:bCs/>
                <w:sz w:val="20"/>
                <w:szCs w:val="20"/>
              </w:rPr>
              <w:t xml:space="preserve"> </w:t>
            </w:r>
            <w:r w:rsidRPr="00E84C88">
              <w:rPr>
                <w:rFonts w:ascii="Arial" w:eastAsia="Times New Roman" w:hAnsi="Arial" w:cs="Arial"/>
                <w:bCs/>
                <w:sz w:val="20"/>
                <w:szCs w:val="20"/>
                <w:lang w:val="en-US"/>
              </w:rPr>
              <w:t xml:space="preserve">ensure </w:t>
            </w:r>
            <w:r w:rsidRPr="00E84C88">
              <w:rPr>
                <w:rFonts w:ascii="Arial" w:eastAsia="Times New Roman" w:hAnsi="Arial" w:cs="Arial"/>
                <w:bCs/>
                <w:sz w:val="20"/>
                <w:szCs w:val="20"/>
                <w:lang w:val="hy-AM"/>
              </w:rPr>
              <w:t>it</w:t>
            </w:r>
            <w:r w:rsidRPr="00E84C88">
              <w:rPr>
                <w:rFonts w:ascii="GHEA Grapalat" w:eastAsia="Times New Roman" w:hAnsi="GHEA Grapalat" w:cs="Sylfaen"/>
                <w:bCs/>
                <w:sz w:val="20"/>
                <w:szCs w:val="20"/>
                <w:lang w:val="hy-AM"/>
              </w:rPr>
              <w:t xml:space="preserve"> </w:t>
            </w:r>
            <w:r w:rsidRPr="00E84C88">
              <w:rPr>
                <w:rFonts w:ascii="Arial" w:eastAsia="Times New Roman" w:hAnsi="Arial" w:cs="Arial"/>
                <w:bCs/>
                <w:sz w:val="20"/>
                <w:szCs w:val="20"/>
                <w:lang w:val="hy-AM"/>
              </w:rPr>
              <w:t xml:space="preserve">for </w:t>
            </w:r>
            <w:r w:rsidRPr="00E84C88">
              <w:rPr>
                <w:rFonts w:ascii="GHEA Grapalat" w:eastAsia="Times New Roman" w:hAnsi="GHEA Grapalat" w:cs="Sylfaen"/>
                <w:bCs/>
                <w:sz w:val="20"/>
                <w:szCs w:val="20"/>
              </w:rPr>
              <w:t>)</w:t>
            </w:r>
          </w:p>
        </w:tc>
      </w:tr>
      <w:tr w:rsidR="00532D6C" w:rsidRPr="00E84C88" w14:paraId="17EEB0D9"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355DEFA4"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8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foundations:</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Arial"/>
                <w:sz w:val="20"/>
                <w:szCs w:val="20"/>
              </w:rPr>
              <w: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that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agreement </w:t>
            </w:r>
            <w:r w:rsidRPr="00E84C88">
              <w:rPr>
                <w:rFonts w:ascii="GHEA Grapalat" w:eastAsia="Times New Roman" w:hAnsi="GHEA Grapalat" w:cs="Arial"/>
                <w:sz w:val="20"/>
                <w:szCs w:val="20"/>
                <w:lang w:val="hy-AM"/>
              </w:rPr>
              <w:t xml:space="preserve">to </w:t>
            </w:r>
            <w:r w:rsidRPr="00E84C88">
              <w:rPr>
                <w:rFonts w:ascii="Arial" w:eastAsia="Times New Roman" w:hAnsi="Arial" w:cs="Arial"/>
                <w:sz w:val="20"/>
                <w:szCs w:val="20"/>
                <w:lang w:val="hy-AM"/>
              </w:rPr>
              <w:t>them</w:t>
            </w:r>
            <w:r w:rsidRPr="00E84C88">
              <w:rPr>
                <w:rFonts w:ascii="GHEA Grapalat" w:eastAsia="Times New Roman" w:hAnsi="GHEA Grapalat" w:cs="Arial"/>
                <w:sz w:val="20"/>
                <w:szCs w:val="20"/>
                <w:lang w:val="hy-AM"/>
              </w:rPr>
              <w:t xml:space="preserve"> the </w:t>
            </w:r>
            <w:r w:rsidRPr="00E84C88">
              <w:rPr>
                <w:rFonts w:ascii="Arial" w:eastAsia="Times New Roman" w:hAnsi="Arial" w:cs="Arial"/>
                <w:sz w:val="20"/>
                <w:szCs w:val="20"/>
                <w:lang w:val="hy-AM"/>
              </w:rPr>
              <w:t>numbers</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hy-AM"/>
              </w:rPr>
              <w:t xml:space="preserve">p </w:t>
            </w:r>
            <w:r w:rsidRPr="00E84C88">
              <w:rPr>
                <w:rFonts w:ascii="Arial" w:eastAsia="Times New Roman" w:hAnsi="Arial" w:cs="Arial"/>
                <w:sz w:val="20"/>
                <w:szCs w:val="20"/>
                <w:lang w:val="en-US"/>
              </w:rPr>
              <w:t>_</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code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whose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based on</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on</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is happening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charge </w:t>
            </w:r>
            <w:r w:rsidRPr="00E84C88">
              <w:rPr>
                <w:rFonts w:ascii="GHEA Grapalat" w:eastAsia="Times New Roman" w:hAnsi="GHEA Grapalat" w:cs="Arial"/>
                <w:sz w:val="20"/>
                <w:szCs w:val="20"/>
              </w:rPr>
              <w:t xml:space="preserve">) </w:t>
            </w:r>
            <w:r w:rsidRPr="00E84C88">
              <w:rPr>
                <w:rFonts w:ascii="GHEA Grapalat" w:eastAsia="Times New Roman" w:hAnsi="GHEA Grapalat" w:cs="Sylfaen"/>
                <w:sz w:val="20"/>
                <w:szCs w:val="20"/>
              </w:rPr>
              <w:t>.</w:t>
            </w:r>
          </w:p>
          <w:p w14:paraId="6FBF4609"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02CC74C6"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3B0325C3"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4B237CBA"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A8759E" w14:textId="77777777" w:rsidR="00532D6C" w:rsidRPr="00E84C88" w:rsidRDefault="00532D6C" w:rsidP="00532D6C">
            <w:pPr>
              <w:spacing w:after="0" w:line="240" w:lineRule="auto"/>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hy-AM"/>
              </w:rPr>
              <w:t xml:space="preserve">19.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terms: </w:t>
            </w:r>
            <w:r w:rsidRPr="00E84C88">
              <w:rPr>
                <w:rFonts w:ascii="GHEA Grapalat" w:eastAsia="Times New Roman" w:hAnsi="GHEA Grapalat" w:cs="Sylfae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Sylfaen"/>
                <w:sz w:val="20"/>
                <w:szCs w:val="20"/>
                <w:lang w:val="hy-AM"/>
              </w:rPr>
              <w:t>&gt;</w:t>
            </w:r>
          </w:p>
          <w:p w14:paraId="71B51640"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6724CDD7"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4BF91"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hy-AM"/>
              </w:rPr>
              <w:t xml:space="preserve">20. </w:t>
            </w:r>
            <w:r w:rsidRPr="00E84C88">
              <w:rPr>
                <w:rFonts w:ascii="Arial" w:eastAsia="Times New Roman" w:hAnsi="Arial" w:cs="Arial"/>
                <w:sz w:val="20"/>
                <w:szCs w:val="20"/>
                <w:lang w:val="hy-AM"/>
              </w:rPr>
              <w:t>Adverb</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pages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count,</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Arial"/>
                <w:sz w:val="20"/>
                <w:szCs w:val="20"/>
                <w:lang w:val="en-US"/>
              </w:rPr>
              <w: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en-US"/>
              </w:rPr>
              <w:t>page:</w:t>
            </w:r>
          </w:p>
          <w:p w14:paraId="38E5E8E8"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0920D204"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09F9AED7"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Courier New"/>
                <w:sz w:val="20"/>
                <w:szCs w:val="20"/>
                <w:lang w:val="en-US"/>
              </w:rPr>
              <w:t> </w:t>
            </w:r>
            <w:r w:rsidRPr="00E84C88">
              <w:rPr>
                <w:rFonts w:ascii="GHEA Grapalat" w:eastAsia="Times New Roman" w:hAnsi="GHEA Grapalat" w:cs="Arial"/>
                <w:sz w:val="20"/>
                <w:szCs w:val="20"/>
                <w:lang w:val="hy-AM"/>
              </w:rPr>
              <w:t xml:space="preserve">22 </w:t>
            </w:r>
            <w:r w:rsidRPr="00E84C88">
              <w:rPr>
                <w:rFonts w:ascii="GHEA Grapalat" w:eastAsia="Times New Roman" w:hAnsi="GHEA Grapalat" w:cs="Arial"/>
                <w:sz w:val="20"/>
                <w:szCs w:val="20"/>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signatures</w:t>
            </w:r>
          </w:p>
          <w:p w14:paraId="4AB519A3" w14:textId="77777777" w:rsidR="00532D6C" w:rsidRPr="00E84C88" w:rsidRDefault="00532D6C" w:rsidP="00532D6C">
            <w:pPr>
              <w:spacing w:after="0" w:line="240" w:lineRule="auto"/>
              <w:rPr>
                <w:rFonts w:ascii="GHEA Grapalat" w:eastAsia="Times New Roman" w:hAnsi="GHEA Grapalat" w:cs="Sylfaen"/>
                <w:sz w:val="20"/>
                <w:szCs w:val="20"/>
              </w:rPr>
            </w:pPr>
          </w:p>
          <w:p w14:paraId="20A57083"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rPr>
              <w:t>/____________________/</w:t>
            </w:r>
          </w:p>
          <w:p w14:paraId="05DA1375"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1A291605" w14:textId="77777777" w:rsidR="00532D6C" w:rsidRPr="00E84C88" w:rsidRDefault="00532D6C" w:rsidP="00532D6C">
            <w:pPr>
              <w:spacing w:after="0" w:line="240" w:lineRule="auto"/>
              <w:rPr>
                <w:rFonts w:ascii="GHEA Grapalat" w:eastAsia="Times New Roman" w:hAnsi="GHEA Grapalat" w:cs="Sylfaen"/>
                <w:sz w:val="20"/>
                <w:szCs w:val="20"/>
              </w:rPr>
            </w:pPr>
          </w:p>
          <w:p w14:paraId="353E7F3B"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39A3C3DD" w14:textId="77777777" w:rsidR="00532D6C" w:rsidRPr="00E84C88" w:rsidRDefault="00532D6C" w:rsidP="00532D6C">
            <w:pPr>
              <w:spacing w:after="0" w:line="240" w:lineRule="auto"/>
              <w:rPr>
                <w:rFonts w:ascii="GHEA Grapalat" w:eastAsia="Times New Roman" w:hAnsi="GHEA Grapalat" w:cs="Sylfaen"/>
                <w:sz w:val="20"/>
                <w:szCs w:val="20"/>
              </w:rPr>
            </w:pPr>
          </w:p>
          <w:p w14:paraId="5A9DCF6C"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lang w:val="hy-AM"/>
              </w:rPr>
              <w:t xml:space="preserve">22 </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rPr>
              <w:t>.</w:t>
            </w:r>
            <w:proofErr w:type="gramEnd"/>
          </w:p>
          <w:p w14:paraId="732B4FC7"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rPr>
              <w:t>_</w:t>
            </w:r>
          </w:p>
          <w:p w14:paraId="5FA0748F"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9A4881D"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Arial"/>
                <w:sz w:val="20"/>
                <w:szCs w:val="20"/>
                <w:lang w:val="hy-AM"/>
              </w:rPr>
              <w:t xml:space="preserve">2 </w:t>
            </w:r>
            <w:r w:rsidRPr="00E84C88">
              <w:rPr>
                <w:rFonts w:ascii="GHEA Grapalat" w:eastAsia="Times New Roman" w:hAnsi="GHEA Grapalat" w:cs="Arial"/>
                <w:sz w:val="20"/>
                <w:szCs w:val="20"/>
              </w:rPr>
              <w:t xml:space="preserve">1.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Sylfaen"/>
                <w:sz w:val="20"/>
                <w:szCs w:val="20"/>
              </w:rPr>
              <w:t>.</w:t>
            </w:r>
            <w:proofErr w:type="gramEnd"/>
            <w:r w:rsidRPr="00E84C88">
              <w:rPr>
                <w:rFonts w:ascii="GHEA Grapalat" w:eastAsia="Times New Roman" w:hAnsi="GHEA Grapalat" w:cs="Courier New"/>
                <w:sz w:val="20"/>
                <w:szCs w:val="20"/>
                <w:lang w:val="en-US"/>
              </w:rPr>
              <w:t> </w:t>
            </w:r>
            <w:r w:rsidRPr="00E84C88">
              <w:rPr>
                <w:rFonts w:ascii="Arial" w:eastAsia="Times New Roman" w:hAnsi="Arial" w:cs="Arial"/>
                <w:sz w:val="20"/>
                <w:szCs w:val="20"/>
                <w:lang w:val="en-US"/>
              </w:rPr>
              <w:t>Payer:</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signatures </w:t>
            </w:r>
            <w:r w:rsidRPr="00E84C88">
              <w:rPr>
                <w:rFonts w:ascii="GHEA Grapalat" w:eastAsia="Times New Roman" w:hAnsi="GHEA Grapalat" w:cs="Sylfaen"/>
                <w:sz w:val="20"/>
                <w:szCs w:val="20"/>
              </w:rPr>
              <w:t>:</w:t>
            </w:r>
            <w:proofErr w:type="gramEnd"/>
          </w:p>
          <w:p w14:paraId="2806852C"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1D2FAB26"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48C59331"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5EAC9617"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E06E1A6"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090B695C"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15D5AFE9"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rPr>
              <w:t xml:space="preserve">1.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rPr>
              <w:t>_</w:t>
            </w:r>
          </w:p>
          <w:p w14:paraId="41CA4E0B"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7114851B"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4B25AB02" w14:textId="77777777" w:rsidR="00532D6C" w:rsidRPr="00E84C88" w:rsidRDefault="00532D6C" w:rsidP="00532D6C">
            <w:pPr>
              <w:spacing w:after="0" w:line="240" w:lineRule="auto"/>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rPr>
              <w:t xml:space="preserve">2 </w:t>
            </w:r>
            <w:proofErr w:type="gramStart"/>
            <w:r w:rsidRPr="00E84C88">
              <w:rPr>
                <w:rFonts w:ascii="GHEA Grapalat" w:eastAsia="Times New Roman" w:hAnsi="GHEA Grapalat" w:cs="Tahoma"/>
                <w:color w:val="000000"/>
                <w:sz w:val="20"/>
                <w:szCs w:val="20"/>
                <w:lang w:val="hy-AM"/>
              </w:rPr>
              <w:t xml:space="preserve">4 </w:t>
            </w:r>
            <w:r w:rsidRPr="00E84C88">
              <w:rPr>
                <w:rFonts w:ascii="GHEA Grapalat" w:eastAsia="Times New Roman" w:hAnsi="GHEA Grapalat" w:cs="Tahoma"/>
                <w:color w:val="000000"/>
                <w:sz w:val="20"/>
                <w:szCs w:val="20"/>
              </w:rPr>
              <w:t>.</w:t>
            </w:r>
            <w:proofErr w:type="gramEnd"/>
            <w:r w:rsidRPr="00E84C88">
              <w:rPr>
                <w:rFonts w:ascii="GHEA Grapalat" w:eastAsia="Times New Roman" w:hAnsi="GHEA Grapalat" w:cs="Tahoma"/>
                <w:color w:val="000000"/>
                <w:sz w:val="20"/>
                <w:szCs w:val="20"/>
              </w:rPr>
              <w:t xml:space="preserve"> </w:t>
            </w:r>
            <w:proofErr w:type="gramStart"/>
            <w:r w:rsidRPr="00E84C88">
              <w:rPr>
                <w:rFonts w:ascii="Arial" w:eastAsia="Times New Roman" w:hAnsi="Arial" w:cs="Arial"/>
                <w:color w:val="000000"/>
                <w:sz w:val="20"/>
                <w:szCs w:val="20"/>
                <w:lang w:val="en-US"/>
              </w:rPr>
              <w:t xml:space="preserve">a </w:t>
            </w:r>
            <w:r w:rsidRPr="00E84C88">
              <w:rPr>
                <w:rFonts w:ascii="GHEA Grapalat" w:eastAsia="Times New Roman" w:hAnsi="GHEA Grapalat" w:cs="Tahoma"/>
                <w:color w:val="000000"/>
                <w:sz w:val="20"/>
                <w:szCs w:val="20"/>
              </w:rPr>
              <w:t>.</w:t>
            </w:r>
            <w:proofErr w:type="gramEnd"/>
            <w:r w:rsidRPr="00E84C88">
              <w:rPr>
                <w:rFonts w:ascii="GHEA Grapalat" w:eastAsia="Times New Roman" w:hAnsi="GHEA Grapalat" w:cs="Tahoma"/>
                <w:color w:val="000000"/>
                <w:sz w:val="20"/>
                <w:szCs w:val="20"/>
              </w:rPr>
              <w:t xml:space="preserve"> </w:t>
            </w:r>
            <w:r w:rsidRPr="00E84C88">
              <w:rPr>
                <w:rFonts w:ascii="Arial" w:eastAsia="Times New Roman" w:hAnsi="Arial" w:cs="Arial"/>
                <w:color w:val="000000"/>
                <w:sz w:val="20"/>
                <w:szCs w:val="20"/>
                <w:lang w:val="hy-AM"/>
              </w:rPr>
              <w:t>To the beneficiary</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attendant</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financial</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organization</w:t>
            </w:r>
            <w:r w:rsidRPr="00E84C88">
              <w:rPr>
                <w:rFonts w:ascii="GHEA Grapalat" w:eastAsia="Times New Roman" w:hAnsi="GHEA Grapalat" w:cs="Tahoma"/>
                <w:color w:val="000000"/>
                <w:sz w:val="20"/>
                <w:szCs w:val="20"/>
              </w:rPr>
              <w:t xml:space="preserve"> </w:t>
            </w:r>
          </w:p>
          <w:p w14:paraId="7F1E5778" w14:textId="77777777" w:rsidR="00532D6C" w:rsidRPr="00E84C88" w:rsidRDefault="00532D6C" w:rsidP="00532D6C">
            <w:pPr>
              <w:spacing w:after="0" w:line="240" w:lineRule="auto"/>
              <w:rPr>
                <w:rFonts w:ascii="GHEA Grapalat" w:eastAsia="Times New Roman" w:hAnsi="GHEA Grapalat" w:cs="Tahoma"/>
                <w:color w:val="000000"/>
                <w:sz w:val="20"/>
                <w:szCs w:val="20"/>
                <w:lang w:val="hy-AM"/>
              </w:rPr>
            </w:pPr>
            <w:r w:rsidRPr="00E84C88">
              <w:rPr>
                <w:rFonts w:ascii="GHEA Grapalat" w:eastAsia="Times New Roman" w:hAnsi="GHEA Grapalat" w:cs="Tahoma"/>
                <w:color w:val="000000"/>
                <w:sz w:val="20"/>
                <w:szCs w:val="20"/>
              </w:rPr>
              <w:t xml:space="preserve">                             </w:t>
            </w:r>
            <w:r w:rsidRPr="00E84C88">
              <w:rPr>
                <w:rFonts w:ascii="GHEA Grapalat" w:eastAsia="Times New Roman" w:hAnsi="GHEA Grapalat" w:cs="Tahoma"/>
                <w:color w:val="000000"/>
                <w:sz w:val="20"/>
                <w:szCs w:val="20"/>
                <w:lang w:val="hy-AM"/>
              </w:rPr>
              <w:t xml:space="preserve">                 </w:t>
            </w:r>
          </w:p>
          <w:p w14:paraId="4A0E9E70" w14:textId="77777777" w:rsidR="00532D6C" w:rsidRPr="00E84C88" w:rsidRDefault="00532D6C" w:rsidP="00532D6C">
            <w:pPr>
              <w:spacing w:after="0" w:line="240" w:lineRule="auto"/>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lang w:val="hy-AM"/>
              </w:rPr>
              <w:t xml:space="preserve">                                                 </w:t>
            </w:r>
            <w:r w:rsidRPr="00E84C88">
              <w:rPr>
                <w:rFonts w:ascii="GHEA Grapalat" w:eastAsia="Times New Roman" w:hAnsi="GHEA Grapalat" w:cs="Tahoma"/>
                <w:color w:val="000000"/>
                <w:sz w:val="20"/>
                <w:szCs w:val="20"/>
              </w:rPr>
              <w:t>/____________________/</w:t>
            </w:r>
          </w:p>
          <w:p w14:paraId="2DE114AB"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  </w:t>
            </w:r>
          </w:p>
          <w:p w14:paraId="2EE29FC4"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signature </w:t>
            </w:r>
            <w:r w:rsidRPr="00E84C88">
              <w:rPr>
                <w:rFonts w:ascii="GHEA Grapalat" w:eastAsia="Times New Roman" w:hAnsi="GHEA Grapalat" w:cs="Sylfaen"/>
                <w:sz w:val="20"/>
                <w:szCs w:val="20"/>
                <w:lang w:val="en-US"/>
              </w:rPr>
              <w:t>/</w:t>
            </w:r>
          </w:p>
          <w:p w14:paraId="4717EC28"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7BCB9F15"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4DA2DFB1"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r w:rsidRPr="00E84C88">
              <w:rPr>
                <w:rFonts w:ascii="GHEA Grapalat" w:eastAsia="Times New Roman" w:hAnsi="GHEA Grapalat" w:cs="Tahoma"/>
                <w:color w:val="000000"/>
                <w:sz w:val="20"/>
                <w:szCs w:val="20"/>
                <w:lang w:val="en-US"/>
              </w:rPr>
              <w:t xml:space="preserve">2 </w:t>
            </w:r>
            <w:proofErr w:type="gramStart"/>
            <w:r w:rsidRPr="00E84C88">
              <w:rPr>
                <w:rFonts w:ascii="GHEA Grapalat" w:eastAsia="Times New Roman" w:hAnsi="GHEA Grapalat" w:cs="Tahoma"/>
                <w:color w:val="000000"/>
                <w:sz w:val="20"/>
                <w:szCs w:val="20"/>
                <w:lang w:val="hy-AM"/>
              </w:rPr>
              <w:t xml:space="preserve">3 </w:t>
            </w:r>
            <w:r w:rsidRPr="00E84C88">
              <w:rPr>
                <w:rFonts w:ascii="GHEA Grapalat" w:eastAsia="Times New Roman" w:hAnsi="GHEA Grapalat" w:cs="Tahoma"/>
                <w:color w:val="000000"/>
                <w:sz w:val="20"/>
                <w:szCs w:val="20"/>
                <w:lang w:val="en-US"/>
              </w:rPr>
              <w:t>.</w:t>
            </w:r>
            <w:proofErr w:type="gramEnd"/>
            <w:r w:rsidRPr="00E84C88">
              <w:rPr>
                <w:rFonts w:ascii="GHEA Grapalat" w:eastAsia="Times New Roman" w:hAnsi="GHEA Grapalat" w:cs="Tahoma"/>
                <w:color w:val="000000"/>
                <w:sz w:val="20"/>
                <w:szCs w:val="20"/>
                <w:lang w:val="en-US"/>
              </w:rPr>
              <w:t xml:space="preserve"> </w:t>
            </w:r>
            <w:proofErr w:type="gramStart"/>
            <w:r w:rsidRPr="00E84C88">
              <w:rPr>
                <w:rFonts w:ascii="Arial" w:eastAsia="Times New Roman" w:hAnsi="Arial" w:cs="Arial"/>
                <w:color w:val="000000"/>
                <w:sz w:val="20"/>
                <w:szCs w:val="20"/>
                <w:lang w:val="en-US"/>
              </w:rPr>
              <w:t xml:space="preserve">a </w:t>
            </w:r>
            <w:r w:rsidRPr="00E84C88">
              <w:rPr>
                <w:rFonts w:ascii="GHEA Grapalat" w:eastAsia="Times New Roman" w:hAnsi="GHEA Grapalat" w:cs="Tahoma"/>
                <w:color w:val="000000"/>
                <w:sz w:val="20"/>
                <w:szCs w:val="20"/>
                <w:lang w:val="en-US"/>
              </w:rPr>
              <w:t>.</w:t>
            </w:r>
            <w:proofErr w:type="gramEnd"/>
            <w:r w:rsidRPr="00E84C88">
              <w:rPr>
                <w:rFonts w:ascii="GHEA Grapalat" w:eastAsia="Times New Roman" w:hAnsi="GHEA Grapalat" w:cs="Tahoma"/>
                <w:color w:val="000000"/>
                <w:sz w:val="20"/>
                <w:szCs w:val="20"/>
                <w:lang w:val="en-US"/>
              </w:rPr>
              <w:t xml:space="preserve"> </w:t>
            </w:r>
            <w:r w:rsidRPr="00E84C88">
              <w:rPr>
                <w:rFonts w:ascii="Arial" w:eastAsia="Times New Roman" w:hAnsi="Arial" w:cs="Arial"/>
                <w:color w:val="000000"/>
                <w:sz w:val="20"/>
                <w:szCs w:val="20"/>
                <w:lang w:val="hy-AM"/>
              </w:rPr>
              <w:t>To the payer</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attendant</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financial</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organization</w:t>
            </w:r>
            <w:r w:rsidRPr="00E84C88">
              <w:rPr>
                <w:rFonts w:ascii="GHEA Grapalat" w:eastAsia="Times New Roman" w:hAnsi="GHEA Grapalat" w:cs="Tahoma"/>
                <w:color w:val="000000"/>
                <w:sz w:val="20"/>
                <w:szCs w:val="20"/>
                <w:lang w:val="en-US"/>
              </w:rPr>
              <w:t xml:space="preserve"> </w:t>
            </w:r>
          </w:p>
          <w:p w14:paraId="7C6C54E6"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63020652"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5FB960E9"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r w:rsidRPr="00E84C88">
              <w:rPr>
                <w:rFonts w:ascii="GHEA Grapalat" w:eastAsia="Times New Roman" w:hAnsi="GHEA Grapalat" w:cs="Tahoma"/>
                <w:color w:val="000000"/>
                <w:sz w:val="20"/>
                <w:szCs w:val="20"/>
                <w:lang w:val="en-US"/>
              </w:rPr>
              <w:t>/____________________/</w:t>
            </w:r>
          </w:p>
          <w:p w14:paraId="65C7C4C7" w14:textId="77777777" w:rsidR="00532D6C" w:rsidRPr="00E84C88" w:rsidRDefault="00532D6C" w:rsidP="00532D6C">
            <w:pPr>
              <w:spacing w:after="0" w:line="240" w:lineRule="auto"/>
              <w:jc w:val="center"/>
              <w:rPr>
                <w:rFonts w:ascii="GHEA Grapalat" w:eastAsia="Times New Roman" w:hAnsi="GHEA Grapalat" w:cs="Sylfaen"/>
                <w:sz w:val="20"/>
                <w:szCs w:val="20"/>
                <w:lang w:val="en-US"/>
              </w:rPr>
            </w:pPr>
            <w:r w:rsidRPr="00E84C88">
              <w:rPr>
                <w:rFonts w:ascii="GHEA Grapalat" w:eastAsia="Times New Roman" w:hAnsi="GHEA Grapalat" w:cs="Tahoma"/>
                <w:color w:val="000000"/>
                <w:sz w:val="20"/>
                <w:szCs w:val="20"/>
                <w:lang w:val="en-US"/>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signature </w:t>
            </w:r>
            <w:r w:rsidRPr="00E84C88">
              <w:rPr>
                <w:rFonts w:ascii="GHEA Grapalat" w:eastAsia="Times New Roman" w:hAnsi="GHEA Grapalat" w:cs="Sylfaen"/>
                <w:sz w:val="20"/>
                <w:szCs w:val="20"/>
                <w:lang w:val="en-US"/>
              </w:rPr>
              <w:t>/</w:t>
            </w:r>
          </w:p>
          <w:p w14:paraId="3BD4E2FB"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E84C88" w14:paraId="36B4069F"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3B43596A"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lastRenderedPageBreak/>
              <w:t xml:space="preserve">24.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lang w:val="en-US"/>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lang w:val="en-US"/>
              </w:rPr>
              <w:t>_</w:t>
            </w:r>
          </w:p>
          <w:p w14:paraId="21CA140C"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06FD059"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3C98C4D1"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Tahoma"/>
                <w:color w:val="000000"/>
                <w:sz w:val="20"/>
                <w:szCs w:val="20"/>
                <w:lang w:val="en-US"/>
              </w:rPr>
              <w:t xml:space="preserve"> </w:t>
            </w:r>
            <w:r w:rsidRPr="00E84C88">
              <w:rPr>
                <w:rFonts w:ascii="GHEA Grapalat" w:eastAsia="Times New Roman" w:hAnsi="GHEA Grapalat" w:cs="Sylfaen"/>
                <w:sz w:val="20"/>
                <w:szCs w:val="20"/>
                <w:lang w:val="en-US"/>
              </w:rPr>
              <w:t xml:space="preserve">2 </w:t>
            </w:r>
            <w:proofErr w:type="gramStart"/>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hy-AM"/>
              </w:rPr>
              <w:t xml:space="preserve">c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year </w:t>
            </w:r>
            <w:r w:rsidRPr="00E84C88">
              <w:rPr>
                <w:rFonts w:ascii="GHEA Grapalat" w:eastAsia="Times New Roman" w:hAnsi="GHEA Grapalat" w:cs="Sylfaen"/>
                <w:color w:val="000000"/>
                <w:sz w:val="20"/>
                <w:szCs w:val="20"/>
                <w:lang w:val="en-US"/>
              </w:rPr>
              <w:t>.</w:t>
            </w:r>
            <w:r w:rsidRPr="00E84C88">
              <w:rPr>
                <w:rFonts w:ascii="GHEA Grapalat" w:eastAsia="Times New Roman" w:hAnsi="GHEA Grapalat" w:cs="Sylfaen"/>
                <w:sz w:val="20"/>
                <w:szCs w:val="20"/>
                <w:lang w:val="en-US"/>
              </w:rPr>
              <w:t xml:space="preserve"> </w:t>
            </w:r>
          </w:p>
          <w:p w14:paraId="4BC361A3"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218590A5"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  </w:t>
            </w:r>
          </w:p>
          <w:p w14:paraId="1C0AC909"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64CF0F7F"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23.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lang w:val="en-US"/>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lang w:val="en-US"/>
              </w:rPr>
              <w:t>_</w:t>
            </w:r>
          </w:p>
          <w:p w14:paraId="769261EF"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8C4161E"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                     </w:t>
            </w:r>
          </w:p>
          <w:p w14:paraId="45916653"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r w:rsidRPr="00E84C88">
              <w:rPr>
                <w:rFonts w:ascii="GHEA Grapalat" w:eastAsia="Times New Roman" w:hAnsi="GHEA Grapalat" w:cs="Sylfaen"/>
                <w:sz w:val="20"/>
                <w:szCs w:val="20"/>
                <w:lang w:val="en-US"/>
              </w:rPr>
              <w:t xml:space="preserve">23. </w:t>
            </w:r>
            <w:proofErr w:type="gramStart"/>
            <w:r w:rsidRPr="00E84C88">
              <w:rPr>
                <w:rFonts w:ascii="Arial" w:eastAsia="Times New Roman" w:hAnsi="Arial" w:cs="Arial"/>
                <w:sz w:val="20"/>
                <w:szCs w:val="20"/>
                <w:lang w:val="hy-AM"/>
              </w:rPr>
              <w:t xml:space="preserve">c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Execution:</w:t>
            </w:r>
            <w:r w:rsidRPr="00E84C88">
              <w:rPr>
                <w:rFonts w:ascii="GHEA Grapalat" w:eastAsia="Times New Roman" w:hAnsi="GHEA Grapalat" w:cs="Sylfae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_ </w:t>
            </w:r>
            <w:r w:rsidRPr="00E84C88">
              <w:rPr>
                <w:rFonts w:ascii="GHEA Grapalat" w:eastAsia="Times New Roman" w:hAnsi="GHEA Grapalat" w:cs="Sylfaen"/>
                <w:color w:val="000000"/>
                <w:sz w:val="20"/>
                <w:szCs w:val="20"/>
                <w:lang w:val="en-US"/>
              </w:rPr>
              <w:t>_</w:t>
            </w:r>
          </w:p>
          <w:p w14:paraId="760F476E"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43343987"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58FBF8B"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336ED469"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DD7810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0F7DF54A"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6E37C224"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6C1FCA00"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1A9543A2"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Payment:</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demand letter</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to be completed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is</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according to</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hereby</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by invitation</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established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Payment:</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of demand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mandatory</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valid conditions</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and: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filling</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 xml:space="preserve">order </w:t>
      </w:r>
      <w:r w:rsidRPr="00E84C88">
        <w:rPr>
          <w:rFonts w:ascii="GHEA Grapalat" w:eastAsia="Times New Roman" w:hAnsi="GHEA Grapalat" w:cs="Times New Roman"/>
          <w:sz w:val="16"/>
          <w:szCs w:val="24"/>
          <w:lang w:val="hy-AM"/>
        </w:rPr>
        <w:t>_</w:t>
      </w:r>
    </w:p>
    <w:p w14:paraId="6B506B66" w14:textId="77777777" w:rsidR="00532D6C" w:rsidRPr="00E84C88" w:rsidRDefault="00532D6C" w:rsidP="00532D6C">
      <w:pPr>
        <w:spacing w:after="0" w:line="240" w:lineRule="auto"/>
        <w:jc w:val="center"/>
        <w:rPr>
          <w:rFonts w:ascii="GHEA Grapalat" w:eastAsia="Times New Roman" w:hAnsi="GHEA Grapalat" w:cs="Times New Roman"/>
          <w:b/>
          <w:lang w:val="nl-NL"/>
        </w:rPr>
      </w:pPr>
      <w:r w:rsidRPr="00E84C88">
        <w:rPr>
          <w:rFonts w:ascii="GHEA Grapalat" w:eastAsia="Times New Roman" w:hAnsi="GHEA Grapalat" w:cs="Times New Roman"/>
          <w:b/>
          <w:sz w:val="24"/>
          <w:szCs w:val="24"/>
          <w:lang w:val="hy-AM"/>
        </w:rPr>
        <w:br w:type="page"/>
      </w:r>
      <w:r w:rsidRPr="00E84C88">
        <w:rPr>
          <w:rFonts w:ascii="Arial" w:eastAsia="Times New Roman" w:hAnsi="Arial" w:cs="Arial"/>
          <w:b/>
          <w:lang w:val="hy-AM"/>
        </w:rPr>
        <w:lastRenderedPageBreak/>
        <w:t>Payment:</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of demand</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mandatory</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valid conditions</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and:</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filling</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the guide</w:t>
      </w:r>
    </w:p>
    <w:p w14:paraId="07352830"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72513A52" w14:textId="77777777" w:rsidTr="00532D6C">
        <w:tc>
          <w:tcPr>
            <w:tcW w:w="720" w:type="dxa"/>
            <w:tcBorders>
              <w:top w:val="single" w:sz="4" w:space="0" w:color="auto"/>
              <w:left w:val="single" w:sz="4" w:space="0" w:color="auto"/>
              <w:bottom w:val="single" w:sz="4" w:space="0" w:color="auto"/>
              <w:right w:val="single" w:sz="4" w:space="0" w:color="auto"/>
            </w:tcBorders>
          </w:tcPr>
          <w:p w14:paraId="1D535DEE"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Q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Q:</w:t>
            </w:r>
          </w:p>
        </w:tc>
        <w:tc>
          <w:tcPr>
            <w:tcW w:w="1938" w:type="dxa"/>
            <w:tcBorders>
              <w:top w:val="single" w:sz="4" w:space="0" w:color="auto"/>
              <w:left w:val="single" w:sz="4" w:space="0" w:color="auto"/>
              <w:bottom w:val="single" w:sz="4" w:space="0" w:color="auto"/>
              <w:right w:val="single" w:sz="4" w:space="0" w:color="auto"/>
            </w:tcBorders>
          </w:tcPr>
          <w:p w14:paraId="2247388C"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 xml:space="preserve">&lt;&lt; </w:t>
            </w:r>
            <w:r w:rsidRPr="00E84C88">
              <w:rPr>
                <w:rFonts w:ascii="Arial" w:eastAsia="Times New Roman" w:hAnsi="Arial" w:cs="Arial"/>
                <w:b/>
                <w:sz w:val="20"/>
                <w:szCs w:val="20"/>
                <w:lang w:val="en-US"/>
              </w:rPr>
              <w:t>Payment</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 xml:space="preserve">requisition </w:t>
            </w:r>
            <w:r w:rsidRPr="00E84C88">
              <w:rPr>
                <w:rFonts w:ascii="GHEA Grapalat" w:eastAsia="Times New Roman" w:hAnsi="GHEA Grapalat" w:cs="Times New Roman"/>
                <w:b/>
                <w:sz w:val="20"/>
                <w:szCs w:val="20"/>
                <w:lang w:val="en-US"/>
              </w:rPr>
              <w:t xml:space="preserve">&gt;&gt; </w:t>
            </w:r>
            <w:r w:rsidRPr="00E84C88">
              <w:rPr>
                <w:rFonts w:ascii="Arial" w:eastAsia="Times New Roman" w:hAnsi="Arial" w:cs="Arial"/>
                <w:b/>
                <w:sz w:val="20"/>
                <w:szCs w:val="20"/>
                <w:lang w:val="en-US"/>
              </w:rPr>
              <w:t>document</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valid conditions</w:t>
            </w:r>
          </w:p>
        </w:tc>
        <w:tc>
          <w:tcPr>
            <w:tcW w:w="2050" w:type="dxa"/>
            <w:tcBorders>
              <w:top w:val="single" w:sz="4" w:space="0" w:color="auto"/>
              <w:left w:val="single" w:sz="4" w:space="0" w:color="auto"/>
              <w:bottom w:val="single" w:sz="4" w:space="0" w:color="auto"/>
              <w:right w:val="single" w:sz="4" w:space="0" w:color="auto"/>
            </w:tcBorders>
          </w:tcPr>
          <w:p w14:paraId="21511878"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Marked</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 xml:space="preserve">field </w:t>
            </w:r>
            <w:r w:rsidRPr="00E84C88">
              <w:rPr>
                <w:rFonts w:ascii="GHEA Grapalat" w:eastAsia="Times New Roman" w:hAnsi="GHEA Grapalat" w:cs="Times New Roman"/>
                <w:b/>
                <w:sz w:val="20"/>
                <w:szCs w:val="20"/>
                <w:lang w:val="en-US"/>
              </w:rPr>
              <w:t>/</w:t>
            </w:r>
          </w:p>
          <w:p w14:paraId="3F24839E"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of validity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availability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in the document</w:t>
            </w:r>
          </w:p>
        </w:tc>
        <w:tc>
          <w:tcPr>
            <w:tcW w:w="3350" w:type="dxa"/>
            <w:tcBorders>
              <w:top w:val="single" w:sz="4" w:space="0" w:color="auto"/>
              <w:left w:val="single" w:sz="4" w:space="0" w:color="auto"/>
              <w:bottom w:val="single" w:sz="4" w:space="0" w:color="auto"/>
              <w:right w:val="single" w:sz="4" w:space="0" w:color="auto"/>
            </w:tcBorders>
          </w:tcPr>
          <w:p w14:paraId="76DA1DEF"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hy-AM"/>
              </w:rPr>
            </w:pPr>
            <w:r w:rsidRPr="00E84C88">
              <w:rPr>
                <w:rFonts w:ascii="Arial" w:eastAsia="Times New Roman" w:hAnsi="Arial" w:cs="Arial"/>
                <w:b/>
                <w:sz w:val="20"/>
                <w:szCs w:val="20"/>
                <w:lang w:val="en-US"/>
              </w:rPr>
              <w:t>Valid condition</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filling</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the requirement</w:t>
            </w:r>
            <w:r w:rsidRPr="00E84C88">
              <w:rPr>
                <w:rFonts w:ascii="GHEA Grapalat" w:eastAsia="Times New Roman" w:hAnsi="GHEA Grapalat" w:cs="Times New Roman"/>
                <w:b/>
                <w:sz w:val="20"/>
                <w:szCs w:val="20"/>
                <w:lang w:val="hy-AM"/>
              </w:rPr>
              <w:t xml:space="preserve"> </w:t>
            </w:r>
          </w:p>
          <w:p w14:paraId="28BB5C5A"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proofErr w:type="gramStart"/>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hy-AM"/>
              </w:rPr>
              <w:t>shopping</w:t>
            </w:r>
            <w:proofErr w:type="gramEnd"/>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process</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with</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 xml:space="preserve">related </w:t>
            </w:r>
            <w:r w:rsidRPr="00E84C88">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14:paraId="36D2AC5B"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Validity:</w:t>
            </w:r>
          </w:p>
          <w:p w14:paraId="4B2AF9B9"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complementary</w:t>
            </w:r>
            <w:r w:rsidRPr="00E84C88">
              <w:rPr>
                <w:rFonts w:ascii="GHEA Grapalat" w:eastAsia="Times New Roman" w:hAnsi="GHEA Grapalat" w:cs="Times New Roman"/>
                <w:b/>
                <w:sz w:val="20"/>
                <w:szCs w:val="20"/>
                <w:lang w:val="en-US"/>
              </w:rPr>
              <w:t xml:space="preserve"> </w:t>
            </w:r>
            <w:proofErr w:type="gramStart"/>
            <w:r w:rsidRPr="00E84C88">
              <w:rPr>
                <w:rFonts w:ascii="Arial" w:eastAsia="Times New Roman" w:hAnsi="Arial" w:cs="Arial"/>
                <w:b/>
                <w:sz w:val="20"/>
                <w:szCs w:val="20"/>
                <w:lang w:val="en-US"/>
              </w:rPr>
              <w:t xml:space="preserve">side </w:t>
            </w:r>
            <w:r w:rsidRPr="00E84C88">
              <w:rPr>
                <w:rFonts w:ascii="GHEA Grapalat" w:eastAsia="Times New Roman" w:hAnsi="GHEA Grapalat" w:cs="Times New Roman"/>
                <w:b/>
                <w:sz w:val="20"/>
                <w:szCs w:val="20"/>
                <w:lang w:val="en-US"/>
              </w:rPr>
              <w:t>:</w:t>
            </w:r>
            <w:proofErr w:type="gramEnd"/>
          </w:p>
          <w:p w14:paraId="4ABAFFCE"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beneficiary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or</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the payer</w:t>
            </w:r>
          </w:p>
          <w:p w14:paraId="02F45443"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proofErr w:type="gramStart"/>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hy-AM"/>
              </w:rPr>
              <w:t>shopping</w:t>
            </w:r>
            <w:proofErr w:type="gramEnd"/>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process</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with</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 xml:space="preserve">related </w:t>
            </w:r>
            <w:r w:rsidRPr="00E84C88">
              <w:rPr>
                <w:rFonts w:ascii="GHEA Grapalat" w:eastAsia="Times New Roman" w:hAnsi="GHEA Grapalat" w:cs="Times New Roman"/>
                <w:b/>
                <w:sz w:val="20"/>
                <w:szCs w:val="20"/>
                <w:lang w:val="en-US"/>
              </w:rPr>
              <w:t>)</w:t>
            </w:r>
          </w:p>
        </w:tc>
      </w:tr>
      <w:tr w:rsidR="00532D6C" w:rsidRPr="00E84C88" w14:paraId="7E395402" w14:textId="77777777" w:rsidTr="00532D6C">
        <w:tc>
          <w:tcPr>
            <w:tcW w:w="720" w:type="dxa"/>
            <w:tcBorders>
              <w:top w:val="single" w:sz="4" w:space="0" w:color="auto"/>
              <w:left w:val="single" w:sz="4" w:space="0" w:color="auto"/>
              <w:bottom w:val="single" w:sz="4" w:space="0" w:color="auto"/>
              <w:right w:val="single" w:sz="4" w:space="0" w:color="auto"/>
            </w:tcBorders>
          </w:tcPr>
          <w:p w14:paraId="31374D89"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14:paraId="31A640FC"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14:paraId="5217D093"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14:paraId="76A966C0"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14:paraId="5BD7BB4D"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5:00</w:t>
            </w:r>
          </w:p>
        </w:tc>
      </w:tr>
      <w:tr w:rsidR="00532D6C" w:rsidRPr="00E84C88" w14:paraId="1C56EC30" w14:textId="77777777" w:rsidTr="00532D6C">
        <w:tc>
          <w:tcPr>
            <w:tcW w:w="720" w:type="dxa"/>
            <w:tcBorders>
              <w:top w:val="single" w:sz="4" w:space="0" w:color="auto"/>
              <w:left w:val="single" w:sz="4" w:space="0" w:color="auto"/>
              <w:bottom w:val="single" w:sz="4" w:space="0" w:color="auto"/>
              <w:right w:val="single" w:sz="4" w:space="0" w:color="auto"/>
            </w:tcBorders>
          </w:tcPr>
          <w:p w14:paraId="7858C52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090C09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of the document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name</w:t>
            </w:r>
          </w:p>
        </w:tc>
        <w:tc>
          <w:tcPr>
            <w:tcW w:w="2050" w:type="dxa"/>
            <w:tcBorders>
              <w:top w:val="single" w:sz="4" w:space="0" w:color="auto"/>
              <w:left w:val="single" w:sz="4" w:space="0" w:color="auto"/>
              <w:bottom w:val="single" w:sz="4" w:space="0" w:color="auto"/>
              <w:right w:val="single" w:sz="4" w:space="0" w:color="auto"/>
            </w:tcBorders>
          </w:tcPr>
          <w:p w14:paraId="4C391CB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460FC41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65E1A3D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of the document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filled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Payment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demand letter </w:t>
            </w:r>
            <w:r w:rsidRPr="00E84C88">
              <w:rPr>
                <w:rFonts w:ascii="GHEA Grapalat" w:eastAsia="Times New Roman" w:hAnsi="GHEA Grapalat" w:cs="Times New Roman"/>
                <w:sz w:val="20"/>
                <w:szCs w:val="20"/>
                <w:lang w:val="hy-AM"/>
              </w:rPr>
              <w:t>&gt;</w:t>
            </w:r>
          </w:p>
        </w:tc>
      </w:tr>
      <w:tr w:rsidR="00532D6C" w:rsidRPr="00E84C88" w14:paraId="62FE88A9" w14:textId="77777777" w:rsidTr="00532D6C">
        <w:tc>
          <w:tcPr>
            <w:tcW w:w="720" w:type="dxa"/>
            <w:tcBorders>
              <w:top w:val="single" w:sz="4" w:space="0" w:color="auto"/>
              <w:left w:val="single" w:sz="4" w:space="0" w:color="auto"/>
              <w:bottom w:val="single" w:sz="4" w:space="0" w:color="auto"/>
              <w:right w:val="single" w:sz="4" w:space="0" w:color="auto"/>
            </w:tcBorders>
          </w:tcPr>
          <w:p w14:paraId="4DAF9DB1" w14:textId="77777777" w:rsidR="00532D6C" w:rsidRPr="00E84C88" w:rsidRDefault="00532D6C" w:rsidP="00532D6C">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6541683D"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1948DD4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B5EB77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1BB0A6D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when presenting</w:t>
            </w:r>
          </w:p>
        </w:tc>
      </w:tr>
      <w:tr w:rsidR="00532D6C" w:rsidRPr="00E84C88" w14:paraId="7ECFA1BE" w14:textId="77777777" w:rsidTr="00532D6C">
        <w:tc>
          <w:tcPr>
            <w:tcW w:w="720" w:type="dxa"/>
            <w:tcBorders>
              <w:top w:val="single" w:sz="4" w:space="0" w:color="auto"/>
              <w:left w:val="single" w:sz="4" w:space="0" w:color="auto"/>
              <w:bottom w:val="single" w:sz="4" w:space="0" w:color="auto"/>
              <w:right w:val="single" w:sz="4" w:space="0" w:color="auto"/>
            </w:tcBorders>
          </w:tcPr>
          <w:p w14:paraId="59CD9874"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F5E8AE8"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date</w:t>
            </w:r>
          </w:p>
        </w:tc>
        <w:tc>
          <w:tcPr>
            <w:tcW w:w="2050" w:type="dxa"/>
            <w:tcBorders>
              <w:top w:val="single" w:sz="4" w:space="0" w:color="auto"/>
              <w:left w:val="single" w:sz="4" w:space="0" w:color="auto"/>
              <w:bottom w:val="single" w:sz="4" w:space="0" w:color="auto"/>
              <w:right w:val="single" w:sz="4" w:space="0" w:color="auto"/>
            </w:tcBorders>
          </w:tcPr>
          <w:p w14:paraId="2903CE4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20D7E7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2ABA758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4E3C6A87" w14:textId="77777777" w:rsidR="00532D6C" w:rsidRPr="00E84C88" w:rsidRDefault="00532D6C" w:rsidP="00532D6C">
            <w:pPr>
              <w:spacing w:after="0" w:line="240" w:lineRule="auto"/>
              <w:ind w:left="132" w:hanging="132"/>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w:t>
            </w:r>
            <w:proofErr w:type="gramStart"/>
            <w:r w:rsidRPr="00E84C88">
              <w:rPr>
                <w:rFonts w:ascii="Arial" w:eastAsia="Times New Roman" w:hAnsi="Arial" w:cs="Arial"/>
                <w:sz w:val="20"/>
                <w:szCs w:val="20"/>
                <w:lang w:val="en-US"/>
              </w:rPr>
              <w:t xml:space="preserve">day </w:t>
            </w:r>
            <w:r w:rsidRPr="00E84C88">
              <w:rPr>
                <w:rFonts w:ascii="GHEA Grapalat" w:eastAsia="Times New Roman" w:hAnsi="GHEA Grapalat" w:cs="Times New Roman"/>
                <w:sz w:val="20"/>
                <w:szCs w:val="20"/>
                <w:lang w:val="hy-AM"/>
              </w:rPr>
              <w:t>:</w:t>
            </w:r>
            <w:proofErr w:type="gramEnd"/>
          </w:p>
        </w:tc>
      </w:tr>
      <w:tr w:rsidR="00532D6C" w:rsidRPr="00E84C88" w14:paraId="466F5812" w14:textId="77777777" w:rsidTr="00532D6C">
        <w:tc>
          <w:tcPr>
            <w:tcW w:w="720" w:type="dxa"/>
            <w:tcBorders>
              <w:top w:val="single" w:sz="4" w:space="0" w:color="auto"/>
              <w:left w:val="single" w:sz="4" w:space="0" w:color="auto"/>
              <w:bottom w:val="single" w:sz="4" w:space="0" w:color="auto"/>
              <w:right w:val="single" w:sz="4" w:space="0" w:color="auto"/>
            </w:tcBorders>
          </w:tcPr>
          <w:p w14:paraId="7E7CFB05"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1BB6D88B"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lang w:val="en-US"/>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p>
        </w:tc>
        <w:tc>
          <w:tcPr>
            <w:tcW w:w="2050" w:type="dxa"/>
            <w:tcBorders>
              <w:top w:val="single" w:sz="4" w:space="0" w:color="auto"/>
              <w:left w:val="single" w:sz="4" w:space="0" w:color="auto"/>
              <w:bottom w:val="single" w:sz="4" w:space="0" w:color="auto"/>
              <w:right w:val="single" w:sz="4" w:space="0" w:color="auto"/>
            </w:tcBorders>
          </w:tcPr>
          <w:p w14:paraId="509E0B5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A26B17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19733BC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name of the person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payer</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whose </w:t>
            </w:r>
            <w:r w:rsidRPr="00E84C88">
              <w:rPr>
                <w:rFonts w:ascii="Arial" w:eastAsia="Times New Roman" w:hAnsi="Arial" w:cs="Arial"/>
                <w:sz w:val="20"/>
                <w:szCs w:val="20"/>
                <w:lang w:val="en-US"/>
              </w:rPr>
              <w:t>from the 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sum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Filling up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first 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last 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physical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if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is </w:t>
            </w:r>
            <w:r w:rsidRPr="00E84C88">
              <w:rPr>
                <w:rFonts w:ascii="GHEA Grapalat" w:eastAsia="Times New Roman" w:hAnsi="GHEA Grapalat" w:cs="Times New Roman"/>
                <w:sz w:val="20"/>
                <w:szCs w:val="20"/>
                <w:lang w:val="en-US"/>
              </w:rPr>
              <w:t xml:space="preserve">_ </w:t>
            </w:r>
            <w:r w:rsidRPr="00E84C88">
              <w:rPr>
                <w:rFonts w:ascii="Arial" w:eastAsia="Times New Roman" w:hAnsi="Arial" w:cs="Arial"/>
                <w:sz w:val="20"/>
                <w:szCs w:val="20"/>
                <w:lang w:val="en-US"/>
              </w:rPr>
              <w:t>Mentioned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data </w:t>
            </w:r>
            <w:r w:rsidRPr="00E84C88">
              <w:rPr>
                <w:rFonts w:ascii="GHEA Grapalat" w:eastAsia="Times New Roman" w:hAnsi="GHEA Grapalat" w:cs="Times New Roman"/>
                <w:sz w:val="20"/>
                <w:szCs w:val="20"/>
                <w:lang w:val="en-US"/>
              </w:rPr>
              <w:t xml:space="preserve">according </w:t>
            </w:r>
            <w:r w:rsidRPr="00E84C88">
              <w:rPr>
                <w:rFonts w:ascii="Arial" w:eastAsia="Times New Roman" w:hAnsi="Arial" w:cs="Arial"/>
                <w:sz w:val="20"/>
                <w:szCs w:val="20"/>
                <w:lang w:val="en-US"/>
              </w:rPr>
              <w:t>to</w:t>
            </w:r>
            <w:r w:rsidRPr="00E84C88">
              <w:rPr>
                <w:rFonts w:ascii="GHEA Grapalat" w:eastAsia="Times New Roman" w:hAnsi="GHEA Grapalat" w:cs="Times New Roman"/>
                <w:sz w:val="20"/>
                <w:szCs w:val="20"/>
                <w:lang w:val="en-US"/>
              </w:rPr>
              <w:t xml:space="preserve"> of </w:t>
            </w:r>
            <w:r w:rsidRPr="00E84C88">
              <w:rPr>
                <w:rFonts w:ascii="Arial" w:eastAsia="Times New Roman" w:hAnsi="Arial" w:cs="Arial"/>
                <w:sz w:val="20"/>
                <w:szCs w:val="20"/>
                <w:lang w:val="en-US"/>
              </w:rPr>
              <w:t>necessity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Filling up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c>
          <w:tcPr>
            <w:tcW w:w="2640" w:type="dxa"/>
            <w:tcBorders>
              <w:top w:val="single" w:sz="4" w:space="0" w:color="auto"/>
              <w:left w:val="single" w:sz="4" w:space="0" w:color="auto"/>
              <w:bottom w:val="single" w:sz="4" w:space="0" w:color="auto"/>
              <w:right w:val="single" w:sz="4" w:space="0" w:color="auto"/>
            </w:tcBorders>
          </w:tcPr>
          <w:p w14:paraId="74C86248" w14:textId="77777777" w:rsidR="00532D6C" w:rsidRPr="00E84C88" w:rsidRDefault="00532D6C" w:rsidP="00532D6C">
            <w:pPr>
              <w:spacing w:after="0" w:line="240" w:lineRule="auto"/>
              <w:ind w:left="252" w:hanging="252"/>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7125BECE" w14:textId="77777777" w:rsidTr="00532D6C">
        <w:tc>
          <w:tcPr>
            <w:tcW w:w="720" w:type="dxa"/>
            <w:tcBorders>
              <w:top w:val="single" w:sz="4" w:space="0" w:color="auto"/>
              <w:left w:val="single" w:sz="4" w:space="0" w:color="auto"/>
              <w:bottom w:val="single" w:sz="4" w:space="0" w:color="auto"/>
              <w:right w:val="single" w:sz="4" w:space="0" w:color="auto"/>
            </w:tcBorders>
          </w:tcPr>
          <w:p w14:paraId="3892846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7ED4EE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bank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15F91A0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068997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7D568E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0EC50892" w14:textId="77777777" w:rsidTr="00532D6C">
        <w:tc>
          <w:tcPr>
            <w:tcW w:w="720" w:type="dxa"/>
            <w:tcBorders>
              <w:top w:val="single" w:sz="4" w:space="0" w:color="auto"/>
              <w:left w:val="single" w:sz="4" w:space="0" w:color="auto"/>
              <w:bottom w:val="single" w:sz="4" w:space="0" w:color="auto"/>
              <w:right w:val="single" w:sz="4" w:space="0" w:color="auto"/>
            </w:tcBorders>
          </w:tcPr>
          <w:p w14:paraId="5015C5B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E4EF86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669DBD4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4C73F9E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1847F9D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banking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himself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 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sum</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C47EFB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155A5E9B" w14:textId="77777777" w:rsidTr="00532D6C">
        <w:tc>
          <w:tcPr>
            <w:tcW w:w="720" w:type="dxa"/>
            <w:tcBorders>
              <w:top w:val="single" w:sz="4" w:space="0" w:color="auto"/>
              <w:left w:val="single" w:sz="4" w:space="0" w:color="auto"/>
              <w:bottom w:val="single" w:sz="4" w:space="0" w:color="auto"/>
              <w:right w:val="single" w:sz="4" w:space="0" w:color="auto"/>
            </w:tcBorders>
          </w:tcPr>
          <w:p w14:paraId="37E6738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EEAB52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AVC</w:t>
            </w:r>
          </w:p>
        </w:tc>
        <w:tc>
          <w:tcPr>
            <w:tcW w:w="2050" w:type="dxa"/>
            <w:tcBorders>
              <w:top w:val="single" w:sz="4" w:space="0" w:color="auto"/>
              <w:left w:val="single" w:sz="4" w:space="0" w:color="auto"/>
              <w:bottom w:val="single" w:sz="4" w:space="0" w:color="auto"/>
              <w:right w:val="single" w:sz="4" w:space="0" w:color="auto"/>
            </w:tcBorders>
          </w:tcPr>
          <w:p w14:paraId="2D3421A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43FB31D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16B41E3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bounded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accounted 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taxpayer</w:t>
            </w:r>
          </w:p>
        </w:tc>
        <w:tc>
          <w:tcPr>
            <w:tcW w:w="2640" w:type="dxa"/>
            <w:tcBorders>
              <w:top w:val="single" w:sz="4" w:space="0" w:color="auto"/>
              <w:left w:val="single" w:sz="4" w:space="0" w:color="auto"/>
              <w:bottom w:val="single" w:sz="4" w:space="0" w:color="auto"/>
              <w:right w:val="single" w:sz="4" w:space="0" w:color="auto"/>
            </w:tcBorders>
          </w:tcPr>
          <w:p w14:paraId="16F6CE7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74DE0229" w14:textId="77777777" w:rsidTr="00532D6C">
        <w:tc>
          <w:tcPr>
            <w:tcW w:w="720" w:type="dxa"/>
            <w:tcBorders>
              <w:top w:val="single" w:sz="4" w:space="0" w:color="auto"/>
              <w:left w:val="single" w:sz="4" w:space="0" w:color="auto"/>
              <w:bottom w:val="single" w:sz="4" w:space="0" w:color="auto"/>
              <w:right w:val="single" w:sz="4" w:space="0" w:color="auto"/>
            </w:tcBorders>
          </w:tcPr>
          <w:p w14:paraId="46EC11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966BBB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PSC</w:t>
            </w:r>
          </w:p>
        </w:tc>
        <w:tc>
          <w:tcPr>
            <w:tcW w:w="2050" w:type="dxa"/>
            <w:tcBorders>
              <w:top w:val="single" w:sz="4" w:space="0" w:color="auto"/>
              <w:left w:val="single" w:sz="4" w:space="0" w:color="auto"/>
              <w:bottom w:val="single" w:sz="4" w:space="0" w:color="auto"/>
              <w:right w:val="single" w:sz="4" w:space="0" w:color="auto"/>
            </w:tcBorders>
          </w:tcPr>
          <w:p w14:paraId="253BA81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CABF03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6B2C405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physical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p>
        </w:tc>
        <w:tc>
          <w:tcPr>
            <w:tcW w:w="2640" w:type="dxa"/>
            <w:tcBorders>
              <w:top w:val="single" w:sz="4" w:space="0" w:color="auto"/>
              <w:left w:val="single" w:sz="4" w:space="0" w:color="auto"/>
              <w:bottom w:val="single" w:sz="4" w:space="0" w:color="auto"/>
              <w:right w:val="single" w:sz="4" w:space="0" w:color="auto"/>
            </w:tcBorders>
          </w:tcPr>
          <w:p w14:paraId="1BADC7F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6BD04E5E" w14:textId="77777777" w:rsidTr="00532D6C">
        <w:tc>
          <w:tcPr>
            <w:tcW w:w="720" w:type="dxa"/>
            <w:tcBorders>
              <w:top w:val="single" w:sz="4" w:space="0" w:color="auto"/>
              <w:left w:val="single" w:sz="4" w:space="0" w:color="auto"/>
              <w:bottom w:val="single" w:sz="4" w:space="0" w:color="auto"/>
              <w:right w:val="single" w:sz="4" w:space="0" w:color="auto"/>
            </w:tcBorders>
          </w:tcPr>
          <w:p w14:paraId="0405C32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C1C642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Beneficiary </w:t>
            </w:r>
            <w:r w:rsidRPr="00E84C88">
              <w:rPr>
                <w:rFonts w:ascii="Arial" w:eastAsia="Times New Roman" w:hAnsi="Arial" w:cs="Arial"/>
                <w:sz w:val="20"/>
                <w:szCs w:val="20"/>
                <w:lang w:val="hy-AM"/>
              </w:rPr>
              <w:t>of:</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w:t>
            </w:r>
            <w:proofErr w:type="gramStart"/>
            <w:r w:rsidRPr="00E84C88">
              <w:rPr>
                <w:rFonts w:ascii="Arial" w:eastAsia="Times New Roman" w:hAnsi="Arial" w:cs="Arial"/>
                <w:sz w:val="20"/>
                <w:szCs w:val="20"/>
                <w:lang w:val="hy-AM"/>
              </w:rPr>
              <w:t xml:space="preserve">name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p>
        </w:tc>
        <w:tc>
          <w:tcPr>
            <w:tcW w:w="2050" w:type="dxa"/>
            <w:tcBorders>
              <w:top w:val="single" w:sz="4" w:space="0" w:color="auto"/>
              <w:left w:val="single" w:sz="4" w:space="0" w:color="auto"/>
              <w:bottom w:val="single" w:sz="4" w:space="0" w:color="auto"/>
              <w:right w:val="single" w:sz="4" w:space="0" w:color="auto"/>
            </w:tcBorders>
          </w:tcPr>
          <w:p w14:paraId="183AA30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C8D176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6BC7149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person's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proofErr w:type="gramEnd"/>
            <w:r w:rsidRPr="00E84C88">
              <w:rPr>
                <w:rFonts w:ascii="Arial" w:eastAsia="Times New Roman" w:hAnsi="Arial" w:cs="Arial"/>
                <w:sz w:val="20"/>
                <w:szCs w:val="20"/>
                <w:lang w:val="en-US"/>
              </w:rPr>
              <w: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recipient </w:t>
            </w:r>
            <w:r w:rsidRPr="00E84C88">
              <w:rPr>
                <w:rFonts w:ascii="GHEA Grapalat" w:eastAsia="Times New Roman" w:hAnsi="GHEA Grapalat" w:cs="Times New Roman"/>
                <w:sz w:val="20"/>
                <w:szCs w:val="20"/>
                <w:lang w:val="en-US"/>
              </w:rPr>
              <w:t xml:space="preserve">'s </w:t>
            </w:r>
            <w:r w:rsidRPr="00E84C88">
              <w:rPr>
                <w:rFonts w:ascii="Arial" w:eastAsia="Times New Roman" w:hAnsi="Arial" w:cs="Arial"/>
                <w:sz w:val="20"/>
                <w:szCs w:val="20"/>
                <w:lang w:val="en-US"/>
              </w:rPr>
              <w:t xml:space="preserve">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Mentioned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data </w:t>
            </w:r>
            <w:r w:rsidRPr="00E84C88">
              <w:rPr>
                <w:rFonts w:ascii="GHEA Grapalat" w:eastAsia="Times New Roman" w:hAnsi="GHEA Grapalat" w:cs="Times New Roman"/>
                <w:sz w:val="20"/>
                <w:szCs w:val="20"/>
                <w:lang w:val="en-US"/>
              </w:rPr>
              <w:t xml:space="preserve">according </w:t>
            </w:r>
            <w:r w:rsidRPr="00E84C88">
              <w:rPr>
                <w:rFonts w:ascii="Arial" w:eastAsia="Times New Roman" w:hAnsi="Arial" w:cs="Arial"/>
                <w:sz w:val="20"/>
                <w:szCs w:val="20"/>
                <w:lang w:val="en-US"/>
              </w:rPr>
              <w:t>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necessity</w:t>
            </w:r>
          </w:p>
        </w:tc>
        <w:tc>
          <w:tcPr>
            <w:tcW w:w="2640" w:type="dxa"/>
            <w:tcBorders>
              <w:top w:val="single" w:sz="4" w:space="0" w:color="auto"/>
              <w:left w:val="single" w:sz="4" w:space="0" w:color="auto"/>
              <w:bottom w:val="single" w:sz="4" w:space="0" w:color="auto"/>
              <w:right w:val="single" w:sz="4" w:space="0" w:color="auto"/>
            </w:tcBorders>
          </w:tcPr>
          <w:p w14:paraId="4F6EE19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109C3A78" w14:textId="77777777" w:rsidTr="00532D6C">
        <w:tc>
          <w:tcPr>
            <w:tcW w:w="720" w:type="dxa"/>
            <w:tcBorders>
              <w:top w:val="single" w:sz="4" w:space="0" w:color="auto"/>
              <w:left w:val="single" w:sz="4" w:space="0" w:color="auto"/>
              <w:bottom w:val="single" w:sz="4" w:space="0" w:color="auto"/>
              <w:right w:val="single" w:sz="4" w:space="0" w:color="auto"/>
            </w:tcBorders>
          </w:tcPr>
          <w:p w14:paraId="315B4C0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81A2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 </w:t>
            </w:r>
            <w:r w:rsidRPr="00E84C88">
              <w:rPr>
                <w:rFonts w:ascii="Arial" w:eastAsia="Times New Roman" w:hAnsi="Arial" w:cs="Arial"/>
                <w:sz w:val="20"/>
                <w:szCs w:val="20"/>
                <w:lang w:val="hy-AM"/>
              </w:rPr>
              <w:t>CS:</w:t>
            </w:r>
          </w:p>
        </w:tc>
        <w:tc>
          <w:tcPr>
            <w:tcW w:w="2050" w:type="dxa"/>
            <w:tcBorders>
              <w:top w:val="single" w:sz="4" w:space="0" w:color="auto"/>
              <w:left w:val="single" w:sz="4" w:space="0" w:color="auto"/>
              <w:bottom w:val="single" w:sz="4" w:space="0" w:color="auto"/>
              <w:right w:val="single" w:sz="4" w:space="0" w:color="auto"/>
            </w:tcBorders>
          </w:tcPr>
          <w:p w14:paraId="0634CAA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24FA1F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3405622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hy-AM"/>
              </w:rPr>
              <w:t>shopping</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with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connected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the process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14:paraId="4D92B7A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no</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rPr>
              <w:t>)</w:t>
            </w:r>
          </w:p>
        </w:tc>
      </w:tr>
      <w:tr w:rsidR="00532D6C" w:rsidRPr="00E84C88" w14:paraId="3BFFE9FB" w14:textId="77777777" w:rsidTr="00532D6C">
        <w:tc>
          <w:tcPr>
            <w:tcW w:w="720" w:type="dxa"/>
            <w:tcBorders>
              <w:top w:val="single" w:sz="4" w:space="0" w:color="auto"/>
              <w:left w:val="single" w:sz="4" w:space="0" w:color="auto"/>
              <w:bottom w:val="single" w:sz="4" w:space="0" w:color="auto"/>
              <w:right w:val="single" w:sz="4" w:space="0" w:color="auto"/>
            </w:tcBorders>
          </w:tcPr>
          <w:p w14:paraId="547BB4E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8D8F62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AVC</w:t>
            </w:r>
          </w:p>
        </w:tc>
        <w:tc>
          <w:tcPr>
            <w:tcW w:w="2050" w:type="dxa"/>
            <w:tcBorders>
              <w:top w:val="single" w:sz="4" w:space="0" w:color="auto"/>
              <w:left w:val="single" w:sz="4" w:space="0" w:color="auto"/>
              <w:bottom w:val="single" w:sz="4" w:space="0" w:color="auto"/>
              <w:right w:val="single" w:sz="4" w:space="0" w:color="auto"/>
            </w:tcBorders>
          </w:tcPr>
          <w:p w14:paraId="26686BB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EF9501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0D82E29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accounted 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taxpayer</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13C93D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lastRenderedPageBreak/>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099B9416" w14:textId="77777777" w:rsidTr="00532D6C">
        <w:tc>
          <w:tcPr>
            <w:tcW w:w="720" w:type="dxa"/>
            <w:tcBorders>
              <w:top w:val="single" w:sz="4" w:space="0" w:color="auto"/>
              <w:left w:val="single" w:sz="4" w:space="0" w:color="auto"/>
              <w:bottom w:val="single" w:sz="4" w:space="0" w:color="auto"/>
              <w:right w:val="single" w:sz="4" w:space="0" w:color="auto"/>
            </w:tcBorders>
          </w:tcPr>
          <w:p w14:paraId="63C0246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5D41D55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41A34F5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1278E6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558FD2E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614E0378" w14:textId="77777777" w:rsidTr="00532D6C">
        <w:tc>
          <w:tcPr>
            <w:tcW w:w="720" w:type="dxa"/>
            <w:tcBorders>
              <w:top w:val="single" w:sz="4" w:space="0" w:color="auto"/>
              <w:left w:val="single" w:sz="4" w:space="0" w:color="auto"/>
              <w:bottom w:val="single" w:sz="4" w:space="0" w:color="auto"/>
              <w:right w:val="single" w:sz="4" w:space="0" w:color="auto"/>
            </w:tcBorders>
          </w:tcPr>
          <w:p w14:paraId="308CB62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133FB4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623BFD8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27B08D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350F6BF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bank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treasury</w:t>
            </w:r>
            <w:proofErr w:type="gramEnd"/>
            <w:r w:rsidRPr="00E84C88">
              <w:rPr>
                <w:rFonts w:ascii="Arial" w:eastAsia="Times New Roman" w:hAnsi="Arial" w:cs="Arial"/>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number </w:t>
            </w:r>
            <w:r w:rsidRPr="00E84C88">
              <w:rPr>
                <w:rFonts w:ascii="GHEA Grapalat" w:eastAsia="Times New Roman" w:hAnsi="GHEA Grapalat" w:cs="Times New Roman"/>
                <w:sz w:val="20"/>
                <w:szCs w:val="20"/>
                <w:lang w:val="en-US"/>
              </w:rPr>
              <w:t xml:space="preserve">of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transferred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means</w:t>
            </w:r>
          </w:p>
        </w:tc>
        <w:tc>
          <w:tcPr>
            <w:tcW w:w="2640" w:type="dxa"/>
            <w:tcBorders>
              <w:top w:val="single" w:sz="4" w:space="0" w:color="auto"/>
              <w:left w:val="single" w:sz="4" w:space="0" w:color="auto"/>
              <w:bottom w:val="single" w:sz="4" w:space="0" w:color="auto"/>
              <w:right w:val="single" w:sz="4" w:space="0" w:color="auto"/>
            </w:tcBorders>
          </w:tcPr>
          <w:p w14:paraId="2BAE85C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40877B28" w14:textId="77777777" w:rsidTr="00532D6C">
        <w:tc>
          <w:tcPr>
            <w:tcW w:w="720" w:type="dxa"/>
            <w:tcBorders>
              <w:top w:val="single" w:sz="4" w:space="0" w:color="auto"/>
              <w:left w:val="single" w:sz="4" w:space="0" w:color="auto"/>
              <w:bottom w:val="single" w:sz="4" w:space="0" w:color="auto"/>
              <w:right w:val="single" w:sz="4" w:space="0" w:color="auto"/>
            </w:tcBorders>
          </w:tcPr>
          <w:p w14:paraId="08E801F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79F2AE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amount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numbers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403CD9A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9767BF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517E713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subject 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sum</w:t>
            </w:r>
          </w:p>
        </w:tc>
        <w:tc>
          <w:tcPr>
            <w:tcW w:w="2640" w:type="dxa"/>
            <w:tcBorders>
              <w:top w:val="single" w:sz="4" w:space="0" w:color="auto"/>
              <w:left w:val="single" w:sz="4" w:space="0" w:color="auto"/>
              <w:bottom w:val="single" w:sz="4" w:space="0" w:color="auto"/>
              <w:right w:val="single" w:sz="4" w:space="0" w:color="auto"/>
            </w:tcBorders>
          </w:tcPr>
          <w:p w14:paraId="7ACA5E1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hy-AM"/>
              </w:rPr>
              <w:t xml:space="preserve"> </w:t>
            </w:r>
          </w:p>
        </w:tc>
      </w:tr>
      <w:tr w:rsidR="00532D6C" w:rsidRPr="00E84C88" w14:paraId="1CA94A38" w14:textId="77777777" w:rsidTr="00532D6C">
        <w:tc>
          <w:tcPr>
            <w:tcW w:w="720" w:type="dxa"/>
            <w:tcBorders>
              <w:top w:val="single" w:sz="4" w:space="0" w:color="auto"/>
              <w:left w:val="single" w:sz="4" w:space="0" w:color="auto"/>
              <w:bottom w:val="single" w:sz="4" w:space="0" w:color="auto"/>
              <w:right w:val="single" w:sz="4" w:space="0" w:color="auto"/>
            </w:tcBorders>
          </w:tcPr>
          <w:p w14:paraId="288C846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1BF1E5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amount: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numbers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in words </w:t>
            </w:r>
            <w:r w:rsidRPr="00E84C88">
              <w:rPr>
                <w:rFonts w:ascii="GHEA Grapalat" w:eastAsia="Times New Roman" w:hAnsi="GHEA Grapalat" w:cs="Sylfaen"/>
                <w:sz w:val="20"/>
                <w:szCs w:val="20"/>
                <w:lang w:val="hy-AM"/>
              </w:rPr>
              <w:t>)</w:t>
            </w:r>
          </w:p>
        </w:tc>
        <w:tc>
          <w:tcPr>
            <w:tcW w:w="2050" w:type="dxa"/>
            <w:tcBorders>
              <w:top w:val="single" w:sz="4" w:space="0" w:color="auto"/>
              <w:left w:val="single" w:sz="4" w:space="0" w:color="auto"/>
              <w:bottom w:val="single" w:sz="4" w:space="0" w:color="auto"/>
              <w:right w:val="single" w:sz="4" w:space="0" w:color="auto"/>
            </w:tcBorders>
          </w:tcPr>
          <w:p w14:paraId="0BFC6DD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E0E905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mandatory</w:t>
            </w:r>
          </w:p>
          <w:p w14:paraId="3FC4657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intended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partial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Sylfaen"/>
                <w:sz w:val="20"/>
                <w:szCs w:val="20"/>
                <w:lang w:val="hy-AM"/>
              </w:rPr>
              <w:t xml:space="preserve">which </w:t>
            </w:r>
            <w:r w:rsidRPr="00E84C88">
              <w:rPr>
                <w:rFonts w:ascii="Arial" w:eastAsia="Times New Roman" w:hAnsi="Arial" w:cs="Arial"/>
                <w:sz w:val="20"/>
                <w:szCs w:val="20"/>
                <w:lang w:val="hy-AM"/>
              </w:rPr>
              <w:t>_</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shopping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with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connected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6C7697C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lang w:val="hy-AM"/>
              </w:rPr>
              <w:t>)</w:t>
            </w:r>
          </w:p>
        </w:tc>
      </w:tr>
      <w:tr w:rsidR="00532D6C" w:rsidRPr="00E84C88" w14:paraId="32BD22CE" w14:textId="77777777" w:rsidTr="00532D6C">
        <w:tc>
          <w:tcPr>
            <w:tcW w:w="720" w:type="dxa"/>
            <w:tcBorders>
              <w:top w:val="single" w:sz="4" w:space="0" w:color="auto"/>
              <w:left w:val="single" w:sz="4" w:space="0" w:color="auto"/>
              <w:bottom w:val="single" w:sz="4" w:space="0" w:color="auto"/>
              <w:right w:val="single" w:sz="4" w:space="0" w:color="auto"/>
            </w:tcBorders>
          </w:tcPr>
          <w:p w14:paraId="2590FE5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679373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currency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words: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with code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33478E3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B26F8D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01263B4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74E2CBE6" w14:textId="77777777" w:rsidTr="00532D6C">
        <w:tc>
          <w:tcPr>
            <w:tcW w:w="720" w:type="dxa"/>
            <w:tcBorders>
              <w:top w:val="single" w:sz="4" w:space="0" w:color="auto"/>
              <w:left w:val="single" w:sz="4" w:space="0" w:color="auto"/>
              <w:bottom w:val="single" w:sz="4" w:space="0" w:color="auto"/>
              <w:right w:val="single" w:sz="4" w:space="0" w:color="auto"/>
            </w:tcBorders>
          </w:tcPr>
          <w:p w14:paraId="1CED170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990C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transaction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purpose</w:t>
            </w:r>
          </w:p>
        </w:tc>
        <w:tc>
          <w:tcPr>
            <w:tcW w:w="2050" w:type="dxa"/>
            <w:tcBorders>
              <w:top w:val="single" w:sz="4" w:space="0" w:color="auto"/>
              <w:left w:val="single" w:sz="4" w:space="0" w:color="auto"/>
              <w:bottom w:val="single" w:sz="4" w:space="0" w:color="auto"/>
              <w:right w:val="single" w:sz="4" w:space="0" w:color="auto"/>
            </w:tcBorders>
          </w:tcPr>
          <w:p w14:paraId="6082298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C7F6AF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qualification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provision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words</w:t>
            </w:r>
          </w:p>
        </w:tc>
        <w:tc>
          <w:tcPr>
            <w:tcW w:w="2640" w:type="dxa"/>
            <w:tcBorders>
              <w:top w:val="single" w:sz="4" w:space="0" w:color="auto"/>
              <w:left w:val="single" w:sz="4" w:space="0" w:color="auto"/>
              <w:bottom w:val="single" w:sz="4" w:space="0" w:color="auto"/>
              <w:right w:val="single" w:sz="4" w:space="0" w:color="auto"/>
            </w:tcBorders>
          </w:tcPr>
          <w:p w14:paraId="3F387B6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w:t>
            </w:r>
            <w:r w:rsidRPr="00E84C88">
              <w:rPr>
                <w:rFonts w:ascii="GHEA Grapalat" w:eastAsia="Times New Roman" w:hAnsi="GHEA Grapalat" w:cs="Times New Roman"/>
                <w:sz w:val="20"/>
                <w:szCs w:val="20"/>
                <w:lang w:val="hy-AM"/>
              </w:rPr>
              <w:t xml:space="preserve">invitation </w:t>
            </w:r>
            <w:r w:rsidRPr="00E84C88">
              <w:rPr>
                <w:rFonts w:ascii="Arial" w:eastAsia="Times New Roman" w:hAnsi="Arial" w:cs="Arial"/>
                <w:sz w:val="20"/>
                <w:szCs w:val="20"/>
                <w:lang w:val="hy-AM"/>
              </w:rPr>
              <w:t>_</w:t>
            </w:r>
          </w:p>
        </w:tc>
      </w:tr>
      <w:tr w:rsidR="00532D6C" w:rsidRPr="00E84C88" w14:paraId="2AB78C28" w14:textId="77777777" w:rsidTr="00532D6C">
        <w:tc>
          <w:tcPr>
            <w:tcW w:w="720" w:type="dxa"/>
            <w:tcBorders>
              <w:top w:val="single" w:sz="4" w:space="0" w:color="auto"/>
              <w:left w:val="single" w:sz="4" w:space="0" w:color="auto"/>
              <w:bottom w:val="single" w:sz="4" w:space="0" w:color="auto"/>
              <w:right w:val="single" w:sz="4" w:space="0" w:color="auto"/>
            </w:tcBorders>
          </w:tcPr>
          <w:p w14:paraId="3BB51A3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DBB539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foundations:</w:t>
            </w:r>
            <w:r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681EC9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415E53E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5AC629E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money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charging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document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data </w:t>
            </w:r>
            <w:r w:rsidRPr="00E84C88">
              <w:rPr>
                <w:rFonts w:ascii="GHEA Grapalat" w:eastAsia="Times New Roman" w:hAnsi="GHEA Grapalat" w:cs="Times New Roman"/>
                <w:sz w:val="20"/>
                <w:szCs w:val="20"/>
                <w:lang w:val="en-US"/>
              </w:rPr>
              <w:t xml:space="preserve">to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based on</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on</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contract</w:t>
            </w:r>
            <w:r w:rsidRPr="00E84C88">
              <w:rPr>
                <w:rFonts w:ascii="GHEA Grapalat" w:eastAsia="Times New Roman" w:hAnsi="GHEA Grapalat" w:cs="Times New Roman"/>
                <w:sz w:val="20"/>
                <w:szCs w:val="20"/>
                <w:lang w:val="en-US"/>
              </w:rPr>
              <w:t xml:space="preserve"> </w:t>
            </w:r>
            <w:r w:rsidRPr="00E84C88">
              <w:rPr>
                <w:rFonts w:ascii="GHEA Grapalat" w:eastAsia="Times New Roman" w:hAnsi="GHEA Grapalat" w:cs="Times New Roman"/>
                <w:sz w:val="20"/>
                <w:szCs w:val="20"/>
                <w:lang w:val="hy-AM"/>
              </w:rPr>
              <w:t xml:space="preserve">the </w:t>
            </w:r>
            <w:proofErr w:type="gramStart"/>
            <w:r w:rsidRPr="00E84C88">
              <w:rPr>
                <w:rFonts w:ascii="Arial" w:eastAsia="Times New Roman" w:hAnsi="Arial" w:cs="Arial"/>
                <w:sz w:val="20"/>
                <w:szCs w:val="20"/>
                <w:lang w:val="en-US"/>
              </w:rPr>
              <w:t>number</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w:t>
            </w:r>
            <w:proofErr w:type="gramEnd"/>
            <w:r w:rsidRPr="00E84C88">
              <w:rPr>
                <w:rFonts w:ascii="Arial" w:eastAsia="Times New Roman" w:hAnsi="Arial" w:cs="Arial"/>
                <w:sz w:val="20"/>
                <w:szCs w:val="20"/>
                <w:lang w:val="en-US"/>
              </w:rPr>
              <w:t xml:space="preserve"> purchase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procedure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code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according to</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agreement </w:t>
            </w:r>
            <w:r w:rsidRPr="00E84C88">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7F4239F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Beneficiary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102B8CA9" w14:textId="77777777" w:rsidTr="00532D6C">
        <w:tc>
          <w:tcPr>
            <w:tcW w:w="720" w:type="dxa"/>
            <w:tcBorders>
              <w:top w:val="single" w:sz="4" w:space="0" w:color="auto"/>
              <w:left w:val="single" w:sz="4" w:space="0" w:color="auto"/>
              <w:bottom w:val="single" w:sz="4" w:space="0" w:color="auto"/>
              <w:right w:val="single" w:sz="4" w:space="0" w:color="auto"/>
            </w:tcBorders>
          </w:tcPr>
          <w:p w14:paraId="5E88AE13" w14:textId="77777777" w:rsidR="00532D6C" w:rsidRPr="00E84C88" w:rsidDel="0010680B"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C8AFD0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3B1A8FA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505A86D" w14:textId="77777777" w:rsidR="00532D6C" w:rsidRPr="00E84C88" w:rsidRDefault="00532D6C" w:rsidP="00532D6C">
            <w:pPr>
              <w:spacing w:after="0" w:line="240" w:lineRule="auto"/>
              <w:jc w:val="center"/>
              <w:rPr>
                <w:rFonts w:ascii="GHEA Grapalat" w:eastAsia="Times New Roman" w:hAnsi="GHEA Grapalat" w:cs="Sylfaen"/>
                <w:sz w:val="20"/>
                <w:szCs w:val="20"/>
                <w:lang w:val="hy-AM"/>
              </w:rPr>
            </w:pPr>
            <w:r w:rsidRPr="00E84C88">
              <w:rPr>
                <w:rFonts w:ascii="Arial" w:eastAsia="Times New Roman" w:hAnsi="Arial" w:cs="Arial"/>
                <w:sz w:val="20"/>
                <w:szCs w:val="20"/>
                <w:lang w:val="en-US"/>
              </w:rPr>
              <w:t>mandatory</w:t>
            </w:r>
            <w:r w:rsidRPr="00E84C88">
              <w:rPr>
                <w:rFonts w:ascii="GHEA Grapalat" w:eastAsia="Times New Roman" w:hAnsi="GHEA Grapalat" w:cs="Sylfaen"/>
                <w:sz w:val="20"/>
                <w:szCs w:val="20"/>
                <w:lang w:val="hy-AM"/>
              </w:rPr>
              <w:t xml:space="preserve"> </w:t>
            </w:r>
          </w:p>
          <w:p w14:paraId="451B1E43" w14:textId="77777777" w:rsidR="00532D6C" w:rsidRPr="00E84C88" w:rsidRDefault="00532D6C" w:rsidP="00532D6C">
            <w:pPr>
              <w:spacing w:after="0" w:line="240" w:lineRule="auto"/>
              <w:jc w:val="center"/>
              <w:rPr>
                <w:rFonts w:ascii="GHEA Grapalat" w:eastAsia="Times New Roman" w:hAnsi="GHEA Grapalat" w:cs="Sylfaen"/>
                <w:sz w:val="20"/>
                <w:szCs w:val="20"/>
                <w:lang w:val="hy-AM"/>
              </w:rPr>
            </w:pP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Sylfae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Sylfaen"/>
                <w:sz w:val="20"/>
                <w:szCs w:val="20"/>
                <w:lang w:val="hy-AM"/>
              </w:rPr>
              <w:t xml:space="preserve">&gt; the </w:t>
            </w:r>
            <w:r w:rsidRPr="00E84C88">
              <w:rPr>
                <w:rFonts w:ascii="Arial" w:eastAsia="Times New Roman" w:hAnsi="Arial" w:cs="Arial"/>
                <w:sz w:val="20"/>
                <w:szCs w:val="20"/>
                <w:lang w:val="hy-AM"/>
              </w:rPr>
              <w:t>words</w:t>
            </w:r>
          </w:p>
          <w:p w14:paraId="3C64C0D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which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mean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that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signing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demand letter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give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consent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sum</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from the account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charge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0045C88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p>
        </w:tc>
      </w:tr>
      <w:tr w:rsidR="00532D6C" w:rsidRPr="00E84C88" w14:paraId="690D048E" w14:textId="77777777" w:rsidTr="00532D6C">
        <w:tc>
          <w:tcPr>
            <w:tcW w:w="720" w:type="dxa"/>
            <w:tcBorders>
              <w:top w:val="single" w:sz="4" w:space="0" w:color="auto"/>
              <w:left w:val="single" w:sz="4" w:space="0" w:color="auto"/>
              <w:bottom w:val="single" w:sz="4" w:space="0" w:color="auto"/>
              <w:right w:val="single" w:sz="4" w:space="0" w:color="auto"/>
            </w:tcBorders>
          </w:tcPr>
          <w:p w14:paraId="71BFF52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C2CC57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adjective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pages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count</w:t>
            </w:r>
          </w:p>
        </w:tc>
        <w:tc>
          <w:tcPr>
            <w:tcW w:w="2050" w:type="dxa"/>
            <w:tcBorders>
              <w:top w:val="single" w:sz="4" w:space="0" w:color="auto"/>
              <w:left w:val="single" w:sz="4" w:space="0" w:color="auto"/>
              <w:bottom w:val="single" w:sz="4" w:space="0" w:color="auto"/>
              <w:right w:val="single" w:sz="4" w:space="0" w:color="auto"/>
            </w:tcBorders>
          </w:tcPr>
          <w:p w14:paraId="0CA16D9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27F5BBE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19357CE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requisition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next 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documents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pages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number </w:t>
            </w:r>
            <w:r w:rsidRPr="00E84C88">
              <w:rPr>
                <w:rFonts w:ascii="GHEA Grapalat" w:eastAsia="Times New Roman" w:hAnsi="GHEA Grapalat" w:cs="Times New Roman"/>
                <w:sz w:val="20"/>
                <w:szCs w:val="20"/>
                <w:lang w:val="en-US"/>
              </w:rPr>
              <w:t xml:space="preserve">of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provided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hy-AM"/>
              </w:rPr>
              <w:t xml:space="preserve">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payer</w:t>
            </w:r>
            <w:proofErr w:type="gramEnd"/>
            <w:r w:rsidRPr="00E84C88">
              <w:rPr>
                <w:rFonts w:ascii="Arial" w:eastAsia="Times New Roman" w:hAnsi="Arial" w:cs="Arial"/>
                <w:sz w:val="20"/>
                <w:szCs w:val="20"/>
                <w:lang w:val="hy-AM"/>
              </w:rPr>
              <w: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bank </w:t>
            </w:r>
            <w:r w:rsidRPr="00E84C88">
              <w:rPr>
                <w:rFonts w:ascii="GHEA Grapalat" w:eastAsia="Times New Roman" w:hAnsi="GHEA Grapalat" w:cs="Times New Roman"/>
                <w:sz w:val="20"/>
                <w:szCs w:val="20"/>
                <w:lang w:val="en-US"/>
              </w:rPr>
              <w:t>)</w:t>
            </w:r>
          </w:p>
          <w:p w14:paraId="3405A5C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If:</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bases </w:t>
            </w:r>
            <w:r w:rsidRPr="00E84C88">
              <w:rPr>
                <w:rFonts w:ascii="GHEA Grapalat" w:eastAsia="Times New Roman" w:hAnsi="GHEA Grapalat" w:cs="Sylfaen"/>
                <w:sz w:val="20"/>
                <w:szCs w:val="20"/>
                <w:lang w:val="hy-AM"/>
              </w:rPr>
              <w:t xml:space="preserve">&gt; </w:t>
            </w:r>
            <w:r w:rsidRPr="00E84C88">
              <w:rPr>
                <w:rFonts w:ascii="Arial" w:eastAsia="Times New Roman" w:hAnsi="Arial" w:cs="Arial"/>
                <w:sz w:val="20"/>
                <w:szCs w:val="20"/>
                <w:lang w:val="hy-AM"/>
              </w:rPr>
              <w:t>field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data</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mandatory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Sylfaen"/>
                <w:sz w:val="20"/>
                <w:szCs w:val="20"/>
                <w:lang w:val="en-US"/>
              </w:rPr>
              <w:t>_</w:t>
            </w:r>
          </w:p>
        </w:tc>
        <w:tc>
          <w:tcPr>
            <w:tcW w:w="2640" w:type="dxa"/>
            <w:tcBorders>
              <w:top w:val="single" w:sz="4" w:space="0" w:color="auto"/>
              <w:left w:val="single" w:sz="4" w:space="0" w:color="auto"/>
              <w:bottom w:val="single" w:sz="4" w:space="0" w:color="auto"/>
              <w:right w:val="single" w:sz="4" w:space="0" w:color="auto"/>
            </w:tcBorders>
          </w:tcPr>
          <w:p w14:paraId="57B5806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from</w:t>
            </w:r>
          </w:p>
        </w:tc>
      </w:tr>
      <w:tr w:rsidR="00532D6C" w:rsidRPr="00E84C88" w14:paraId="2BB986C1" w14:textId="77777777" w:rsidTr="00532D6C">
        <w:tc>
          <w:tcPr>
            <w:tcW w:w="720" w:type="dxa"/>
            <w:tcBorders>
              <w:top w:val="single" w:sz="4" w:space="0" w:color="auto"/>
              <w:left w:val="single" w:sz="4" w:space="0" w:color="auto"/>
              <w:bottom w:val="single" w:sz="4" w:space="0" w:color="auto"/>
              <w:right w:val="single" w:sz="4" w:space="0" w:color="auto"/>
            </w:tcBorders>
          </w:tcPr>
          <w:p w14:paraId="33749A7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 </w:t>
            </w:r>
            <w:r w:rsidRPr="00E84C88">
              <w:rPr>
                <w:rFonts w:ascii="GHEA Grapalat" w:eastAsia="Times New Roman" w:hAnsi="GHEA Grapalat" w:cs="Times New Roman"/>
                <w:sz w:val="20"/>
                <w:szCs w:val="20"/>
                <w:lang w:val="en-US"/>
              </w:rPr>
              <w:t xml:space="preserve">1.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1B55DF9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48700F2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E014C5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62D9856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this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field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presentation</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case With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if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the field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Times New Roman"/>
                <w:sz w:val="20"/>
                <w:szCs w:val="20"/>
                <w:lang w:val="hy-AM"/>
              </w:rPr>
              <w:t xml:space="preserve">&gt; </w:t>
            </w:r>
            <w:r w:rsidRPr="00E84C88">
              <w:rPr>
                <w:rFonts w:ascii="Arial" w:eastAsia="Times New Roman" w:hAnsi="Arial" w:cs="Arial"/>
                <w:sz w:val="20"/>
                <w:szCs w:val="20"/>
                <w:lang w:val="hy-AM"/>
              </w:rPr>
              <w:t>then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signing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agree</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sum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account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charge</w:t>
            </w:r>
            <w:r w:rsidRPr="00E84C88">
              <w:rPr>
                <w:rFonts w:ascii="GHEA Grapalat" w:eastAsia="Times New Roman" w:hAnsi="GHEA Grapalat" w:cs="Times New Roman"/>
                <w:sz w:val="20"/>
                <w:szCs w:val="20"/>
                <w:lang w:val="hy-AM"/>
              </w:rPr>
              <w:t xml:space="preserve"> </w:t>
            </w:r>
            <w:proofErr w:type="gramStart"/>
            <w:r w:rsidRPr="00E84C88">
              <w:rPr>
                <w:rFonts w:ascii="Arial" w:eastAsia="Times New Roman" w:hAnsi="Arial" w:cs="Arial"/>
                <w:sz w:val="20"/>
                <w:szCs w:val="20"/>
                <w:lang w:val="hy-AM"/>
              </w:rPr>
              <w:t xml:space="preserve">for </w:t>
            </w:r>
            <w:r w:rsidRPr="00E84C88">
              <w:rPr>
                <w:rFonts w:ascii="GHEA Grapalat" w:eastAsia="Times New Roman" w:hAnsi="GHEA Grapalat" w:cs="Times New Roman"/>
                <w:sz w:val="20"/>
                <w:szCs w:val="20"/>
                <w:lang w:val="hy-AM"/>
              </w:rPr>
              <w:t>:</w:t>
            </w:r>
            <w:proofErr w:type="gramEnd"/>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field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the signature </w:t>
            </w:r>
            <w:r w:rsidRPr="00E84C88">
              <w:rPr>
                <w:rFonts w:ascii="GHEA Grapalat" w:eastAsia="Times New Roman" w:hAnsi="GHEA Grapalat" w:cs="Times New Roman"/>
                <w:sz w:val="20"/>
                <w:szCs w:val="20"/>
                <w:lang w:val="hy-AM"/>
              </w:rPr>
              <w:t>.</w:t>
            </w:r>
          </w:p>
          <w:p w14:paraId="4DDFD9A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AD7A3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lastRenderedPageBreak/>
              <w:t>being signed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Times New Roman"/>
                <w:sz w:val="20"/>
                <w:szCs w:val="20"/>
                <w:lang w:val="hy-AM"/>
              </w:rPr>
              <w:t xml:space="preserve"> </w:t>
            </w:r>
          </w:p>
          <w:p w14:paraId="5D37543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signature</w:t>
            </w:r>
          </w:p>
          <w:p w14:paraId="2EA5DA6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E84C88" w14:paraId="3D1251DD"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077356F5"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lastRenderedPageBreak/>
              <w:t xml:space="preserve">2 </w:t>
            </w:r>
            <w:r w:rsidRPr="00E84C88">
              <w:rPr>
                <w:rFonts w:ascii="GHEA Grapalat" w:eastAsia="Times New Roman" w:hAnsi="GHEA Grapalat" w:cs="Times New Roman"/>
                <w:sz w:val="20"/>
                <w:szCs w:val="20"/>
                <w:lang w:val="en-US"/>
              </w:rPr>
              <w:t xml:space="preserve">1.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6EDBBB5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seal</w:t>
            </w:r>
          </w:p>
        </w:tc>
        <w:tc>
          <w:tcPr>
            <w:tcW w:w="2050" w:type="dxa"/>
            <w:tcBorders>
              <w:top w:val="single" w:sz="4" w:space="0" w:color="auto"/>
              <w:left w:val="single" w:sz="4" w:space="0" w:color="auto"/>
              <w:bottom w:val="single" w:sz="4" w:space="0" w:color="auto"/>
              <w:right w:val="single" w:sz="4" w:space="0" w:color="auto"/>
            </w:tcBorders>
          </w:tcPr>
          <w:p w14:paraId="7EAFA7C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3C3E10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GHEA Grapalat" w:eastAsia="Times New Roman" w:hAnsi="GHEA Grapalat" w:cs="Times New Roman"/>
                <w:sz w:val="20"/>
                <w:szCs w:val="20"/>
                <w:lang w:val="en-US"/>
              </w:rPr>
              <w:t>:</w:t>
            </w:r>
            <w:proofErr w:type="gramEnd"/>
          </w:p>
          <w:p w14:paraId="7C9D50E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seal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availability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in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when </w:t>
            </w:r>
            <w:r w:rsidRPr="00E84C88">
              <w:rPr>
                <w:rFonts w:ascii="Arial" w:eastAsia="Times New Roman" w:hAnsi="Arial" w:cs="Arial"/>
                <w:sz w:val="20"/>
                <w:szCs w:val="20"/>
                <w:lang w:val="hy-AM"/>
              </w:rPr>
              <w:t>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demand letter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proofErr w:type="gramStart"/>
            <w:r w:rsidRPr="00E84C88">
              <w:rPr>
                <w:rFonts w:ascii="Arial" w:eastAsia="Times New Roman" w:hAnsi="Arial" w:cs="Arial"/>
                <w:sz w:val="20"/>
                <w:szCs w:val="20"/>
                <w:lang w:val="hy-AM"/>
              </w:rPr>
              <w:t>is</w:t>
            </w:r>
            <w:proofErr w:type="gramEnd"/>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p>
        </w:tc>
        <w:tc>
          <w:tcPr>
            <w:tcW w:w="2640" w:type="dxa"/>
            <w:tcBorders>
              <w:top w:val="single" w:sz="4" w:space="0" w:color="auto"/>
              <w:left w:val="single" w:sz="4" w:space="0" w:color="auto"/>
              <w:bottom w:val="single" w:sz="4" w:space="0" w:color="auto"/>
              <w:right w:val="single" w:sz="4" w:space="0" w:color="auto"/>
            </w:tcBorders>
          </w:tcPr>
          <w:p w14:paraId="3A360CC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being sealed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p>
          <w:p w14:paraId="469429B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when presenting</w:t>
            </w:r>
          </w:p>
        </w:tc>
      </w:tr>
      <w:tr w:rsidR="00532D6C" w:rsidRPr="00E84C88" w14:paraId="01EF881B" w14:textId="77777777" w:rsidTr="00532D6C">
        <w:tc>
          <w:tcPr>
            <w:tcW w:w="720" w:type="dxa"/>
            <w:tcBorders>
              <w:top w:val="single" w:sz="4" w:space="0" w:color="auto"/>
              <w:left w:val="single" w:sz="4" w:space="0" w:color="auto"/>
              <w:bottom w:val="single" w:sz="4" w:space="0" w:color="auto"/>
              <w:right w:val="single" w:sz="4" w:space="0" w:color="auto"/>
            </w:tcBorders>
          </w:tcPr>
          <w:p w14:paraId="02DB5E1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22 </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34B51A7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22C4B14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ED1D92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Arial" w:eastAsia="Times New Roman" w:hAnsi="Arial" w:cs="Arial"/>
                <w:sz w:val="20"/>
                <w:szCs w:val="20"/>
                <w:lang w:val="hy-AM"/>
              </w:rPr>
              <w:t>:</w:t>
            </w:r>
            <w:proofErr w:type="gramEnd"/>
            <w:r w:rsidRPr="00E84C88">
              <w:rPr>
                <w:rFonts w:ascii="GHEA Grapalat" w:eastAsia="Times New Roman" w:hAnsi="GHEA Grapalat" w:cs="Times New Roman"/>
                <w:sz w:val="20"/>
                <w:szCs w:val="20"/>
                <w:lang w:val="en-US"/>
              </w:rPr>
              <w:t xml:space="preserve"> </w:t>
            </w:r>
          </w:p>
          <w:p w14:paraId="0385217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when presenting</w:t>
            </w:r>
          </w:p>
        </w:tc>
        <w:tc>
          <w:tcPr>
            <w:tcW w:w="2640" w:type="dxa"/>
            <w:tcBorders>
              <w:top w:val="single" w:sz="4" w:space="0" w:color="auto"/>
              <w:left w:val="single" w:sz="4" w:space="0" w:color="auto"/>
              <w:bottom w:val="single" w:sz="4" w:space="0" w:color="auto"/>
              <w:right w:val="single" w:sz="4" w:space="0" w:color="auto"/>
            </w:tcBorders>
          </w:tcPr>
          <w:p w14:paraId="25607ED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being signed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1C5B5E98"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5D45208A"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22 </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3FFE38D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seal</w:t>
            </w:r>
          </w:p>
        </w:tc>
        <w:tc>
          <w:tcPr>
            <w:tcW w:w="2050" w:type="dxa"/>
            <w:tcBorders>
              <w:top w:val="single" w:sz="4" w:space="0" w:color="auto"/>
              <w:left w:val="single" w:sz="4" w:space="0" w:color="auto"/>
              <w:bottom w:val="single" w:sz="4" w:space="0" w:color="auto"/>
              <w:right w:val="single" w:sz="4" w:space="0" w:color="auto"/>
            </w:tcBorders>
          </w:tcPr>
          <w:p w14:paraId="16D7270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7014E1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GHEA Grapalat" w:eastAsia="Times New Roman" w:hAnsi="GHEA Grapalat" w:cs="Times New Roman"/>
                <w:sz w:val="20"/>
                <w:szCs w:val="20"/>
                <w:lang w:val="en-US"/>
              </w:rPr>
              <w:t>:</w:t>
            </w:r>
            <w:proofErr w:type="gramEnd"/>
          </w:p>
          <w:p w14:paraId="681D058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seal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availability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3C69984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being sealed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hy-AM"/>
              </w:rPr>
              <w:t xml:space="preserve"> </w:t>
            </w:r>
          </w:p>
          <w:p w14:paraId="3A02E6C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when presenting</w:t>
            </w:r>
          </w:p>
        </w:tc>
      </w:tr>
      <w:tr w:rsidR="00532D6C" w:rsidRPr="00E84C88" w14:paraId="13A91EE0" w14:textId="77777777" w:rsidTr="00532D6C">
        <w:tc>
          <w:tcPr>
            <w:tcW w:w="720" w:type="dxa"/>
            <w:tcBorders>
              <w:top w:val="single" w:sz="4" w:space="0" w:color="auto"/>
              <w:left w:val="single" w:sz="4" w:space="0" w:color="auto"/>
              <w:bottom w:val="single" w:sz="4" w:space="0" w:color="auto"/>
              <w:right w:val="single" w:sz="4" w:space="0" w:color="auto"/>
            </w:tcBorders>
          </w:tcPr>
          <w:p w14:paraId="7848B6F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189F57E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employee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33FCFC3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B655B2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A67648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presented</w:t>
            </w:r>
            <w:proofErr w:type="gramEnd"/>
            <w:r w:rsidRPr="00E84C88">
              <w:rPr>
                <w:rFonts w:ascii="Arial" w:eastAsia="Times New Roman" w:hAnsi="Arial" w:cs="Arial"/>
                <w:sz w:val="20"/>
                <w:szCs w:val="20"/>
                <w:lang w:val="en-US"/>
              </w:rPr>
              <w:t xml:space="preserv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full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7B87613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21FF5828"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5A122B26"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060E3E5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stamp </w:t>
            </w:r>
            <w:r w:rsidRPr="00E84C88">
              <w:rPr>
                <w:rFonts w:ascii="Arial" w:eastAsia="Times New Roman" w:hAnsi="Arial" w:cs="Arial"/>
                <w:sz w:val="20"/>
                <w:szCs w:val="20"/>
                <w:lang w:val="en-US"/>
              </w:rPr>
              <w:t xml:space="preserve">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t>
            </w:r>
            <w:r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6B7ACB9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0E1A2A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B2A5E2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full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336AC47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6A7A0472" w14:textId="77777777" w:rsidTr="00532D6C">
        <w:tc>
          <w:tcPr>
            <w:tcW w:w="720" w:type="dxa"/>
            <w:tcBorders>
              <w:top w:val="single" w:sz="4" w:space="0" w:color="auto"/>
              <w:left w:val="single" w:sz="4" w:space="0" w:color="auto"/>
              <w:bottom w:val="single" w:sz="4" w:space="0" w:color="auto"/>
              <w:right w:val="single" w:sz="4" w:space="0" w:color="auto"/>
            </w:tcBorders>
          </w:tcPr>
          <w:p w14:paraId="5BE5AAF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14DD3EB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to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the organization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branch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date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hour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minute</w:t>
            </w:r>
          </w:p>
        </w:tc>
        <w:tc>
          <w:tcPr>
            <w:tcW w:w="2050" w:type="dxa"/>
            <w:tcBorders>
              <w:top w:val="single" w:sz="4" w:space="0" w:color="auto"/>
              <w:left w:val="single" w:sz="4" w:space="0" w:color="auto"/>
              <w:bottom w:val="single" w:sz="4" w:space="0" w:color="auto"/>
              <w:right w:val="single" w:sz="4" w:space="0" w:color="auto"/>
            </w:tcBorders>
          </w:tcPr>
          <w:p w14:paraId="06BBE30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101304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55A5D82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performance</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hour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minute</w:t>
            </w:r>
          </w:p>
        </w:tc>
        <w:tc>
          <w:tcPr>
            <w:tcW w:w="2640" w:type="dxa"/>
            <w:tcBorders>
              <w:top w:val="single" w:sz="4" w:space="0" w:color="auto"/>
              <w:left w:val="single" w:sz="4" w:space="0" w:color="auto"/>
              <w:bottom w:val="single" w:sz="4" w:space="0" w:color="auto"/>
              <w:right w:val="single" w:sz="4" w:space="0" w:color="auto"/>
            </w:tcBorders>
          </w:tcPr>
          <w:p w14:paraId="566136A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2FD703FD" w14:textId="77777777" w:rsidTr="00532D6C">
        <w:tc>
          <w:tcPr>
            <w:tcW w:w="720" w:type="dxa"/>
            <w:tcBorders>
              <w:top w:val="single" w:sz="4" w:space="0" w:color="auto"/>
              <w:left w:val="single" w:sz="4" w:space="0" w:color="auto"/>
              <w:bottom w:val="single" w:sz="4" w:space="0" w:color="auto"/>
              <w:right w:val="single" w:sz="4" w:space="0" w:color="auto"/>
            </w:tcBorders>
          </w:tcPr>
          <w:p w14:paraId="6609859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16560B0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employee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7DF2E9D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B0170B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314ECCE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of an employee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3718072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405F9605" w14:textId="77777777" w:rsidTr="00532D6C">
        <w:tc>
          <w:tcPr>
            <w:tcW w:w="720" w:type="dxa"/>
            <w:tcBorders>
              <w:top w:val="single" w:sz="4" w:space="0" w:color="auto"/>
              <w:left w:val="single" w:sz="4" w:space="0" w:color="auto"/>
              <w:bottom w:val="single" w:sz="4" w:space="0" w:color="auto"/>
              <w:right w:val="single" w:sz="4" w:space="0" w:color="auto"/>
            </w:tcBorders>
          </w:tcPr>
          <w:p w14:paraId="66C0C9D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0D0B26A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stamp </w:t>
            </w:r>
            <w:r w:rsidRPr="00E84C88">
              <w:rPr>
                <w:rFonts w:ascii="Arial" w:eastAsia="Times New Roman" w:hAnsi="Arial" w:cs="Arial"/>
                <w:sz w:val="20"/>
                <w:szCs w:val="20"/>
                <w:lang w:val="en-US"/>
              </w:rPr>
              <w:t xml:space="preserve">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7FD6925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5B8B38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mandatory</w:t>
            </w:r>
          </w:p>
          <w:p w14:paraId="79CC043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the latter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stamp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22CA27A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1BCD8DF2" w14:textId="77777777" w:rsidTr="00532D6C">
        <w:tc>
          <w:tcPr>
            <w:tcW w:w="720" w:type="dxa"/>
            <w:tcBorders>
              <w:top w:val="single" w:sz="4" w:space="0" w:color="auto"/>
              <w:left w:val="single" w:sz="4" w:space="0" w:color="auto"/>
              <w:bottom w:val="single" w:sz="4" w:space="0" w:color="auto"/>
              <w:right w:val="single" w:sz="4" w:space="0" w:color="auto"/>
            </w:tcBorders>
          </w:tcPr>
          <w:p w14:paraId="2E0B16A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w:t>
            </w:r>
          </w:p>
        </w:tc>
        <w:tc>
          <w:tcPr>
            <w:tcW w:w="1938" w:type="dxa"/>
            <w:tcBorders>
              <w:top w:val="single" w:sz="4" w:space="0" w:color="auto"/>
              <w:left w:val="single" w:sz="4" w:space="0" w:color="auto"/>
              <w:bottom w:val="single" w:sz="4" w:space="0" w:color="auto"/>
              <w:right w:val="single" w:sz="4" w:space="0" w:color="auto"/>
            </w:tcBorders>
          </w:tcPr>
          <w:p w14:paraId="7A71FB6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organization</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hour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minute</w:t>
            </w:r>
          </w:p>
        </w:tc>
        <w:tc>
          <w:tcPr>
            <w:tcW w:w="2050" w:type="dxa"/>
            <w:tcBorders>
              <w:top w:val="single" w:sz="4" w:space="0" w:color="auto"/>
              <w:left w:val="single" w:sz="4" w:space="0" w:color="auto"/>
              <w:bottom w:val="single" w:sz="4" w:space="0" w:color="auto"/>
              <w:right w:val="single" w:sz="4" w:space="0" w:color="auto"/>
            </w:tcBorders>
          </w:tcPr>
          <w:p w14:paraId="01C5C73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B77DF3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mandatory</w:t>
            </w:r>
          </w:p>
          <w:p w14:paraId="60BC470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the latter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data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31FEECC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37CB2A9F"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082EE7F6"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0A8585D0"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3F6B2DF1"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0DCE44EE"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3D3711CA" w14:textId="77777777" w:rsidR="00532D6C" w:rsidRPr="00E84C88" w:rsidRDefault="00532D6C" w:rsidP="00532D6C">
      <w:pPr>
        <w:spacing w:after="0" w:line="240" w:lineRule="auto"/>
        <w:rPr>
          <w:rFonts w:ascii="GHEA Grapalat" w:eastAsia="Times New Roman" w:hAnsi="GHEA Grapalat" w:cs="Times New Roman"/>
          <w:sz w:val="24"/>
          <w:szCs w:val="24"/>
          <w:lang w:val="en-US"/>
        </w:rPr>
      </w:pPr>
    </w:p>
    <w:p w14:paraId="04B2361F" w14:textId="77777777" w:rsidR="00532D6C" w:rsidRPr="00E84C88" w:rsidRDefault="00532D6C" w:rsidP="00532D6C">
      <w:pPr>
        <w:spacing w:after="0" w:line="240" w:lineRule="auto"/>
        <w:jc w:val="center"/>
        <w:rPr>
          <w:rFonts w:ascii="GHEA Grapalat" w:eastAsia="Times New Roman" w:hAnsi="GHEA Grapalat" w:cs="GHEA Grapalat"/>
          <w:lang w:val="hy-AM"/>
        </w:rPr>
      </w:pPr>
    </w:p>
    <w:p w14:paraId="43D2FE88"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hy-AM"/>
        </w:rPr>
      </w:pPr>
      <w:r w:rsidRPr="00E84C88">
        <w:rPr>
          <w:rFonts w:ascii="GHEA Grapalat" w:eastAsia="Times New Roman" w:hAnsi="GHEA Grapalat" w:cs="Times New Roman"/>
          <w:b/>
          <w:sz w:val="20"/>
          <w:szCs w:val="20"/>
          <w:lang w:val="hy-AM"/>
        </w:rPr>
        <w:br w:type="page"/>
      </w:r>
      <w:r w:rsidRPr="00E84C88">
        <w:rPr>
          <w:rFonts w:ascii="GHEA Grapalat" w:eastAsia="Times New Roman" w:hAnsi="GHEA Grapalat" w:cs="Arial"/>
          <w:b/>
          <w:sz w:val="20"/>
          <w:szCs w:val="20"/>
          <w:lang w:val="hy-AM"/>
        </w:rPr>
        <w:lastRenderedPageBreak/>
        <w:t xml:space="preserve"> </w:t>
      </w:r>
    </w:p>
    <w:p w14:paraId="107B74E3" w14:textId="77777777" w:rsidR="00532D6C" w:rsidRPr="00E84C88" w:rsidRDefault="00532D6C" w:rsidP="00532D6C">
      <w:pPr>
        <w:spacing w:after="0" w:line="240" w:lineRule="auto"/>
        <w:jc w:val="right"/>
        <w:rPr>
          <w:rFonts w:ascii="GHEA Grapalat" w:eastAsia="Times New Roman" w:hAnsi="GHEA Grapalat" w:cs="GHEA Grapalat"/>
          <w:sz w:val="18"/>
          <w:szCs w:val="18"/>
          <w:lang w:val="hy-AM"/>
        </w:rPr>
      </w:pPr>
      <w:r w:rsidRPr="00E84C88">
        <w:rPr>
          <w:rFonts w:ascii="Arial" w:eastAsia="Times New Roman" w:hAnsi="Arial" w:cs="Arial"/>
          <w:b/>
          <w:sz w:val="24"/>
          <w:szCs w:val="24"/>
          <w:lang w:val="hy-AM"/>
        </w:rPr>
        <w:t xml:space="preserve">Appendix </w:t>
      </w:r>
      <w:r w:rsidRPr="00E84C88">
        <w:rPr>
          <w:rFonts w:ascii="GHEA Grapalat" w:eastAsia="Times New Roman" w:hAnsi="GHEA Grapalat" w:cs="Sylfaen"/>
          <w:b/>
          <w:sz w:val="24"/>
          <w:szCs w:val="24"/>
          <w:lang w:val="hy-AM"/>
        </w:rPr>
        <w:t>5.1</w:t>
      </w:r>
    </w:p>
    <w:p w14:paraId="6B3FD4E5" w14:textId="1B8A1839"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0AD74A62"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004D4861"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2FDE5C40" w14:textId="77777777" w:rsidR="00532D6C" w:rsidRPr="00E84C88" w:rsidRDefault="00532D6C" w:rsidP="00532D6C">
      <w:pPr>
        <w:spacing w:after="0" w:line="240" w:lineRule="auto"/>
        <w:jc w:val="center"/>
        <w:rPr>
          <w:rFonts w:ascii="GHEA Grapalat" w:eastAsia="Times New Roman" w:hAnsi="GHEA Grapalat" w:cs="GHEA Grapalat"/>
          <w:b/>
          <w:sz w:val="20"/>
          <w:szCs w:val="20"/>
          <w:lang w:val="hy-AM"/>
        </w:rPr>
      </w:pP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20"/>
          <w:szCs w:val="20"/>
          <w:lang w:val="hy-AM"/>
        </w:rPr>
        <w:t>SUFFERING</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ABOUT:</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AGREEMENT</w:t>
      </w:r>
      <w:r w:rsidRPr="00E84C88">
        <w:rPr>
          <w:rFonts w:ascii="GHEA Grapalat" w:eastAsia="Times New Roman" w:hAnsi="GHEA Grapalat" w:cs="GHEA Grapalat"/>
          <w:b/>
          <w:sz w:val="20"/>
          <w:szCs w:val="20"/>
          <w:lang w:val="hy-AM"/>
        </w:rPr>
        <w:t xml:space="preserve"> </w:t>
      </w:r>
    </w:p>
    <w:p w14:paraId="0085C0C6" w14:textId="77777777" w:rsidR="00532D6C" w:rsidRPr="00E84C88" w:rsidRDefault="00532D6C" w:rsidP="00532D6C">
      <w:pPr>
        <w:spacing w:after="0" w:line="240" w:lineRule="auto"/>
        <w:jc w:val="center"/>
        <w:rPr>
          <w:rFonts w:ascii="GHEA Grapalat" w:eastAsia="Times New Roman" w:hAnsi="GHEA Grapalat" w:cs="GHEA Grapalat"/>
          <w:b/>
          <w:sz w:val="20"/>
          <w:szCs w:val="20"/>
          <w:lang w:val="hy-AM"/>
        </w:rPr>
      </w:pPr>
      <w:r w:rsidRPr="00E84C88">
        <w:rPr>
          <w:rFonts w:ascii="GHEA Grapalat" w:eastAsia="Times New Roman" w:hAnsi="GHEA Grapalat" w:cs="GHEA Grapalat"/>
          <w:sz w:val="20"/>
          <w:szCs w:val="20"/>
          <w:lang w:val="hy-AM"/>
        </w:rPr>
        <w:t xml:space="preserve">  </w:t>
      </w:r>
      <w:r w:rsidRPr="00E84C88">
        <w:rPr>
          <w:rFonts w:ascii="GHEA Grapalat" w:eastAsia="Times New Roman" w:hAnsi="GHEA Grapalat" w:cs="GHEA Grapalat"/>
          <w:b/>
          <w:sz w:val="20"/>
          <w:szCs w:val="20"/>
          <w:lang w:val="hy-AM"/>
        </w:rPr>
        <w:t xml:space="preserve"> </w:t>
      </w: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18"/>
          <w:szCs w:val="18"/>
          <w:lang w:val="hy-AM"/>
        </w:rPr>
        <w:t>contract:</w:t>
      </w:r>
      <w:r w:rsidRPr="00E84C88">
        <w:rPr>
          <w:rFonts w:ascii="GHEA Grapalat" w:eastAsia="Times New Roman" w:hAnsi="GHEA Grapalat" w:cs="GHEA Grapalat"/>
          <w:b/>
          <w:sz w:val="18"/>
          <w:szCs w:val="18"/>
          <w:lang w:val="hy-AM"/>
        </w:rPr>
        <w:t xml:space="preserve"> </w:t>
      </w:r>
      <w:r w:rsidRPr="00E84C88">
        <w:rPr>
          <w:rFonts w:ascii="Arial" w:eastAsia="Times New Roman" w:hAnsi="Arial" w:cs="Arial"/>
          <w:b/>
          <w:sz w:val="18"/>
          <w:szCs w:val="18"/>
          <w:lang w:val="hy-AM"/>
        </w:rPr>
        <w:t xml:space="preserve">provide </w:t>
      </w:r>
      <w:r w:rsidRPr="00E84C88">
        <w:rPr>
          <w:rFonts w:ascii="GHEA Grapalat" w:eastAsia="Times New Roman" w:hAnsi="GHEA Grapalat" w:cs="GHEA Grapalat"/>
          <w:b/>
          <w:sz w:val="18"/>
          <w:szCs w:val="18"/>
          <w:lang w:val="hy-AM"/>
        </w:rPr>
        <w:t>)</w:t>
      </w:r>
    </w:p>
    <w:p w14:paraId="26410C4D" w14:textId="77777777" w:rsidR="00532D6C" w:rsidRPr="00E84C88" w:rsidRDefault="00532D6C" w:rsidP="00532D6C">
      <w:pPr>
        <w:spacing w:after="0" w:line="240" w:lineRule="auto"/>
        <w:rPr>
          <w:rFonts w:ascii="GHEA Grapalat" w:eastAsia="Times New Roman" w:hAnsi="GHEA Grapalat" w:cs="GHEA Grapalat"/>
          <w:b/>
          <w:sz w:val="20"/>
          <w:szCs w:val="20"/>
          <w:lang w:val="hy-AM"/>
        </w:rPr>
      </w:pPr>
    </w:p>
    <w:p w14:paraId="2881AB6F" w14:textId="77777777" w:rsidR="00532D6C" w:rsidRPr="00E84C88" w:rsidRDefault="00532D6C" w:rsidP="00532D6C">
      <w:pPr>
        <w:spacing w:after="0" w:line="240" w:lineRule="auto"/>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c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Yerevan</w:t>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r>
      <w:r w:rsidRPr="00E84C88">
        <w:rPr>
          <w:rFonts w:ascii="GHEA Grapalat" w:eastAsia="Times New Roman" w:hAnsi="GHEA Grapalat" w:cs="GHEA Grapalat"/>
          <w:sz w:val="20"/>
          <w:szCs w:val="20"/>
          <w:lang w:val="hy-AM"/>
        </w:rPr>
        <w:tab/>
        <w:t xml:space="preserve">            </w:t>
      </w:r>
      <w:r w:rsidRPr="00E84C88">
        <w:rPr>
          <w:rFonts w:ascii="GHEA Grapalat" w:eastAsia="Times New Roman" w:hAnsi="GHEA Grapalat" w:cs="GHEA Grapalat"/>
          <w:sz w:val="20"/>
          <w:szCs w:val="20"/>
          <w:u w:val="single"/>
          <w:lang w:val="hy-AM"/>
        </w:rPr>
        <w:t xml:space="preserve">          </w:t>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lang w:val="hy-AM"/>
        </w:rPr>
        <w:t xml:space="preserve">20 </w:t>
      </w:r>
      <w:r w:rsidRPr="00E84C88">
        <w:rPr>
          <w:rFonts w:ascii="Arial" w:eastAsia="Times New Roman" w:hAnsi="Arial" w:cs="Arial"/>
          <w:sz w:val="20"/>
          <w:szCs w:val="20"/>
          <w:lang w:val="hy-AM"/>
        </w:rPr>
        <w:t xml:space="preserve">years </w:t>
      </w:r>
      <w:r w:rsidRPr="00E84C88">
        <w:rPr>
          <w:rFonts w:ascii="GHEA Grapalat" w:eastAsia="Times New Roman" w:hAnsi="GHEA Grapalat" w:cs="GHEA Grapalat"/>
          <w:sz w:val="20"/>
          <w:szCs w:val="20"/>
          <w:lang w:val="hy-AM"/>
        </w:rPr>
        <w:t>**</w:t>
      </w:r>
    </w:p>
    <w:p w14:paraId="119A8EEA"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71697112"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vertAlign w:val="subscript"/>
          <w:lang w:val="hy-AM"/>
        </w:rPr>
      </w:pP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u w:val="single"/>
          <w:vertAlign w:val="subscript"/>
          <w:lang w:val="hy-AM"/>
        </w:rPr>
        <w:tab/>
      </w:r>
      <w:r w:rsidRPr="00E84C88">
        <w:rPr>
          <w:rFonts w:ascii="GHEA Grapalat" w:eastAsia="Times New Roman" w:hAnsi="GHEA Grapalat" w:cs="GHEA Grapalat"/>
          <w:sz w:val="20"/>
          <w:szCs w:val="20"/>
          <w:vertAlign w:val="subscript"/>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face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director</w:t>
      </w:r>
      <w:r w:rsidRPr="00E84C88">
        <w:rPr>
          <w:rFonts w:ascii="GHEA Grapalat" w:eastAsia="Times New Roman" w:hAnsi="GHEA Grapalat" w:cs="GHEA Grapalat"/>
          <w:sz w:val="20"/>
          <w:szCs w:val="20"/>
          <w:lang w:val="hy-AM"/>
        </w:rPr>
        <w:t xml:space="preserve"> </w:t>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7523C1B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name</w:t>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r>
      <w:r w:rsidRPr="00E84C88">
        <w:rPr>
          <w:rFonts w:ascii="GHEA Grapalat" w:eastAsia="Times New Roman" w:hAnsi="GHEA Grapalat" w:cs="GHEA Grapalat"/>
          <w:sz w:val="20"/>
          <w:szCs w:val="20"/>
          <w:vertAlign w:val="subscript"/>
          <w:lang w:val="hy-AM"/>
        </w:rPr>
        <w:tab/>
        <w:t xml:space="preserve">    </w:t>
      </w:r>
      <w:r w:rsidRPr="00E84C88">
        <w:rPr>
          <w:rFonts w:ascii="Arial" w:eastAsia="Times New Roman" w:hAnsi="Arial" w:cs="Arial"/>
          <w:sz w:val="20"/>
          <w:szCs w:val="20"/>
          <w:vertAlign w:val="superscript"/>
          <w:lang w:val="hy-AM"/>
        </w:rPr>
        <w:t>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director</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name:</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 xml:space="preserve">surname </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passport</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vertAlign w:val="superscript"/>
          <w:lang w:val="hy-AM"/>
        </w:rPr>
        <w:t xml:space="preserve">data </w:t>
      </w:r>
      <w:r w:rsidRPr="00E84C88">
        <w:rPr>
          <w:rFonts w:ascii="GHEA Grapalat" w:eastAsia="Times New Roman" w:hAnsi="GHEA Grapalat" w:cs="GHEA Grapalat"/>
          <w:sz w:val="20"/>
          <w:szCs w:val="20"/>
          <w:vertAlign w:val="subscript"/>
          <w:lang w:val="hy-AM"/>
        </w:rPr>
        <w:t>which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 action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the charter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based 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on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hereinafter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the Company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one-sided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definition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as follows: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consent </w:t>
      </w:r>
      <w:r w:rsidRPr="00E84C88">
        <w:rPr>
          <w:rFonts w:ascii="GHEA Grapalat" w:eastAsia="Times New Roman" w:hAnsi="GHEA Grapalat" w:cs="GHEA Grapalat"/>
          <w:sz w:val="20"/>
          <w:szCs w:val="20"/>
          <w:lang w:val="hy-AM"/>
        </w:rPr>
        <w:t>.</w:t>
      </w:r>
    </w:p>
    <w:p w14:paraId="77CBDA4D"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6282C52A" w14:textId="77777777" w:rsidR="00532D6C" w:rsidRPr="00E84C88" w:rsidRDefault="00532D6C" w:rsidP="00532D6C">
      <w:pPr>
        <w:spacing w:after="0" w:line="240" w:lineRule="auto"/>
        <w:ind w:left="360"/>
        <w:jc w:val="center"/>
        <w:rPr>
          <w:rFonts w:ascii="GHEA Grapalat" w:eastAsia="Times New Roman" w:hAnsi="GHEA Grapalat" w:cs="GHEA Grapalat"/>
          <w:b/>
          <w:bCs/>
          <w:sz w:val="20"/>
          <w:szCs w:val="20"/>
          <w:lang w:val="pt-BR"/>
        </w:rPr>
      </w:pPr>
      <w:r w:rsidRPr="00E84C88">
        <w:rPr>
          <w:rFonts w:ascii="GHEA Grapalat" w:eastAsia="Times New Roman" w:hAnsi="GHEA Grapalat" w:cs="GHEA Grapalat"/>
          <w:b/>
          <w:sz w:val="20"/>
          <w:szCs w:val="20"/>
          <w:lang w:val="hy-AM"/>
        </w:rPr>
        <w:t xml:space="preserve">1. </w:t>
      </w:r>
      <w:r w:rsidRPr="00E84C88">
        <w:rPr>
          <w:rFonts w:ascii="Arial" w:eastAsia="Times New Roman" w:hAnsi="Arial" w:cs="Arial"/>
          <w:b/>
          <w:sz w:val="20"/>
          <w:szCs w:val="20"/>
          <w:lang w:val="hy-AM"/>
        </w:rPr>
        <w:t>Consent</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subject</w:t>
      </w:r>
    </w:p>
    <w:p w14:paraId="4DD2CC93" w14:textId="77777777" w:rsidR="00532D6C" w:rsidRPr="00E84C88" w:rsidRDefault="00532D6C" w:rsidP="00532D6C">
      <w:pPr>
        <w:spacing w:after="0" w:line="240" w:lineRule="auto"/>
        <w:jc w:val="both"/>
        <w:rPr>
          <w:rFonts w:ascii="GHEA Grapalat" w:eastAsia="Times New Roman" w:hAnsi="GHEA Grapalat" w:cs="GHEA Grapalat"/>
          <w:b/>
          <w:bCs/>
          <w:sz w:val="20"/>
          <w:szCs w:val="20"/>
          <w:lang w:val="pt-BR"/>
        </w:rPr>
      </w:pPr>
      <w:r w:rsidRPr="00E84C88">
        <w:rPr>
          <w:rFonts w:ascii="GHEA Grapalat" w:eastAsia="Times New Roman" w:hAnsi="GHEA Grapalat" w:cs="GHEA Grapalat"/>
          <w:sz w:val="20"/>
          <w:szCs w:val="20"/>
          <w:lang w:val="pt-BR"/>
        </w:rPr>
        <w:tab/>
      </w:r>
      <w:r w:rsidRPr="00E84C88">
        <w:rPr>
          <w:rFonts w:ascii="GHEA Grapalat" w:eastAsia="Times New Roman" w:hAnsi="GHEA Grapalat" w:cs="GHEA Grapalat"/>
          <w:sz w:val="20"/>
          <w:szCs w:val="20"/>
          <w:lang w:val="pt-BR"/>
        </w:rPr>
        <w:tab/>
        <w:t xml:space="preserve">                               </w:t>
      </w:r>
    </w:p>
    <w:p w14:paraId="2AFF07F5" w14:textId="156ECBE0" w:rsidR="00532D6C" w:rsidRPr="00E84C88" w:rsidRDefault="00532D6C" w:rsidP="00532D6C">
      <w:pPr>
        <w:numPr>
          <w:ilvl w:val="1"/>
          <w:numId w:val="30"/>
        </w:numPr>
        <w:spacing w:after="0" w:line="240" w:lineRule="auto"/>
        <w:ind w:left="142" w:firstLine="566"/>
        <w:jc w:val="both"/>
        <w:rPr>
          <w:rFonts w:ascii="GHEA Grapalat" w:eastAsia="Times New Roman" w:hAnsi="GHEA Grapalat" w:cs="GHEA Grapalat"/>
          <w:sz w:val="20"/>
          <w:szCs w:val="20"/>
          <w:lang w:val="pt-BR"/>
        </w:rPr>
      </w:pP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participates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is </w:t>
      </w:r>
      <w:r w:rsidRPr="00E84C88">
        <w:rPr>
          <w:rFonts w:ascii="GHEA Grapalat" w:eastAsia="Times New Roman" w:hAnsi="GHEA Grapalat" w:cs="GHEA Grapalat"/>
          <w:sz w:val="20"/>
          <w:szCs w:val="20"/>
          <w:lang w:val="pt-BR"/>
        </w:rPr>
        <w:t xml:space="preserve">&lt;&lt; </w:t>
      </w:r>
      <w:r w:rsidRPr="00E84C88">
        <w:rPr>
          <w:rFonts w:ascii="Arial" w:eastAsia="Times New Roman" w:hAnsi="Arial" w:cs="Arial"/>
          <w:sz w:val="20"/>
          <w:szCs w:val="20"/>
          <w:lang w:val="pt-BR"/>
        </w:rPr>
        <w:t>Tumanyan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utility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economy </w:t>
      </w:r>
      <w:r w:rsidRPr="00E84C88">
        <w:rPr>
          <w:rFonts w:ascii="GHEA Grapalat" w:eastAsia="Times New Roman" w:hAnsi="GHEA Grapalat" w:cs="GHEA Grapalat"/>
          <w:sz w:val="20"/>
          <w:szCs w:val="20"/>
          <w:lang w:val="pt-BR"/>
        </w:rPr>
        <w:t xml:space="preserve">&gt;&gt; by </w:t>
      </w:r>
      <w:r w:rsidRPr="00E84C88">
        <w:rPr>
          <w:rFonts w:ascii="Arial" w:eastAsia="Times New Roman" w:hAnsi="Arial" w:cs="Arial"/>
          <w:sz w:val="20"/>
          <w:szCs w:val="20"/>
          <w:lang w:val="pt-BR"/>
        </w:rPr>
        <w:t xml:space="preserve">ANOC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hereinafter referred to </w:t>
      </w:r>
      <w:r w:rsidRPr="00E84C88">
        <w:rPr>
          <w:rFonts w:ascii="GHEA Grapalat" w:eastAsia="Times New Roman" w:hAnsi="GHEA Grapalat" w:cs="GHEA Grapalat"/>
          <w:sz w:val="20"/>
          <w:szCs w:val="20"/>
          <w:lang w:val="pt-BR"/>
        </w:rPr>
        <w:t xml:space="preserve">as </w:t>
      </w:r>
      <w:r w:rsidRPr="00E84C88">
        <w:rPr>
          <w:rFonts w:ascii="Arial" w:eastAsia="Times New Roman" w:hAnsi="Arial" w:cs="Arial"/>
          <w:sz w:val="20"/>
          <w:szCs w:val="20"/>
          <w:lang w:val="pt-BR"/>
        </w:rPr>
        <w:t xml:space="preserve">the Client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organized by</w:t>
      </w:r>
      <w:r w:rsidRPr="00E84C88">
        <w:rPr>
          <w:rFonts w:ascii="GHEA Grapalat" w:eastAsia="Times New Roman" w:hAnsi="GHEA Grapalat" w:cs="GHEA Grapalat"/>
          <w:sz w:val="20"/>
          <w:szCs w:val="20"/>
          <w:lang w:val="pt-BR"/>
        </w:rPr>
        <w:t xml:space="preserve">  </w:t>
      </w:r>
      <w:r w:rsidR="00FF4E80">
        <w:rPr>
          <w:rFonts w:ascii="Arial" w:eastAsia="Times New Roman" w:hAnsi="Arial" w:cs="Arial"/>
          <w:b/>
          <w:color w:val="000000"/>
          <w:sz w:val="24"/>
          <w:szCs w:val="27"/>
          <w:lang w:val="af-ZA"/>
        </w:rPr>
        <w:t>ԼՄ-ԹՀԿՏ-ԳՀԱՊՁԲ-24/08</w:t>
      </w:r>
      <w:r w:rsidRPr="00E84C88">
        <w:rPr>
          <w:rFonts w:ascii="GHEA Grapalat" w:eastAsia="Times New Roman" w:hAnsi="GHEA Grapalat" w:cs="Times New Roman"/>
          <w:b/>
          <w:color w:val="000000"/>
          <w:sz w:val="24"/>
          <w:szCs w:val="27"/>
          <w:lang w:val="af-ZA"/>
        </w:rPr>
        <w:t xml:space="preserve">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with code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to the procedure </w:t>
      </w:r>
      <w:r w:rsidRPr="00E84C88">
        <w:rPr>
          <w:rFonts w:ascii="GHEA Grapalat" w:eastAsia="Times New Roman" w:hAnsi="GHEA Grapalat" w:cs="GHEA Grapalat"/>
          <w:sz w:val="20"/>
          <w:szCs w:val="20"/>
          <w:lang w:val="pt-BR"/>
        </w:rPr>
        <w:t>.</w:t>
      </w:r>
    </w:p>
    <w:p w14:paraId="14E112B4" w14:textId="77777777" w:rsidR="00532D6C" w:rsidRPr="00E84C88" w:rsidRDefault="00532D6C" w:rsidP="00532D6C">
      <w:pPr>
        <w:spacing w:after="0" w:line="240" w:lineRule="auto"/>
        <w:ind w:firstLine="426"/>
        <w:jc w:val="both"/>
        <w:rPr>
          <w:rFonts w:ascii="GHEA Grapalat" w:eastAsia="Times New Roman" w:hAnsi="GHEA Grapalat" w:cs="GHEA Grapalat"/>
          <w:color w:val="5B9BD5"/>
          <w:sz w:val="20"/>
          <w:szCs w:val="20"/>
          <w:lang w:val="hy-AM"/>
        </w:rPr>
      </w:pPr>
      <w:r w:rsidRPr="00E84C88">
        <w:rPr>
          <w:rFonts w:ascii="GHEA Grapalat" w:eastAsia="Times New Roman" w:hAnsi="GHEA Grapalat" w:cs="GHEA Grapalat"/>
          <w:sz w:val="20"/>
          <w:szCs w:val="20"/>
          <w:lang w:val="pt-BR"/>
        </w:rPr>
        <w:t xml:space="preserve">1.2 </w:t>
      </w:r>
      <w:r w:rsidRPr="00E84C88">
        <w:rPr>
          <w:rFonts w:ascii="Arial" w:eastAsia="Times New Roman" w:hAnsi="Arial" w:cs="Arial"/>
          <w:sz w:val="20"/>
          <w:szCs w:val="20"/>
          <w:lang w:val="pt-BR"/>
        </w:rPr>
        <w:t>As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procedure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be sealed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contract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performance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provides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presents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hereby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the application form </w:t>
      </w:r>
      <w:r w:rsidRPr="00E84C88">
        <w:rPr>
          <w:rFonts w:ascii="GHEA Grapalat" w:eastAsia="Times New Roman" w:hAnsi="GHEA Grapalat" w:cs="GHEA Grapalat"/>
          <w:sz w:val="20"/>
          <w:szCs w:val="20"/>
          <w:lang w:val="pt-BR"/>
        </w:rPr>
        <w:t xml:space="preserve">is </w:t>
      </w:r>
      <w:r w:rsidRPr="00E84C88">
        <w:rPr>
          <w:rFonts w:ascii="Arial" w:eastAsia="Times New Roman" w:hAnsi="Arial" w:cs="Arial"/>
          <w:sz w:val="20"/>
          <w:szCs w:val="20"/>
          <w:lang w:val="pt-BR"/>
        </w:rPr>
        <w:t>completed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approved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from </w:t>
      </w:r>
      <w:r w:rsidRPr="00E84C88">
        <w:rPr>
          <w:rFonts w:ascii="GHEA Grapalat" w:eastAsia="Times New Roman" w:hAnsi="GHEA Grapalat" w:cs="GHEA Grapalat"/>
          <w:sz w:val="20"/>
          <w:szCs w:val="20"/>
          <w:lang w:val="pt-BR"/>
        </w:rPr>
        <w:t>:</w:t>
      </w:r>
    </w:p>
    <w:p w14:paraId="19974EEC"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pt-BR"/>
        </w:rPr>
      </w:pPr>
      <w:r w:rsidRPr="00E84C88">
        <w:rPr>
          <w:rFonts w:ascii="GHEA Grapalat" w:eastAsia="Times New Roman" w:hAnsi="GHEA Grapalat" w:cs="GHEA Grapalat"/>
          <w:color w:val="000000"/>
          <w:sz w:val="20"/>
          <w:szCs w:val="20"/>
          <w:lang w:val="pt-BR"/>
        </w:rPr>
        <w:t xml:space="preserve">1.3 </w:t>
      </w:r>
      <w:r w:rsidRPr="00E84C88">
        <w:rPr>
          <w:rFonts w:ascii="Arial" w:eastAsia="Times New Roman" w:hAnsi="Arial" w:cs="Arial"/>
          <w:color w:val="000000"/>
          <w:sz w:val="20"/>
          <w:szCs w:val="20"/>
          <w:lang w:val="pt-BR"/>
        </w:rPr>
        <w:t>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hereby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of suffering</w:t>
      </w:r>
      <w:r w:rsidRPr="00E84C88">
        <w:rPr>
          <w:rFonts w:ascii="GHEA Grapalat" w:eastAsia="Times New Roman" w:hAnsi="GHEA Grapalat" w:cs="GHEA Grapalat"/>
          <w:color w:val="000000"/>
          <w:sz w:val="20"/>
          <w:szCs w:val="20"/>
          <w:lang w:val="pt-BR"/>
        </w:rPr>
        <w:t xml:space="preserve"> </w:t>
      </w:r>
      <w:r w:rsidRPr="00E84C88">
        <w:rPr>
          <w:rFonts w:ascii="Arial" w:eastAsia="Times New Roman" w:hAnsi="Arial" w:cs="Arial"/>
          <w:color w:val="000000"/>
          <w:sz w:val="20"/>
          <w:szCs w:val="20"/>
          <w:lang w:val="hy-AM"/>
        </w:rPr>
        <w:t xml:space="preserve">I </w:t>
      </w:r>
      <w:r w:rsidRPr="00E84C88">
        <w:rPr>
          <w:rFonts w:ascii="Arial" w:eastAsia="Times New Roman" w:hAnsi="Arial" w:cs="Arial"/>
          <w:color w:val="000000"/>
          <w:sz w:val="20"/>
          <w:szCs w:val="20"/>
          <w:lang w:val="pt-BR"/>
        </w:rPr>
        <w:t xml:space="preserve">agree _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next to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presentable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by signing the demand letter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hereinafter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Demand Letter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irrevocably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agree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is </w:t>
      </w:r>
      <w:r w:rsidRPr="00E84C88">
        <w:rPr>
          <w:rFonts w:ascii="GHEA Grapalat" w:eastAsia="Times New Roman" w:hAnsi="GHEA Grapalat" w:cs="GHEA Grapalat"/>
          <w:color w:val="000000"/>
          <w:sz w:val="20"/>
          <w:szCs w:val="20"/>
          <w:lang w:val="hy-AM"/>
        </w:rPr>
        <w:t xml:space="preserve">that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p>
    <w:p w14:paraId="5CBB6ACE"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a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by signing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give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certification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conditions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in the field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filled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accepted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which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case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specified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money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charging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connected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servicer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payer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Bank </w:t>
      </w:r>
      <w:r w:rsidRPr="00E84C88">
        <w:rPr>
          <w:rFonts w:ascii="GHEA Grapalat" w:eastAsia="Times New Roman" w:hAnsi="GHEA Grapalat" w:cs="GHEA Grapalat"/>
          <w:color w:val="000000"/>
          <w:sz w:val="20"/>
          <w:szCs w:val="20"/>
          <w:lang w:val="hy-AM"/>
        </w:rPr>
        <w:t xml:space="preserve">: / </w:t>
      </w:r>
      <w:r w:rsidRPr="00E84C88">
        <w:rPr>
          <w:rFonts w:ascii="Arial" w:eastAsia="Times New Roman" w:hAnsi="Arial" w:cs="Arial"/>
          <w:color w:val="000000"/>
          <w:sz w:val="20"/>
          <w:szCs w:val="20"/>
          <w:lang w:val="hy-AM"/>
        </w:rPr>
        <w:t xml:space="preserve">hereinafter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Bank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received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requirement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agreement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receive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how </w:t>
      </w:r>
      <w:r w:rsidRPr="00E84C88">
        <w:rPr>
          <w:rFonts w:ascii="Arial" w:eastAsia="Times New Roman" w:hAnsi="Arial" w:cs="Arial"/>
          <w:color w:val="000000"/>
          <w:sz w:val="20"/>
          <w:szCs w:val="20"/>
          <w:lang w:val="hy-AM"/>
        </w:rPr>
        <w:t>many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that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from</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already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be put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signature: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acceptance</w:t>
      </w:r>
      <w:r w:rsidRPr="00E84C88">
        <w:rPr>
          <w:rFonts w:ascii="GHEA Grapalat" w:eastAsia="Times New Roman" w:hAnsi="GHEA Grapalat" w:cs="GHEA Grapalat"/>
          <w:color w:val="000000"/>
          <w:sz w:val="20"/>
          <w:szCs w:val="20"/>
          <w:lang w:val="hy-AM"/>
        </w:rPr>
        <w:t xml:space="preserve"> for the </w:t>
      </w:r>
      <w:r w:rsidRPr="00E84C88">
        <w:rPr>
          <w:rFonts w:ascii="Arial" w:eastAsia="Times New Roman" w:hAnsi="Arial" w:cs="Arial"/>
          <w:color w:val="000000"/>
          <w:sz w:val="20"/>
          <w:szCs w:val="20"/>
          <w:lang w:val="hy-AM"/>
        </w:rPr>
        <w:t>purpose of</w:t>
      </w:r>
    </w:p>
    <w:p w14:paraId="1CFD4E15"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b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basis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for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by Demand Letter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specified</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whole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sum</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from the account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charge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for,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without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of acceptance </w:t>
      </w:r>
      <w:r w:rsidRPr="00E84C88">
        <w:rPr>
          <w:rFonts w:ascii="GHEA Grapalat" w:eastAsia="Times New Roman" w:hAnsi="GHEA Grapalat" w:cs="GHEA Grapalat"/>
          <w:color w:val="000000"/>
          <w:sz w:val="20"/>
          <w:szCs w:val="20"/>
          <w:lang w:val="hy-AM"/>
        </w:rPr>
        <w:t>.</w:t>
      </w:r>
    </w:p>
    <w:p w14:paraId="3CA94F06" w14:textId="77777777" w:rsidR="00532D6C" w:rsidRPr="00E84C88" w:rsidRDefault="00532D6C" w:rsidP="00532D6C">
      <w:pPr>
        <w:spacing w:after="0" w:line="240" w:lineRule="auto"/>
        <w:ind w:firstLine="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c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no</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in writing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manner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order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Requisition: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set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acceptance</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with</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call</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about </w:t>
      </w:r>
      <w:r w:rsidRPr="00E84C88">
        <w:rPr>
          <w:rFonts w:ascii="GHEA Grapalat" w:eastAsia="Times New Roman" w:hAnsi="GHEA Grapalat" w:cs="GHEA Grapalat"/>
          <w:color w:val="000000"/>
          <w:sz w:val="20"/>
          <w:szCs w:val="20"/>
          <w:lang w:val="hy-AM"/>
        </w:rPr>
        <w:t>_</w:t>
      </w:r>
    </w:p>
    <w:p w14:paraId="46497963" w14:textId="77777777" w:rsidR="00532D6C" w:rsidRPr="00E84C88" w:rsidRDefault="00532D6C" w:rsidP="00532D6C">
      <w:pPr>
        <w:spacing w:after="0" w:line="240" w:lineRule="auto"/>
        <w:ind w:left="426"/>
        <w:jc w:val="both"/>
        <w:rPr>
          <w:rFonts w:ascii="GHEA Grapalat" w:eastAsia="Times New Roman" w:hAnsi="GHEA Grapalat" w:cs="GHEA Grapalat"/>
          <w:color w:val="000000"/>
          <w:sz w:val="20"/>
          <w:szCs w:val="20"/>
          <w:lang w:val="hy-AM"/>
        </w:rPr>
      </w:pPr>
      <w:r w:rsidRPr="00E84C88">
        <w:rPr>
          <w:rFonts w:ascii="Arial" w:eastAsia="Times New Roman" w:hAnsi="Arial" w:cs="Arial"/>
          <w:color w:val="000000"/>
          <w:sz w:val="20"/>
          <w:szCs w:val="20"/>
          <w:lang w:val="hy-AM"/>
        </w:rPr>
        <w:t xml:space="preserve">d </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pt-BR"/>
        </w:rPr>
        <w:t>Company</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certification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is </w:t>
      </w:r>
      <w:r w:rsidRPr="00E84C88">
        <w:rPr>
          <w:rFonts w:ascii="GHEA Grapalat" w:eastAsia="Times New Roman" w:hAnsi="GHEA Grapalat" w:cs="GHEA Grapalat"/>
          <w:color w:val="000000"/>
          <w:sz w:val="20"/>
          <w:szCs w:val="20"/>
          <w:lang w:val="hy-AM"/>
        </w:rPr>
        <w:t xml:space="preserve">that </w:t>
      </w:r>
      <w:r w:rsidRPr="00E84C88">
        <w:rPr>
          <w:rFonts w:ascii="Arial" w:eastAsia="Times New Roman" w:hAnsi="Arial" w:cs="Arial"/>
          <w:color w:val="000000"/>
          <w:sz w:val="20"/>
          <w:szCs w:val="20"/>
          <w:lang w:val="hy-AM"/>
        </w:rPr>
        <w:t>_</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The requirement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accept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of suffering</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whole</w:t>
      </w:r>
      <w:r w:rsidRPr="00E84C88">
        <w:rPr>
          <w:rFonts w:ascii="GHEA Grapalat" w:eastAsia="Times New Roman" w:hAnsi="GHEA Grapalat" w:cs="GHEA Grapalat"/>
          <w:color w:val="000000"/>
          <w:sz w:val="20"/>
          <w:szCs w:val="20"/>
          <w:lang w:val="hy-AM"/>
        </w:rPr>
        <w:t xml:space="preserve"> with </w:t>
      </w:r>
      <w:r w:rsidRPr="00E84C88">
        <w:rPr>
          <w:rFonts w:ascii="Arial" w:eastAsia="Times New Roman" w:hAnsi="Arial" w:cs="Arial"/>
          <w:color w:val="000000"/>
          <w:sz w:val="20"/>
          <w:szCs w:val="20"/>
          <w:lang w:val="hy-AM"/>
        </w:rPr>
        <w:t>money</w:t>
      </w:r>
    </w:p>
    <w:p w14:paraId="0BC2AD80" w14:textId="77777777" w:rsidR="00532D6C" w:rsidRPr="00E84C88" w:rsidRDefault="00532D6C" w:rsidP="00532D6C">
      <w:pPr>
        <w:spacing w:after="0" w:line="240" w:lineRule="auto"/>
        <w:ind w:firstLine="426"/>
        <w:jc w:val="both"/>
        <w:rPr>
          <w:rFonts w:ascii="GHEA Grapalat" w:eastAsia="Times New Roman" w:hAnsi="GHEA Grapalat" w:cs="GHEA Grapalat"/>
          <w:sz w:val="20"/>
          <w:szCs w:val="20"/>
          <w:lang w:val="hy-AM"/>
        </w:rPr>
      </w:pPr>
      <w:r w:rsidRPr="00E84C88">
        <w:rPr>
          <w:rFonts w:ascii="Arial" w:eastAsia="Times New Roman" w:hAnsi="Arial" w:cs="Arial"/>
          <w:sz w:val="20"/>
          <w:szCs w:val="20"/>
          <w:lang w:val="hy-AM"/>
        </w:rPr>
        <w:t xml:space="preserve">e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responsibility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wearing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presented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demand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Requisition: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legality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validity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representation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dates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Requisition: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provide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carried out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actions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GHEA Grapalat"/>
          <w:sz w:val="20"/>
          <w:szCs w:val="20"/>
          <w:lang w:val="hy-AM"/>
        </w:rPr>
        <w:t>:</w:t>
      </w:r>
    </w:p>
    <w:p w14:paraId="4686B582" w14:textId="77777777" w:rsidR="00532D6C" w:rsidRPr="00E84C88" w:rsidRDefault="00532D6C" w:rsidP="00532D6C">
      <w:pPr>
        <w:numPr>
          <w:ilvl w:val="1"/>
          <w:numId w:val="25"/>
        </w:numPr>
        <w:spacing w:after="0" w:line="240" w:lineRule="auto"/>
        <w:ind w:firstLine="426"/>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purchase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procedure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sealed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contract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fail</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proper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perform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hereby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with originals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presents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To the bank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that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about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 writing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informing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To the company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Present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suffering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digital</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with a signature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approved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to be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case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them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are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is introduced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electronic</w:t>
      </w:r>
      <w:r w:rsidRPr="00E84C88">
        <w:rPr>
          <w:rFonts w:ascii="GHEA Grapalat" w:eastAsia="Times New Roman" w:hAnsi="GHEA Grapalat" w:cs="GHEA Grapalat"/>
          <w:sz w:val="20"/>
          <w:szCs w:val="20"/>
          <w:lang w:val="pt-BR"/>
        </w:rPr>
        <w:t xml:space="preserve"> with </w:t>
      </w:r>
      <w:r w:rsidRPr="00E84C88">
        <w:rPr>
          <w:rFonts w:ascii="Arial" w:eastAsia="Times New Roman" w:hAnsi="Arial" w:cs="Arial"/>
          <w:sz w:val="20"/>
          <w:szCs w:val="20"/>
          <w:lang w:val="en-US"/>
        </w:rPr>
        <w:t>carriers like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of them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out of print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 xml:space="preserve">with options </w:t>
      </w:r>
      <w:r w:rsidRPr="00E84C88">
        <w:rPr>
          <w:rFonts w:ascii="GHEA Grapalat" w:eastAsia="Times New Roman" w:hAnsi="GHEA Grapalat" w:cs="GHEA Grapalat"/>
          <w:sz w:val="20"/>
          <w:szCs w:val="20"/>
          <w:lang w:val="pt-BR"/>
        </w:rPr>
        <w:t>.</w:t>
      </w:r>
    </w:p>
    <w:p w14:paraId="38EE03EF" w14:textId="77777777" w:rsidR="00532D6C" w:rsidRPr="00E84C88" w:rsidRDefault="00532D6C" w:rsidP="00532D6C">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Client: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Payer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to the bank</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can</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is</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present</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other</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extra</w:t>
      </w:r>
      <w:r w:rsidRPr="00E84C88">
        <w:rPr>
          <w:rFonts w:ascii="GHEA Grapalat" w:eastAsia="Times New Roman" w:hAnsi="GHEA Grapalat" w:cs="GHEA Grapalat"/>
          <w:color w:val="000000"/>
          <w:sz w:val="20"/>
          <w:szCs w:val="20"/>
          <w:lang w:val="hy-AM"/>
        </w:rPr>
        <w:t xml:space="preserve"> </w:t>
      </w:r>
      <w:r w:rsidRPr="00E84C88">
        <w:rPr>
          <w:rFonts w:ascii="Arial" w:eastAsia="Times New Roman" w:hAnsi="Arial" w:cs="Arial"/>
          <w:color w:val="000000"/>
          <w:sz w:val="20"/>
          <w:szCs w:val="20"/>
          <w:lang w:val="hy-AM"/>
        </w:rPr>
        <w:t xml:space="preserve">documents </w:t>
      </w:r>
      <w:r w:rsidRPr="00E84C88">
        <w:rPr>
          <w:rFonts w:ascii="GHEA Grapalat" w:eastAsia="Times New Roman" w:hAnsi="GHEA Grapalat" w:cs="GHEA Grapalat"/>
          <w:color w:val="000000"/>
          <w:sz w:val="20"/>
          <w:szCs w:val="20"/>
          <w:lang w:val="hy-AM"/>
        </w:rPr>
        <w:t>:</w:t>
      </w:r>
    </w:p>
    <w:p w14:paraId="1E19BB26" w14:textId="77777777" w:rsidR="00532D6C" w:rsidRPr="00E84C88" w:rsidRDefault="00532D6C" w:rsidP="00532D6C">
      <w:pPr>
        <w:numPr>
          <w:ilvl w:val="1"/>
          <w:numId w:val="25"/>
        </w:numPr>
        <w:spacing w:after="0" w:line="240" w:lineRule="auto"/>
        <w:ind w:firstLine="426"/>
        <w:jc w:val="both"/>
        <w:rPr>
          <w:rFonts w:ascii="GHEA Grapalat" w:eastAsia="Times New Roman" w:hAnsi="GHEA Grapalat" w:cs="GHEA Grapalat"/>
          <w:sz w:val="20"/>
          <w:szCs w:val="20"/>
          <w:lang w:val="pt-BR"/>
        </w:rPr>
      </w:pP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Registration </w:t>
      </w:r>
      <w:r w:rsidRPr="00E84C88">
        <w:rPr>
          <w:rFonts w:ascii="Arial" w:eastAsia="Times New Roman" w:hAnsi="Arial" w:cs="Arial"/>
          <w:sz w:val="20"/>
          <w:szCs w:val="20"/>
          <w:lang w:val="pt-BR"/>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specified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money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as a result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caused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risks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worn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damages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negative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consequences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pt-BR"/>
        </w:rPr>
        <w:t>for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responsibility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wear </w:t>
      </w:r>
      <w:r w:rsidRPr="00E84C88">
        <w:rPr>
          <w:rFonts w:ascii="GHEA Grapalat" w:eastAsia="Times New Roman" w:hAnsi="GHEA Grapalat" w:cs="GHEA Grapalat"/>
          <w:sz w:val="20"/>
          <w:szCs w:val="20"/>
          <w:lang w:val="hy-AM"/>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must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check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the contract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violate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the facts </w:t>
      </w:r>
      <w:r w:rsidRPr="00E84C88">
        <w:rPr>
          <w:rFonts w:ascii="GHEA Grapalat" w:eastAsia="Times New Roman" w:hAnsi="GHEA Grapalat" w:cs="GHEA Grapalat"/>
          <w:sz w:val="20"/>
          <w:szCs w:val="20"/>
          <w:lang w:val="hy-AM"/>
        </w:rPr>
        <w:t>.</w:t>
      </w:r>
    </w:p>
    <w:p w14:paraId="5C2D53AE" w14:textId="77777777" w:rsidR="00532D6C" w:rsidRPr="00E84C88" w:rsidRDefault="00532D6C" w:rsidP="00532D6C">
      <w:pPr>
        <w:numPr>
          <w:ilvl w:val="1"/>
          <w:numId w:val="25"/>
        </w:numPr>
        <w:spacing w:after="0" w:line="240" w:lineRule="auto"/>
        <w:ind w:firstLine="426"/>
        <w:jc w:val="both"/>
        <w:rPr>
          <w:rFonts w:ascii="GHEA Grapalat" w:eastAsia="Times New Roman" w:hAnsi="GHEA Grapalat" w:cs="GHEA Grapalat"/>
          <w:sz w:val="20"/>
          <w:szCs w:val="20"/>
          <w:lang w:val="pt-BR"/>
        </w:rPr>
      </w:pPr>
      <w:r w:rsidRPr="00E84C88">
        <w:rPr>
          <w:rFonts w:ascii="Arial" w:eastAsia="Times New Roman" w:hAnsi="Arial" w:cs="Arial"/>
          <w:sz w:val="20"/>
          <w:szCs w:val="20"/>
          <w:lang w:val="hy-AM"/>
        </w:rPr>
        <w:t>It</w:t>
      </w:r>
      <w:r w:rsidRPr="00E84C88">
        <w:rPr>
          <w:rFonts w:ascii="GHEA Grapalat" w:eastAsia="Times New Roman" w:hAnsi="GHEA Grapalat" w:cs="GHEA Grapalat"/>
          <w:sz w:val="20"/>
          <w:szCs w:val="20"/>
          <w:lang w:val="hy-AM"/>
        </w:rPr>
        <w:t xml:space="preserve"> </w:t>
      </w:r>
      <w:r w:rsidRPr="00E84C88">
        <w:rPr>
          <w:rFonts w:ascii="GHEA Grapalat" w:eastAsia="Times New Roman" w:hAnsi="GHEA Grapalat" w:cs="GHEA Grapalat"/>
          <w:sz w:val="20"/>
          <w:szCs w:val="20"/>
          <w:lang w:val="pt-BR"/>
        </w:rPr>
        <w:t xml:space="preserve">in </w:t>
      </w:r>
      <w:r w:rsidRPr="00E84C88">
        <w:rPr>
          <w:rFonts w:ascii="Arial" w:eastAsia="Times New Roman" w:hAnsi="Arial" w:cs="Arial"/>
          <w:sz w:val="20"/>
          <w:szCs w:val="20"/>
          <w:lang w:val="hy-AM"/>
        </w:rPr>
        <w:t>case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when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account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means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they are not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satisfy </w:t>
      </w:r>
      <w:r w:rsidRPr="00E84C88">
        <w:rPr>
          <w:rFonts w:ascii="Arial" w:eastAsia="Times New Roman" w:hAnsi="Arial" w:cs="Arial"/>
          <w:sz w:val="20"/>
          <w:szCs w:val="20"/>
          <w:lang w:val="en-US"/>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from getting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 xml:space="preserve">then: </w:t>
      </w:r>
      <w:r w:rsidRPr="00E84C88">
        <w:rPr>
          <w:rFonts w:ascii="GHEA Grapalat" w:eastAsia="Times New Roman" w:hAnsi="GHEA Grapalat" w:cs="GHEA Grapalat"/>
          <w:sz w:val="20"/>
          <w:szCs w:val="20"/>
          <w:lang w:val="pt-BR"/>
        </w:rPr>
        <w:t xml:space="preserve">2 ( </w:t>
      </w:r>
      <w:r w:rsidRPr="00E84C88">
        <w:rPr>
          <w:rFonts w:ascii="Arial" w:eastAsia="Times New Roman" w:hAnsi="Arial" w:cs="Arial"/>
          <w:sz w:val="20"/>
          <w:szCs w:val="20"/>
          <w:lang w:val="en-US"/>
        </w:rPr>
        <w:t xml:space="preserve">two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working days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of the day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during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is</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inform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To the customer: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en-US"/>
        </w:rPr>
        <w:t>in writing</w:t>
      </w:r>
      <w:r w:rsidRPr="00E84C88">
        <w:rPr>
          <w:rFonts w:ascii="GHEA Grapalat" w:eastAsia="Times New Roman" w:hAnsi="GHEA Grapalat" w:cs="GHEA Grapalat"/>
          <w:sz w:val="20"/>
          <w:szCs w:val="20"/>
          <w:lang w:val="pt-BR"/>
        </w:rPr>
        <w:t xml:space="preserve"> in </w:t>
      </w:r>
      <w:r w:rsidRPr="00E84C88">
        <w:rPr>
          <w:rFonts w:ascii="Arial" w:eastAsia="Times New Roman" w:hAnsi="Arial" w:cs="Arial"/>
          <w:sz w:val="20"/>
          <w:szCs w:val="20"/>
          <w:lang w:val="en-US"/>
        </w:rPr>
        <w:t>the form of</w:t>
      </w:r>
    </w:p>
    <w:p w14:paraId="51F020DD" w14:textId="77777777" w:rsidR="00532D6C" w:rsidRPr="00E84C88" w:rsidRDefault="00532D6C" w:rsidP="00532D6C">
      <w:pPr>
        <w:numPr>
          <w:ilvl w:val="1"/>
          <w:numId w:val="25"/>
        </w:numPr>
        <w:spacing w:after="0" w:line="240" w:lineRule="auto"/>
        <w:ind w:firstLine="426"/>
        <w:jc w:val="both"/>
        <w:rPr>
          <w:rFonts w:ascii="GHEA Grapalat" w:eastAsia="Times New Roman" w:hAnsi="GHEA Grapalat" w:cs="GHEA Grapalat"/>
          <w:sz w:val="20"/>
          <w:szCs w:val="20"/>
          <w:lang w:val="pt-BR"/>
        </w:rPr>
      </w:pP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Present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agreement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and: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next to</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lang w:val="pt-BR"/>
        </w:rPr>
        <w:t>challenge</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 presenting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then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from the Bank</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independently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reasons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ten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working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of the day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during</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To 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sum</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not to be paid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in case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the Client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non-payment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with</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connected</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Company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about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information</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transfer</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is </w:t>
      </w:r>
      <w:r w:rsidRPr="00E84C88">
        <w:rPr>
          <w:rFonts w:ascii="GHEA Grapalat" w:eastAsia="Times New Roman" w:hAnsi="GHEA Grapalat" w:cs="GHEA Grapalat"/>
          <w:sz w:val="20"/>
          <w:szCs w:val="20"/>
          <w:lang w:val="pt-BR"/>
        </w:rPr>
        <w:t xml:space="preserve">&lt;&lt; </w:t>
      </w:r>
      <w:r w:rsidRPr="00E84C88">
        <w:rPr>
          <w:rFonts w:ascii="Arial" w:eastAsia="Times New Roman" w:hAnsi="Arial" w:cs="Arial"/>
          <w:sz w:val="20"/>
          <w:szCs w:val="20"/>
          <w:lang w:val="pt-BR"/>
        </w:rPr>
        <w:t>ACRA</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Credit:</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Reporting </w:t>
      </w:r>
      <w:r w:rsidRPr="00E84C88">
        <w:rPr>
          <w:rFonts w:ascii="GHEA Grapalat" w:eastAsia="Times New Roman" w:hAnsi="GHEA Grapalat" w:cs="GHEA Grapalat"/>
          <w:sz w:val="20"/>
          <w:szCs w:val="20"/>
          <w:lang w:val="pt-BR"/>
        </w:rPr>
        <w:t xml:space="preserve">&gt;&gt; </w:t>
      </w:r>
      <w:r w:rsidRPr="00E84C88">
        <w:rPr>
          <w:rFonts w:ascii="Arial" w:eastAsia="Times New Roman" w:hAnsi="Arial" w:cs="Arial"/>
          <w:sz w:val="20"/>
          <w:szCs w:val="20"/>
          <w:lang w:val="pt-BR"/>
        </w:rPr>
        <w:t xml:space="preserve">CJSC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Credit :</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Bureau </w:t>
      </w:r>
      <w:r w:rsidRPr="00E84C88">
        <w:rPr>
          <w:rFonts w:ascii="GHEA Grapalat" w:eastAsia="Times New Roman" w:hAnsi="GHEA Grapalat" w:cs="GHEA Grapalat"/>
          <w:sz w:val="20"/>
          <w:szCs w:val="20"/>
          <w:lang w:val="pt-BR"/>
        </w:rPr>
        <w:t>):</w:t>
      </w:r>
    </w:p>
    <w:p w14:paraId="0429924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49DD9F62" w14:textId="77777777" w:rsidR="00532D6C" w:rsidRPr="00E84C88" w:rsidRDefault="00532D6C" w:rsidP="00532D6C">
      <w:pPr>
        <w:spacing w:after="0" w:line="240" w:lineRule="auto"/>
        <w:ind w:left="360"/>
        <w:jc w:val="center"/>
        <w:rPr>
          <w:rFonts w:ascii="GHEA Grapalat" w:eastAsia="Times New Roman" w:hAnsi="GHEA Grapalat" w:cs="GHEA Grapalat"/>
          <w:b/>
          <w:bCs/>
          <w:sz w:val="20"/>
          <w:szCs w:val="20"/>
          <w:lang w:val="hy-AM"/>
        </w:rPr>
      </w:pPr>
      <w:r w:rsidRPr="00E84C88">
        <w:rPr>
          <w:rFonts w:ascii="GHEA Grapalat" w:eastAsia="Times New Roman" w:hAnsi="GHEA Grapalat" w:cs="GHEA Grapalat"/>
          <w:b/>
          <w:bCs/>
          <w:sz w:val="20"/>
          <w:szCs w:val="20"/>
          <w:lang w:val="hy-AM"/>
        </w:rPr>
        <w:t xml:space="preserve">2. </w:t>
      </w:r>
      <w:r w:rsidRPr="00E84C88">
        <w:rPr>
          <w:rFonts w:ascii="Arial" w:eastAsia="Times New Roman" w:hAnsi="Arial" w:cs="Arial"/>
          <w:b/>
          <w:bCs/>
          <w:sz w:val="20"/>
          <w:szCs w:val="20"/>
          <w:lang w:val="hy-AM"/>
        </w:rPr>
        <w:t>Other</w:t>
      </w:r>
      <w:r w:rsidRPr="00E84C88">
        <w:rPr>
          <w:rFonts w:ascii="GHEA Grapalat" w:eastAsia="Times New Roman" w:hAnsi="GHEA Grapalat" w:cs="GHEA Grapalat"/>
          <w:b/>
          <w:bCs/>
          <w:sz w:val="20"/>
          <w:szCs w:val="20"/>
          <w:lang w:val="hy-AM"/>
        </w:rPr>
        <w:t xml:space="preserve"> </w:t>
      </w:r>
      <w:r w:rsidRPr="00E84C88">
        <w:rPr>
          <w:rFonts w:ascii="Arial" w:eastAsia="Times New Roman" w:hAnsi="Arial" w:cs="Arial"/>
          <w:b/>
          <w:bCs/>
          <w:sz w:val="20"/>
          <w:szCs w:val="20"/>
          <w:lang w:val="hy-AM"/>
        </w:rPr>
        <w:t>conditions</w:t>
      </w:r>
    </w:p>
    <w:p w14:paraId="56385A87"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2.1 </w:t>
      </w:r>
      <w:r w:rsidRPr="00E84C88">
        <w:rPr>
          <w:rFonts w:ascii="Arial" w:eastAsia="Times New Roman" w:hAnsi="Arial" w:cs="Arial"/>
          <w:sz w:val="20"/>
          <w:szCs w:val="20"/>
          <w:lang w:val="hy-AM"/>
        </w:rPr>
        <w:t>Herein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irrevocable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are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power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enter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validation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 the moment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strength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until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be sealed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by contract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be undertaken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obligations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complete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last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on the day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next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twentieth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day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including </w:t>
      </w:r>
      <w:r w:rsidRPr="00E84C88">
        <w:rPr>
          <w:rFonts w:ascii="GHEA Grapalat" w:eastAsia="Times New Roman" w:hAnsi="GHEA Grapalat" w:cs="GHEA Grapalat"/>
          <w:sz w:val="20"/>
          <w:szCs w:val="20"/>
          <w:lang w:val="hy-AM"/>
        </w:rPr>
        <w:t>:</w:t>
      </w:r>
    </w:p>
    <w:p w14:paraId="4AF5C469"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2.2. </w:t>
      </w:r>
      <w:r w:rsidRPr="00E84C88">
        <w:rPr>
          <w:rFonts w:ascii="Arial" w:eastAsia="Times New Roman" w:hAnsi="Arial" w:cs="Arial"/>
          <w:sz w:val="20"/>
          <w:szCs w:val="20"/>
          <w:lang w:val="hy-AM"/>
        </w:rPr>
        <w:t>Present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To the bank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presenting </w:t>
      </w:r>
      <w:r w:rsidRPr="00E84C88">
        <w:rPr>
          <w:rFonts w:ascii="GHEA Grapalat" w:eastAsia="Times New Roman" w:hAnsi="GHEA Grapalat" w:cs="GHEA Grapalat"/>
          <w:sz w:val="20"/>
          <w:szCs w:val="20"/>
          <w:lang w:val="hy-AM"/>
        </w:rPr>
        <w:t>:</w:t>
      </w:r>
    </w:p>
    <w:p w14:paraId="517CC20A"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lastRenderedPageBreak/>
        <w:t xml:space="preserve">2.2.1. </w:t>
      </w:r>
      <w:r w:rsidRPr="00E84C88">
        <w:rPr>
          <w:rFonts w:ascii="Arial" w:eastAsia="Times New Roman" w:hAnsi="Arial" w:cs="Arial"/>
          <w:sz w:val="20"/>
          <w:szCs w:val="20"/>
          <w:lang w:val="hy-AM"/>
        </w:rPr>
        <w:t>To the client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certified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weak</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gave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contractual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obligations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violation </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p>
    <w:p w14:paraId="3A2CE7EE" w14:textId="77777777" w:rsidR="00532D6C" w:rsidRPr="00E84C88" w:rsidDel="00A13215"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2.2.2.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certified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GHEA Grapalat"/>
          <w:sz w:val="20"/>
          <w:szCs w:val="20"/>
          <w:lang w:val="hy-AM"/>
        </w:rPr>
        <w:t xml:space="preserve">that </w:t>
      </w:r>
      <w:r w:rsidRPr="00E84C88">
        <w:rPr>
          <w:rFonts w:ascii="Arial" w:eastAsia="Times New Roman" w:hAnsi="Arial" w:cs="Arial"/>
          <w:sz w:val="20"/>
          <w:szCs w:val="20"/>
          <w:lang w:val="hy-AM"/>
        </w:rPr>
        <w:t>_</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next to</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The requirement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proper</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signed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Company</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competent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person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 xml:space="preserve">from </w:t>
      </w:r>
      <w:r w:rsidRPr="00E84C88">
        <w:rPr>
          <w:rFonts w:ascii="GHEA Grapalat" w:eastAsia="Times New Roman" w:hAnsi="GHEA Grapalat" w:cs="GHEA Grapalat"/>
          <w:sz w:val="20"/>
          <w:szCs w:val="20"/>
          <w:lang w:val="hy-AM"/>
        </w:rPr>
        <w:t>:</w:t>
      </w:r>
    </w:p>
    <w:p w14:paraId="67CA5752"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r w:rsidRPr="00E84C88">
        <w:rPr>
          <w:rFonts w:ascii="GHEA Grapalat" w:eastAsia="Times New Roman" w:hAnsi="GHEA Grapalat" w:cs="GHEA Grapalat"/>
          <w:sz w:val="20"/>
          <w:szCs w:val="20"/>
          <w:lang w:val="hy-AM"/>
        </w:rPr>
        <w:t xml:space="preserve">2.3 </w:t>
      </w:r>
      <w:r w:rsidRPr="00E84C88">
        <w:rPr>
          <w:rFonts w:ascii="Arial" w:eastAsia="Times New Roman" w:hAnsi="Arial" w:cs="Arial"/>
          <w:sz w:val="20"/>
          <w:szCs w:val="20"/>
          <w:lang w:val="hy-AM"/>
        </w:rPr>
        <w:t>Herein</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regarding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originated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being resolved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of negotiations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through</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Agreement</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hand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not to bring</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disputes</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being resolved</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judicial</w:t>
      </w:r>
      <w:r w:rsidRPr="00E84C88">
        <w:rPr>
          <w:rFonts w:ascii="GHEA Grapalat" w:eastAsia="Times New Roman" w:hAnsi="GHEA Grapalat" w:cs="GHEA Grapalat"/>
          <w:sz w:val="20"/>
          <w:szCs w:val="20"/>
          <w:lang w:val="hy-AM"/>
        </w:rPr>
        <w:t xml:space="preserve"> </w:t>
      </w:r>
      <w:r w:rsidRPr="00E84C88">
        <w:rPr>
          <w:rFonts w:ascii="Arial" w:eastAsia="Times New Roman" w:hAnsi="Arial" w:cs="Arial"/>
          <w:sz w:val="20"/>
          <w:szCs w:val="20"/>
          <w:lang w:val="hy-AM"/>
        </w:rPr>
        <w:t>in order.</w:t>
      </w:r>
    </w:p>
    <w:p w14:paraId="5884D807"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7B606C51" w14:textId="77777777" w:rsidR="00532D6C" w:rsidRPr="00E84C88" w:rsidRDefault="00532D6C" w:rsidP="00532D6C">
      <w:pPr>
        <w:spacing w:after="0" w:line="240" w:lineRule="auto"/>
        <w:ind w:firstLine="567"/>
        <w:jc w:val="center"/>
        <w:rPr>
          <w:rFonts w:ascii="GHEA Grapalat" w:eastAsia="Times New Roman" w:hAnsi="GHEA Grapalat" w:cs="GHEA Grapalat"/>
          <w:sz w:val="20"/>
          <w:szCs w:val="20"/>
          <w:lang w:val="hy-AM"/>
        </w:rPr>
      </w:pPr>
      <w:r w:rsidRPr="00E84C88">
        <w:rPr>
          <w:rFonts w:ascii="GHEA Grapalat" w:eastAsia="Times New Roman" w:hAnsi="GHEA Grapalat" w:cs="GHEA Grapalat"/>
          <w:b/>
          <w:sz w:val="20"/>
          <w:szCs w:val="20"/>
          <w:lang w:val="hy-AM"/>
        </w:rPr>
        <w:t xml:space="preserve">3. </w:t>
      </w:r>
      <w:r w:rsidRPr="00E84C88">
        <w:rPr>
          <w:rFonts w:ascii="Arial" w:eastAsia="Times New Roman" w:hAnsi="Arial" w:cs="Arial"/>
          <w:b/>
          <w:sz w:val="20"/>
          <w:szCs w:val="20"/>
          <w:lang w:val="hy-AM"/>
        </w:rPr>
        <w:t>Company</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 xml:space="preserve">address </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bank</w:t>
      </w:r>
      <w:r w:rsidRPr="00E84C88">
        <w:rPr>
          <w:rFonts w:ascii="GHEA Grapalat" w:eastAsia="Times New Roman" w:hAnsi="GHEA Grapalat" w:cs="GHEA Grapalat"/>
          <w:b/>
          <w:sz w:val="20"/>
          <w:szCs w:val="20"/>
          <w:lang w:val="hy-AM"/>
        </w:rPr>
        <w:t xml:space="preserve"> </w:t>
      </w:r>
      <w:r w:rsidRPr="00E84C88">
        <w:rPr>
          <w:rFonts w:ascii="Arial" w:eastAsia="Times New Roman" w:hAnsi="Arial" w:cs="Arial"/>
          <w:b/>
          <w:sz w:val="20"/>
          <w:szCs w:val="20"/>
          <w:lang w:val="hy-AM"/>
        </w:rPr>
        <w:t xml:space="preserve">valid conditions </w:t>
      </w:r>
      <w:r w:rsidRPr="00E84C88">
        <w:rPr>
          <w:rFonts w:ascii="GHEA Grapalat" w:eastAsia="Times New Roman" w:hAnsi="GHEA Grapalat" w:cs="GHEA Grapalat"/>
          <w:b/>
          <w:sz w:val="20"/>
          <w:szCs w:val="20"/>
          <w:lang w:val="hy-AM"/>
        </w:rPr>
        <w:t>:</w:t>
      </w:r>
    </w:p>
    <w:p w14:paraId="3D284F38"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4E73F17B"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name</w:t>
      </w:r>
    </w:p>
    <w:p w14:paraId="5103E93A"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1E174557"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address</w:t>
      </w:r>
    </w:p>
    <w:p w14:paraId="7DCBEA53"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12E97C8C"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to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attendant</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bank</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name</w:t>
      </w:r>
    </w:p>
    <w:p w14:paraId="225BCD38"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36DCA653"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banking</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account number</w:t>
      </w:r>
    </w:p>
    <w:p w14:paraId="49E594D8"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78C0261"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tax</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payer</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accounting</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number</w:t>
      </w:r>
    </w:p>
    <w:p w14:paraId="214409E6"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4A3C7B0B"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company</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of the director</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 xml:space="preserve">name </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surname</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and:</w:t>
      </w:r>
      <w:r w:rsidRPr="00E84C88">
        <w:rPr>
          <w:rFonts w:ascii="GHEA Grapalat" w:eastAsia="Times New Roman" w:hAnsi="GHEA Grapalat" w:cs="Times New Roman"/>
          <w:sz w:val="20"/>
          <w:szCs w:val="20"/>
          <w:vertAlign w:val="superscript"/>
          <w:lang w:val="hy-AM"/>
        </w:rPr>
        <w:t xml:space="preserve"> </w:t>
      </w:r>
      <w:r w:rsidRPr="00E84C88">
        <w:rPr>
          <w:rFonts w:ascii="Arial" w:eastAsia="Times New Roman" w:hAnsi="Arial" w:cs="Arial"/>
          <w:sz w:val="20"/>
          <w:szCs w:val="20"/>
          <w:vertAlign w:val="superscript"/>
          <w:lang w:val="hy-AM"/>
        </w:rPr>
        <w:t>the signature</w:t>
      </w:r>
    </w:p>
    <w:p w14:paraId="0D494192"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K. </w:t>
      </w:r>
      <w:r w:rsidRPr="00E84C88">
        <w:rPr>
          <w:rFonts w:ascii="GHEA Grapalat" w:eastAsia="Times New Roman" w:hAnsi="GHEA Grapalat" w:cs="Times New Roman"/>
          <w:sz w:val="20"/>
          <w:szCs w:val="20"/>
          <w:lang w:val="hy-AM"/>
        </w:rPr>
        <w:t xml:space="preserve">_ </w:t>
      </w:r>
      <w:r w:rsidRPr="00E84C88">
        <w:rPr>
          <w:rFonts w:ascii="Arial" w:eastAsia="Times New Roman" w:hAnsi="Arial" w:cs="Arial"/>
          <w:sz w:val="20"/>
          <w:szCs w:val="20"/>
          <w:lang w:val="hy-AM"/>
        </w:rPr>
        <w:t>T:</w:t>
      </w:r>
    </w:p>
    <w:p w14:paraId="4E653915"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1C4BB991"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 xml:space="preserve">Day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month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year</w:t>
      </w:r>
    </w:p>
    <w:p w14:paraId="201AA879" w14:textId="77777777" w:rsidR="00532D6C" w:rsidRPr="00E84C88" w:rsidRDefault="00532D6C" w:rsidP="00532D6C">
      <w:pPr>
        <w:spacing w:after="0" w:line="240" w:lineRule="auto"/>
        <w:jc w:val="center"/>
        <w:rPr>
          <w:rFonts w:ascii="GHEA Grapalat" w:eastAsia="Times New Roman" w:hAnsi="GHEA Grapalat" w:cs="GHEA Grapalat"/>
          <w:sz w:val="20"/>
          <w:szCs w:val="20"/>
          <w:lang w:val="hy-AM"/>
        </w:rPr>
      </w:pPr>
    </w:p>
    <w:p w14:paraId="39BDF7A9"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commission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secretary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until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invitation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newsletter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publishing </w:t>
      </w:r>
      <w:r w:rsidRPr="00E84C88">
        <w:rPr>
          <w:rFonts w:ascii="GHEA Grapalat" w:eastAsia="Times New Roman" w:hAnsi="GHEA Grapalat" w:cs="Times New Roman"/>
          <w:sz w:val="20"/>
          <w:szCs w:val="20"/>
          <w:lang w:val="hy-AM"/>
        </w:rPr>
        <w:t>_</w:t>
      </w:r>
    </w:p>
    <w:p w14:paraId="47D2CFB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7D7821C1"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04B3EDBE"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34DE61ED"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B4329F" w14:textId="77777777" w:rsidR="00532D6C" w:rsidRPr="00E84C88" w:rsidRDefault="00532D6C" w:rsidP="00532D6C">
            <w:pPr>
              <w:spacing w:after="0" w:line="240" w:lineRule="auto"/>
              <w:rPr>
                <w:rFonts w:ascii="GHEA Grapalat" w:eastAsia="Times New Roman" w:hAnsi="GHEA Grapalat" w:cs="Sylfaen"/>
                <w:b/>
                <w:bCs/>
                <w:sz w:val="20"/>
                <w:szCs w:val="20"/>
                <w:lang w:val="hy-AM"/>
              </w:rPr>
            </w:pPr>
            <w:r w:rsidRPr="00E84C88">
              <w:rPr>
                <w:rFonts w:ascii="GHEA Grapalat" w:eastAsia="Times New Roman" w:hAnsi="GHEA Grapalat" w:cs="Sylfaen"/>
                <w:sz w:val="20"/>
                <w:szCs w:val="20"/>
                <w:lang w:val="en-US"/>
              </w:rPr>
              <w:lastRenderedPageBreak/>
              <w:t xml:space="preserve">1. </w:t>
            </w:r>
            <w:r w:rsidRPr="00E84C88">
              <w:rPr>
                <w:rFonts w:ascii="Arial" w:eastAsia="Times New Roman" w:hAnsi="Arial" w:cs="Arial"/>
                <w:b/>
                <w:bCs/>
                <w:sz w:val="20"/>
                <w:szCs w:val="20"/>
                <w:lang w:val="en-US"/>
              </w:rPr>
              <w:t>PAYMENT</w:t>
            </w:r>
            <w:r w:rsidRPr="00E84C88">
              <w:rPr>
                <w:rFonts w:ascii="GHEA Grapalat" w:eastAsia="Times New Roman" w:hAnsi="GHEA Grapalat" w:cs="Arial"/>
                <w:b/>
                <w:bCs/>
                <w:sz w:val="20"/>
                <w:szCs w:val="20"/>
                <w:lang w:val="en-US"/>
              </w:rPr>
              <w:t xml:space="preserve"> </w:t>
            </w:r>
            <w:r w:rsidRPr="00E84C88">
              <w:rPr>
                <w:rFonts w:ascii="Arial" w:eastAsia="Times New Roman" w:hAnsi="Arial" w:cs="Arial"/>
                <w:b/>
                <w:bCs/>
                <w:sz w:val="20"/>
                <w:szCs w:val="20"/>
                <w:lang w:val="en-US"/>
              </w:rPr>
              <w:t xml:space="preserve">REQUIREMENT </w:t>
            </w:r>
            <w:r w:rsidRPr="00E84C88">
              <w:rPr>
                <w:rFonts w:ascii="GHEA Grapalat" w:eastAsia="Times New Roman" w:hAnsi="GHEA Grapalat" w:cs="Sylfaen"/>
                <w:b/>
                <w:bCs/>
                <w:sz w:val="20"/>
                <w:szCs w:val="20"/>
                <w:lang w:val="en-US"/>
              </w:rPr>
              <w:t>*</w:t>
            </w:r>
          </w:p>
          <w:p w14:paraId="6D06B1C2"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3A266B1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5FA414" w14:textId="77777777" w:rsidR="00532D6C" w:rsidRPr="00E84C88" w:rsidRDefault="00532D6C" w:rsidP="00532D6C">
            <w:pPr>
              <w:spacing w:after="0" w:line="240" w:lineRule="auto"/>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lang w:val="en-US"/>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Number:</w:t>
            </w:r>
            <w:r w:rsidRPr="00E84C88">
              <w:rPr>
                <w:rFonts w:ascii="GHEA Grapalat" w:eastAsia="Times New Roman" w:hAnsi="GHEA Grapalat" w:cs="Sylfaen"/>
                <w:sz w:val="20"/>
                <w:szCs w:val="20"/>
                <w:lang w:val="hy-AM"/>
              </w:rPr>
              <w:t xml:space="preserve"> </w:t>
            </w:r>
          </w:p>
        </w:tc>
      </w:tr>
      <w:tr w:rsidR="00532D6C" w:rsidRPr="00E84C88" w14:paraId="2944FB07"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6D9F8"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hy-AM"/>
              </w:rPr>
              <w:t xml:space="preserve">3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Arial"/>
                <w:sz w:val="20"/>
                <w:szCs w:val="20"/>
                <w:lang w:val="en-US"/>
              </w:rPr>
              <w:t>:</w:t>
            </w:r>
            <w:proofErr w:type="gramEnd"/>
            <w:r w:rsidRPr="00E84C88">
              <w:rPr>
                <w:rFonts w:ascii="GHEA Grapalat" w:eastAsia="Times New Roman" w:hAnsi="GHEA Grapalat" w:cs="Arial"/>
                <w:sz w:val="20"/>
                <w:szCs w:val="20"/>
                <w:lang w:val="en-US"/>
              </w:rPr>
              <w:t xml:space="preserve">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_ </w:t>
            </w:r>
            <w:r w:rsidRPr="00E84C88">
              <w:rPr>
                <w:rFonts w:ascii="GHEA Grapalat" w:eastAsia="Times New Roman" w:hAnsi="GHEA Grapalat" w:cs="Sylfaen"/>
                <w:color w:val="000000"/>
                <w:sz w:val="20"/>
                <w:szCs w:val="20"/>
                <w:lang w:val="en-US"/>
              </w:rPr>
              <w:t>_</w:t>
            </w:r>
          </w:p>
        </w:tc>
      </w:tr>
      <w:tr w:rsidR="00532D6C" w:rsidRPr="00E84C88" w14:paraId="15884786"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EFFCD"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Company:</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50A8FC1E"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C904F"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5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Payer's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organization</w:t>
            </w:r>
            <w:r w:rsidRPr="00E84C88">
              <w:rPr>
                <w:rFonts w:ascii="GHEA Grapalat" w:eastAsia="Times New Roman" w:hAnsi="GHEA Grapalat" w:cs="Sylfaen"/>
                <w:sz w:val="20"/>
                <w:szCs w:val="20"/>
                <w:lang w:val="hy-AM"/>
              </w:rPr>
              <w:t xml:space="preserve"> </w:t>
            </w:r>
            <w:proofErr w:type="gramStart"/>
            <w:r w:rsidRPr="00E84C88">
              <w:rPr>
                <w:rFonts w:ascii="GHEA Grapalat" w:eastAsia="Times New Roman" w:hAnsi="GHEA Grapalat" w:cs="Sylfaen"/>
                <w:sz w:val="20"/>
                <w:szCs w:val="20"/>
              </w:rPr>
              <w:t>(</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bank</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1EA773AE"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DCE76E"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6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number </w:t>
            </w:r>
            <w:r w:rsidRPr="00E84C88">
              <w:rPr>
                <w:rFonts w:ascii="GHEA Grapalat" w:eastAsia="Times New Roman" w:hAnsi="GHEA Grapalat" w:cs="Arial"/>
                <w:sz w:val="20"/>
                <w:szCs w:val="20"/>
                <w:lang w:val="en-US"/>
              </w:rPr>
              <w:t>:</w:t>
            </w:r>
            <w:proofErr w:type="gramEnd"/>
          </w:p>
        </w:tc>
      </w:tr>
      <w:tr w:rsidR="00532D6C" w:rsidRPr="00E84C88" w14:paraId="38B9625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D927C"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7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AVC </w:t>
            </w:r>
            <w:r w:rsidRPr="00E84C88">
              <w:rPr>
                <w:rFonts w:ascii="GHEA Grapalat" w:eastAsia="Times New Roman" w:hAnsi="GHEA Grapalat" w:cs="Arial"/>
                <w:sz w:val="20"/>
                <w:szCs w:val="20"/>
                <w:lang w:val="en-US"/>
              </w:rPr>
              <w:t>:</w:t>
            </w:r>
            <w:proofErr w:type="gramEnd"/>
          </w:p>
        </w:tc>
      </w:tr>
      <w:tr w:rsidR="00532D6C" w:rsidRPr="00E84C88" w14:paraId="45468D04"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E3510"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8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Payer:</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PSC </w:t>
            </w:r>
            <w:r w:rsidRPr="00E84C88">
              <w:rPr>
                <w:rFonts w:ascii="GHEA Grapalat" w:eastAsia="Times New Roman" w:hAnsi="GHEA Grapalat" w:cs="Arial"/>
                <w:sz w:val="20"/>
                <w:szCs w:val="20"/>
                <w:lang w:val="en-US"/>
              </w:rPr>
              <w:t>:</w:t>
            </w:r>
            <w:proofErr w:type="gramEnd"/>
          </w:p>
        </w:tc>
      </w:tr>
      <w:tr w:rsidR="00532D6C" w:rsidRPr="00E84C88" w14:paraId="1A261AF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CA300"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lang w:val="hy-AM"/>
              </w:rPr>
              <w:t xml:space="preserve">9 </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Beneficiary </w:t>
            </w:r>
            <w:r w:rsidRPr="00E84C88">
              <w:rPr>
                <w:rFonts w:ascii="Arial" w:eastAsia="Times New Roman" w:hAnsi="Arial" w:cs="Arial"/>
                <w:sz w:val="20"/>
                <w:szCs w:val="20"/>
                <w:lang w:val="hy-AM"/>
              </w:rPr>
              <w:t>:</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Arial"/>
                <w:sz w:val="20"/>
                <w:szCs w:val="20"/>
              </w:rPr>
              <w:t xml:space="preserve">Tumanyan </w:t>
            </w:r>
            <w:r w:rsidRPr="00E84C88">
              <w:rPr>
                <w:rFonts w:ascii="GHEA Grapalat" w:eastAsia="Times New Roman" w:hAnsi="GHEA Grapalat" w:cs="GHEA Grapalat"/>
                <w:sz w:val="20"/>
                <w:szCs w:val="20"/>
                <w:lang w:val="pt-BR"/>
              </w:rPr>
              <w:t xml:space="preserve">_ </w:t>
            </w:r>
            <w:r w:rsidRPr="00E84C88">
              <w:rPr>
                <w:rFonts w:ascii="Arial" w:eastAsia="Times New Roman" w:hAnsi="Arial" w:cs="Arial"/>
                <w:sz w:val="20"/>
                <w:szCs w:val="20"/>
                <w:lang w:val="pt-BR"/>
              </w:rPr>
              <w:t>_</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utility</w:t>
            </w:r>
            <w:r w:rsidRPr="00E84C88">
              <w:rPr>
                <w:rFonts w:ascii="GHEA Grapalat" w:eastAsia="Times New Roman" w:hAnsi="GHEA Grapalat" w:cs="GHEA Grapalat"/>
                <w:sz w:val="20"/>
                <w:szCs w:val="20"/>
                <w:lang w:val="pt-BR"/>
              </w:rPr>
              <w:t xml:space="preserve"> </w:t>
            </w:r>
            <w:r w:rsidRPr="00E84C88">
              <w:rPr>
                <w:rFonts w:ascii="Arial" w:eastAsia="Times New Roman" w:hAnsi="Arial" w:cs="Arial"/>
                <w:sz w:val="20"/>
                <w:szCs w:val="20"/>
                <w:lang w:val="pt-BR"/>
              </w:rPr>
              <w:t xml:space="preserve">economy </w:t>
            </w:r>
            <w:r w:rsidRPr="00E84C88">
              <w:rPr>
                <w:rFonts w:ascii="GHEA Grapalat" w:eastAsia="Times New Roman" w:hAnsi="GHEA Grapalat" w:cs="GHEA Grapalat"/>
                <w:sz w:val="20"/>
                <w:szCs w:val="20"/>
                <w:lang w:val="pt-BR"/>
              </w:rPr>
              <w:t xml:space="preserve">&gt;&gt; </w:t>
            </w:r>
            <w:r w:rsidRPr="00E84C88">
              <w:rPr>
                <w:rFonts w:ascii="Arial" w:eastAsia="Times New Roman" w:hAnsi="Arial" w:cs="Arial"/>
                <w:sz w:val="20"/>
                <w:szCs w:val="20"/>
                <w:lang w:val="pt-BR"/>
              </w:rPr>
              <w:t>NAOC:</w:t>
            </w:r>
          </w:p>
        </w:tc>
      </w:tr>
      <w:tr w:rsidR="00532D6C" w:rsidRPr="00E84C88" w14:paraId="62B157EC"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E4E852"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10.</w:t>
            </w:r>
            <w:r w:rsidRPr="00E84C88">
              <w:rPr>
                <w:rFonts w:ascii="GHEA Grapalat" w:eastAsia="Times New Roman" w:hAnsi="GHEA Grapalat" w:cs="Sylfaen"/>
                <w:sz w:val="20"/>
                <w:szCs w:val="20"/>
                <w:lang w:val="en-US"/>
              </w:rPr>
              <w:t xml:space="preserve"> </w:t>
            </w:r>
            <w:proofErr w:type="gramStart"/>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lang w:val="en-US"/>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PSC</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rPr>
              <w:t>)</w:t>
            </w:r>
          </w:p>
        </w:tc>
      </w:tr>
      <w:tr w:rsidR="00532D6C" w:rsidRPr="00E84C88" w14:paraId="77602209"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86D32C"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hy-AM"/>
              </w:rPr>
              <w:t xml:space="preserve">11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lang w:val="en-US"/>
              </w:rPr>
              <w:t xml:space="preserve"> </w:t>
            </w:r>
            <w:proofErr w:type="gramStart"/>
            <w:r w:rsidRPr="00E84C88">
              <w:rPr>
                <w:rFonts w:ascii="Arial" w:eastAsia="Times New Roman" w:hAnsi="Arial" w:cs="Arial"/>
                <w:sz w:val="20"/>
                <w:szCs w:val="20"/>
                <w:lang w:val="en-US"/>
              </w:rPr>
              <w:t xml:space="preserve">AVC </w:t>
            </w:r>
            <w:r w:rsidRPr="00E84C88">
              <w:rPr>
                <w:rFonts w:ascii="GHEA Grapalat" w:eastAsia="Times New Roman" w:hAnsi="GHEA Grapalat" w:cs="Arial"/>
                <w:sz w:val="20"/>
                <w:szCs w:val="20"/>
                <w:lang w:val="en-US"/>
              </w:rPr>
              <w:t>:</w:t>
            </w:r>
            <w:proofErr w:type="gramEnd"/>
          </w:p>
        </w:tc>
      </w:tr>
      <w:tr w:rsidR="00532D6C" w:rsidRPr="00E84C88" w14:paraId="22DDB22C"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6B86B" w14:textId="77777777" w:rsidR="00532D6C" w:rsidRPr="00E84C88" w:rsidRDefault="00532D6C" w:rsidP="008E294B">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Beneficiary's </w:t>
            </w:r>
            <w:r w:rsidRPr="00E84C88">
              <w:rPr>
                <w:rFonts w:ascii="Arial" w:eastAsia="Times New Roman" w:hAnsi="Arial" w:cs="Arial"/>
                <w:sz w:val="20"/>
                <w:szCs w:val="20"/>
                <w:lang w:val="hy-AM"/>
              </w:rPr>
              <w:t>name:</w:t>
            </w:r>
            <w:r w:rsidRPr="00E84C88">
              <w:rPr>
                <w:rFonts w:ascii="GHEA Grapalat" w:eastAsia="Times New Roman" w:hAnsi="GHEA Grapalat" w:cs="Arial"/>
                <w:sz w:val="20"/>
                <w:szCs w:val="20"/>
              </w:rPr>
              <w:t xml:space="preserve">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organization </w:t>
            </w:r>
            <w:proofErr w:type="gramStart"/>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bank</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w:t>
            </w:r>
          </w:p>
        </w:tc>
      </w:tr>
      <w:tr w:rsidR="00532D6C" w:rsidRPr="00E84C88" w14:paraId="29335C3D"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8F889"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3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 xml:space="preserve">number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note</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Arial"/>
                <w:sz w:val="20"/>
                <w:szCs w:val="20"/>
                <w:lang w:val="en-US"/>
              </w:rPr>
              <w:t xml:space="preserve">N </w:t>
            </w:r>
            <w:r w:rsidRPr="00E84C88">
              <w:rPr>
                <w:rFonts w:ascii="GHEA Grapalat" w:eastAsia="Times New Roman" w:hAnsi="GHEA Grapalat" w:cs="Arial"/>
                <w:sz w:val="20"/>
                <w:szCs w:val="20"/>
              </w:rPr>
              <w:t>) _</w:t>
            </w:r>
          </w:p>
        </w:tc>
      </w:tr>
      <w:tr w:rsidR="00532D6C" w:rsidRPr="00E84C88" w14:paraId="1B990F39"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65A0A"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en-US"/>
              </w:rPr>
              <w:t xml:space="preserve">1 </w:t>
            </w:r>
            <w:proofErr w:type="gramStart"/>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Sum</w:t>
            </w:r>
            <w:r w:rsidRPr="00E84C88">
              <w:rPr>
                <w:rFonts w:ascii="GHEA Grapalat" w:eastAsia="Times New Roman" w:hAnsi="GHEA Grapalat" w:cs="Arial"/>
                <w:sz w:val="20"/>
                <w:szCs w:val="20"/>
                <w:lang w:val="en-US"/>
              </w:rPr>
              <w:t xml:space="preserve">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numbers</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lang w:val="en-US"/>
              </w:rPr>
              <w:t>.</w:t>
            </w:r>
          </w:p>
        </w:tc>
      </w:tr>
      <w:tr w:rsidR="00532D6C" w:rsidRPr="00E84C88" w14:paraId="747E9268"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E9AC29"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15.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proofErr w:type="gramStart"/>
            <w:r w:rsidRPr="00E84C88">
              <w:rPr>
                <w:rFonts w:ascii="Arial" w:eastAsia="Times New Roman" w:hAnsi="Arial" w:cs="Arial"/>
                <w:sz w:val="20"/>
                <w:szCs w:val="20"/>
                <w:lang w:val="hy-AM"/>
              </w:rPr>
              <w:t>sum ,</w:t>
            </w:r>
            <w:proofErr w:type="gramEnd"/>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in numbers</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Sylfaen"/>
                <w:sz w:val="20"/>
                <w:szCs w:val="20"/>
              </w:rPr>
              <w:t>)</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intended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partial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Sylfaen"/>
                <w:sz w:val="20"/>
                <w:szCs w:val="20"/>
                <w:lang w:val="hy-AM"/>
              </w:rPr>
              <w:t xml:space="preserve">which </w:t>
            </w:r>
            <w:r w:rsidRPr="00E84C88">
              <w:rPr>
                <w:rFonts w:ascii="Arial" w:eastAsia="Times New Roman" w:hAnsi="Arial" w:cs="Arial"/>
                <w:sz w:val="20"/>
                <w:szCs w:val="20"/>
                <w:lang w:val="hy-AM"/>
              </w:rPr>
              <w:t>_</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rPr>
              <w:t>)</w:t>
            </w:r>
          </w:p>
        </w:tc>
      </w:tr>
      <w:tr w:rsidR="00532D6C" w:rsidRPr="00E84C88" w14:paraId="0AEE6C16"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3A71A" w14:textId="77777777" w:rsidR="00532D6C" w:rsidRPr="00E84C88" w:rsidRDefault="00532D6C" w:rsidP="00532D6C">
            <w:pPr>
              <w:spacing w:after="0" w:line="240" w:lineRule="auto"/>
              <w:rPr>
                <w:rFonts w:ascii="GHEA Grapalat" w:eastAsia="Times New Roman" w:hAnsi="GHEA Grapalat" w:cs="Arial"/>
                <w:sz w:val="20"/>
                <w:szCs w:val="20"/>
                <w:lang w:val="en-US"/>
              </w:rPr>
            </w:pPr>
            <w:r w:rsidRPr="00E84C88">
              <w:rPr>
                <w:rFonts w:ascii="GHEA Grapalat" w:eastAsia="Times New Roman" w:hAnsi="GHEA Grapalat" w:cs="Sylfaen"/>
                <w:sz w:val="20"/>
                <w:szCs w:val="20"/>
                <w:lang w:val="en-US"/>
              </w:rPr>
              <w:t xml:space="preserve">1 </w:t>
            </w:r>
            <w:proofErr w:type="gramStart"/>
            <w:r w:rsidRPr="00E84C88">
              <w:rPr>
                <w:rFonts w:ascii="GHEA Grapalat" w:eastAsia="Times New Roman" w:hAnsi="GHEA Grapalat" w:cs="Sylfaen"/>
                <w:sz w:val="20"/>
                <w:szCs w:val="20"/>
              </w:rPr>
              <w:t xml:space="preserve">6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Currency </w:t>
            </w:r>
            <w:proofErr w:type="gramStart"/>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words:</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Arial"/>
                <w:sz w:val="20"/>
                <w:szCs w:val="20"/>
                <w:lang w:val="en-US"/>
              </w:rPr>
              <w:t xml:space="preserve"> </w:t>
            </w:r>
            <w:r w:rsidRPr="00E84C88">
              <w:rPr>
                <w:rFonts w:ascii="Arial" w:eastAsia="Times New Roman" w:hAnsi="Arial" w:cs="Arial"/>
                <w:sz w:val="20"/>
                <w:szCs w:val="20"/>
                <w:lang w:val="en-US"/>
              </w:rPr>
              <w:t xml:space="preserve">with code </w:t>
            </w:r>
            <w:r w:rsidRPr="00E84C88">
              <w:rPr>
                <w:rFonts w:ascii="GHEA Grapalat" w:eastAsia="Times New Roman" w:hAnsi="GHEA Grapalat" w:cs="Arial"/>
                <w:sz w:val="20"/>
                <w:szCs w:val="20"/>
                <w:lang w:val="en-US"/>
              </w:rPr>
              <w:t>).</w:t>
            </w:r>
          </w:p>
        </w:tc>
      </w:tr>
      <w:tr w:rsidR="00532D6C" w:rsidRPr="00E84C88" w14:paraId="7F8ED290"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B54116" w14:textId="77777777" w:rsidR="00532D6C" w:rsidRPr="00E84C88" w:rsidRDefault="00532D6C" w:rsidP="00532D6C">
            <w:pPr>
              <w:spacing w:after="0" w:line="240" w:lineRule="auto"/>
              <w:rPr>
                <w:rFonts w:ascii="GHEA Grapalat" w:eastAsia="Times New Roman" w:hAnsi="GHEA Grapalat" w:cs="Arial"/>
                <w:sz w:val="20"/>
                <w:szCs w:val="20"/>
                <w:lang w:val="hy-AM"/>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7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Purpose of transaction </w:t>
            </w:r>
            <w:proofErr w:type="gramStart"/>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payment</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Arial"/>
                <w:sz w:val="20"/>
                <w:szCs w:val="20"/>
              </w:rPr>
              <w:t>) :</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Sylfaen"/>
                <w:bCs/>
                <w:sz w:val="20"/>
                <w:szCs w:val="20"/>
              </w:rPr>
              <w:t xml:space="preserve">( </w:t>
            </w:r>
            <w:r w:rsidRPr="00E84C88">
              <w:rPr>
                <w:rFonts w:ascii="Arial" w:eastAsia="Times New Roman" w:hAnsi="Arial" w:cs="Arial"/>
                <w:bCs/>
                <w:sz w:val="20"/>
                <w:szCs w:val="20"/>
                <w:lang w:val="hy-AM"/>
              </w:rPr>
              <w:t>contract:</w:t>
            </w:r>
            <w:r w:rsidRPr="00E84C88">
              <w:rPr>
                <w:rFonts w:ascii="GHEA Grapalat" w:eastAsia="Times New Roman" w:hAnsi="GHEA Grapalat" w:cs="Sylfaen"/>
                <w:bCs/>
                <w:sz w:val="20"/>
                <w:szCs w:val="20"/>
                <w:lang w:val="hy-AM"/>
              </w:rPr>
              <w:t xml:space="preserve"> </w:t>
            </w:r>
            <w:r w:rsidRPr="00E84C88">
              <w:rPr>
                <w:rFonts w:ascii="Arial" w:eastAsia="Times New Roman" w:hAnsi="Arial" w:cs="Arial"/>
                <w:bCs/>
                <w:sz w:val="20"/>
                <w:szCs w:val="20"/>
                <w:lang w:val="hy-AM"/>
              </w:rPr>
              <w:t>performance</w:t>
            </w:r>
            <w:r w:rsidRPr="00E84C88">
              <w:rPr>
                <w:rFonts w:ascii="GHEA Grapalat" w:eastAsia="Times New Roman" w:hAnsi="GHEA Grapalat" w:cs="Sylfaen"/>
                <w:bCs/>
                <w:sz w:val="20"/>
                <w:szCs w:val="20"/>
              </w:rPr>
              <w:t xml:space="preserve"> </w:t>
            </w:r>
            <w:r w:rsidRPr="00E84C88">
              <w:rPr>
                <w:rFonts w:ascii="Arial" w:eastAsia="Times New Roman" w:hAnsi="Arial" w:cs="Arial"/>
                <w:bCs/>
                <w:sz w:val="20"/>
                <w:szCs w:val="20"/>
                <w:lang w:val="en-US"/>
              </w:rPr>
              <w:t xml:space="preserve">ensure </w:t>
            </w:r>
            <w:r w:rsidRPr="00E84C88">
              <w:rPr>
                <w:rFonts w:ascii="Arial" w:eastAsia="Times New Roman" w:hAnsi="Arial" w:cs="Arial"/>
                <w:bCs/>
                <w:sz w:val="20"/>
                <w:szCs w:val="20"/>
                <w:lang w:val="hy-AM"/>
              </w:rPr>
              <w:t>it</w:t>
            </w:r>
            <w:r w:rsidRPr="00E84C88">
              <w:rPr>
                <w:rFonts w:ascii="GHEA Grapalat" w:eastAsia="Times New Roman" w:hAnsi="GHEA Grapalat" w:cs="Sylfaen"/>
                <w:bCs/>
                <w:sz w:val="20"/>
                <w:szCs w:val="20"/>
                <w:lang w:val="hy-AM"/>
              </w:rPr>
              <w:t xml:space="preserve"> </w:t>
            </w:r>
            <w:r w:rsidRPr="00E84C88">
              <w:rPr>
                <w:rFonts w:ascii="Arial" w:eastAsia="Times New Roman" w:hAnsi="Arial" w:cs="Arial"/>
                <w:bCs/>
                <w:sz w:val="20"/>
                <w:szCs w:val="20"/>
                <w:lang w:val="hy-AM"/>
              </w:rPr>
              <w:t xml:space="preserve">for </w:t>
            </w:r>
            <w:r w:rsidRPr="00E84C88">
              <w:rPr>
                <w:rFonts w:ascii="GHEA Grapalat" w:eastAsia="Times New Roman" w:hAnsi="GHEA Grapalat" w:cs="Sylfaen"/>
                <w:bCs/>
                <w:sz w:val="20"/>
                <w:szCs w:val="20"/>
              </w:rPr>
              <w:t>)</w:t>
            </w:r>
          </w:p>
        </w:tc>
      </w:tr>
      <w:tr w:rsidR="00532D6C" w:rsidRPr="00E84C88" w14:paraId="109F861B"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2530DBF8" w14:textId="77777777" w:rsidR="00532D6C" w:rsidRPr="00E84C88" w:rsidRDefault="00532D6C" w:rsidP="00532D6C">
            <w:pPr>
              <w:spacing w:after="0" w:line="240" w:lineRule="auto"/>
              <w:rPr>
                <w:rFonts w:ascii="GHEA Grapalat" w:eastAsia="Times New Roman" w:hAnsi="GHEA Grapalat" w:cs="Arial"/>
                <w:sz w:val="20"/>
                <w:szCs w:val="20"/>
              </w:rPr>
            </w:pPr>
            <w:r w:rsidRPr="00E84C88">
              <w:rPr>
                <w:rFonts w:ascii="GHEA Grapalat" w:eastAsia="Times New Roman" w:hAnsi="GHEA Grapalat" w:cs="Sylfaen"/>
                <w:sz w:val="20"/>
                <w:szCs w:val="20"/>
              </w:rPr>
              <w:t xml:space="preserve">1 </w:t>
            </w:r>
            <w:proofErr w:type="gramStart"/>
            <w:r w:rsidRPr="00E84C88">
              <w:rPr>
                <w:rFonts w:ascii="GHEA Grapalat" w:eastAsia="Times New Roman" w:hAnsi="GHEA Grapalat" w:cs="Sylfaen"/>
                <w:sz w:val="20"/>
                <w:szCs w:val="20"/>
                <w:lang w:val="hy-AM"/>
              </w:rPr>
              <w:t xml:space="preserve">8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foundations:</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Documents: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Arial"/>
                <w:sz w:val="20"/>
                <w:szCs w:val="20"/>
              </w:rPr>
              <w: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that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agreement </w:t>
            </w:r>
            <w:r w:rsidRPr="00E84C88">
              <w:rPr>
                <w:rFonts w:ascii="GHEA Grapalat" w:eastAsia="Times New Roman" w:hAnsi="GHEA Grapalat" w:cs="Arial"/>
                <w:sz w:val="20"/>
                <w:szCs w:val="20"/>
                <w:lang w:val="hy-AM"/>
              </w:rPr>
              <w:t xml:space="preserve">to </w:t>
            </w:r>
            <w:r w:rsidRPr="00E84C88">
              <w:rPr>
                <w:rFonts w:ascii="Arial" w:eastAsia="Times New Roman" w:hAnsi="Arial" w:cs="Arial"/>
                <w:sz w:val="20"/>
                <w:szCs w:val="20"/>
                <w:lang w:val="hy-AM"/>
              </w:rPr>
              <w:t>them</w:t>
            </w:r>
            <w:r w:rsidRPr="00E84C88">
              <w:rPr>
                <w:rFonts w:ascii="GHEA Grapalat" w:eastAsia="Times New Roman" w:hAnsi="GHEA Grapalat" w:cs="Arial"/>
                <w:sz w:val="20"/>
                <w:szCs w:val="20"/>
                <w:lang w:val="hy-AM"/>
              </w:rPr>
              <w:t xml:space="preserve"> the </w:t>
            </w:r>
            <w:r w:rsidRPr="00E84C88">
              <w:rPr>
                <w:rFonts w:ascii="Arial" w:eastAsia="Times New Roman" w:hAnsi="Arial" w:cs="Arial"/>
                <w:sz w:val="20"/>
                <w:szCs w:val="20"/>
                <w:lang w:val="hy-AM"/>
              </w:rPr>
              <w:t>numbers</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hy-AM"/>
              </w:rPr>
              <w:t xml:space="preserve">p </w:t>
            </w:r>
            <w:r w:rsidRPr="00E84C88">
              <w:rPr>
                <w:rFonts w:ascii="Arial" w:eastAsia="Times New Roman" w:hAnsi="Arial" w:cs="Arial"/>
                <w:sz w:val="20"/>
                <w:szCs w:val="20"/>
                <w:lang w:val="en-US"/>
              </w:rPr>
              <w:t>_</w:t>
            </w:r>
            <w:r w:rsidRPr="00E84C88">
              <w:rPr>
                <w:rFonts w:ascii="GHEA Grapalat" w:eastAsia="Times New Roman" w:hAnsi="GHEA Grapalat" w:cs="Sylfaen"/>
                <w:sz w:val="20"/>
                <w:szCs w:val="20"/>
              </w:rPr>
              <w:t xml:space="preserve"> </w:t>
            </w:r>
            <w:r w:rsidRPr="00E84C88">
              <w:rPr>
                <w:rFonts w:ascii="GHEA Grapalat" w:eastAsia="Times New Roman" w:hAnsi="GHEA Grapalat" w:cs="Arial"/>
                <w:sz w:val="20"/>
                <w:szCs w:val="20"/>
              </w:rPr>
              <w:t xml:space="preserve"> </w:t>
            </w:r>
            <w:r w:rsidRPr="00E84C88">
              <w:rPr>
                <w:rFonts w:ascii="Arial" w:eastAsia="Times New Roman" w:hAnsi="Arial" w:cs="Arial"/>
                <w:sz w:val="20"/>
                <w:szCs w:val="20"/>
                <w:lang w:val="en-US"/>
              </w:rPr>
              <w:t>code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whose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based on</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on</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is happening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the charge </w:t>
            </w:r>
            <w:r w:rsidRPr="00E84C88">
              <w:rPr>
                <w:rFonts w:ascii="GHEA Grapalat" w:eastAsia="Times New Roman" w:hAnsi="GHEA Grapalat" w:cs="Arial"/>
                <w:sz w:val="20"/>
                <w:szCs w:val="20"/>
              </w:rPr>
              <w:t xml:space="preserve">) </w:t>
            </w:r>
            <w:r w:rsidRPr="00E84C88">
              <w:rPr>
                <w:rFonts w:ascii="GHEA Grapalat" w:eastAsia="Times New Roman" w:hAnsi="GHEA Grapalat" w:cs="Sylfaen"/>
                <w:sz w:val="20"/>
                <w:szCs w:val="20"/>
              </w:rPr>
              <w:t>.</w:t>
            </w:r>
          </w:p>
          <w:p w14:paraId="5E738418"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3B30CA1F"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52E8772D"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649CF300"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6D9C2" w14:textId="77777777" w:rsidR="00532D6C" w:rsidRPr="00E84C88" w:rsidRDefault="00532D6C" w:rsidP="00532D6C">
            <w:pPr>
              <w:spacing w:after="0" w:line="240" w:lineRule="auto"/>
              <w:rPr>
                <w:rFonts w:ascii="GHEA Grapalat" w:eastAsia="Times New Roman" w:hAnsi="GHEA Grapalat" w:cs="Sylfaen"/>
                <w:sz w:val="20"/>
                <w:szCs w:val="20"/>
                <w:lang w:val="hy-AM"/>
              </w:rPr>
            </w:pPr>
            <w:r w:rsidRPr="00E84C88">
              <w:rPr>
                <w:rFonts w:ascii="GHEA Grapalat" w:eastAsia="Times New Roman" w:hAnsi="GHEA Grapalat" w:cs="Sylfaen"/>
                <w:sz w:val="20"/>
                <w:szCs w:val="20"/>
                <w:lang w:val="hy-AM"/>
              </w:rPr>
              <w:t xml:space="preserve">19.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terms: </w:t>
            </w:r>
            <w:r w:rsidRPr="00E84C88">
              <w:rPr>
                <w:rFonts w:ascii="GHEA Grapalat" w:eastAsia="Times New Roman" w:hAnsi="GHEA Grapalat" w:cs="Sylfae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Sylfaen"/>
                <w:sz w:val="20"/>
                <w:szCs w:val="20"/>
                <w:lang w:val="hy-AM"/>
              </w:rPr>
              <w:t>&gt;</w:t>
            </w:r>
          </w:p>
          <w:p w14:paraId="3C9CC0CB"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6A4FD551"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33D3C"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hy-AM"/>
              </w:rPr>
              <w:t xml:space="preserve">20. </w:t>
            </w:r>
            <w:r w:rsidRPr="00E84C88">
              <w:rPr>
                <w:rFonts w:ascii="Arial" w:eastAsia="Times New Roman" w:hAnsi="Arial" w:cs="Arial"/>
                <w:sz w:val="20"/>
                <w:szCs w:val="20"/>
                <w:lang w:val="hy-AM"/>
              </w:rPr>
              <w:t>Adverb</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pages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count,</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Arial"/>
                <w:sz w:val="20"/>
                <w:szCs w:val="20"/>
                <w:lang w:val="en-US"/>
              </w:rPr>
              <w: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en-US"/>
              </w:rPr>
              <w:t>page:</w:t>
            </w:r>
          </w:p>
          <w:p w14:paraId="06F118C4"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79C3B89D"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13B77486"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Courier New"/>
                <w:sz w:val="20"/>
                <w:szCs w:val="20"/>
                <w:lang w:val="en-US"/>
              </w:rPr>
              <w:t> </w:t>
            </w:r>
            <w:r w:rsidRPr="00E84C88">
              <w:rPr>
                <w:rFonts w:ascii="GHEA Grapalat" w:eastAsia="Times New Roman" w:hAnsi="GHEA Grapalat" w:cs="Arial"/>
                <w:sz w:val="20"/>
                <w:szCs w:val="20"/>
                <w:lang w:val="hy-AM"/>
              </w:rPr>
              <w:t xml:space="preserve">22 </w:t>
            </w:r>
            <w:r w:rsidRPr="00E84C88">
              <w:rPr>
                <w:rFonts w:ascii="GHEA Grapalat" w:eastAsia="Times New Roman" w:hAnsi="GHEA Grapalat" w:cs="Arial"/>
                <w:sz w:val="20"/>
                <w:szCs w:val="20"/>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signatures</w:t>
            </w:r>
          </w:p>
          <w:p w14:paraId="7FFDE1F6" w14:textId="77777777" w:rsidR="00532D6C" w:rsidRPr="00E84C88" w:rsidRDefault="00532D6C" w:rsidP="00532D6C">
            <w:pPr>
              <w:spacing w:after="0" w:line="240" w:lineRule="auto"/>
              <w:rPr>
                <w:rFonts w:ascii="GHEA Grapalat" w:eastAsia="Times New Roman" w:hAnsi="GHEA Grapalat" w:cs="Sylfaen"/>
                <w:sz w:val="20"/>
                <w:szCs w:val="20"/>
              </w:rPr>
            </w:pPr>
          </w:p>
          <w:p w14:paraId="49D29DCB"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rPr>
              <w:t>/____________________/</w:t>
            </w:r>
          </w:p>
          <w:p w14:paraId="2FFC3F4D"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7B153C8B" w14:textId="77777777" w:rsidR="00532D6C" w:rsidRPr="00E84C88" w:rsidRDefault="00532D6C" w:rsidP="00532D6C">
            <w:pPr>
              <w:spacing w:after="0" w:line="240" w:lineRule="auto"/>
              <w:rPr>
                <w:rFonts w:ascii="GHEA Grapalat" w:eastAsia="Times New Roman" w:hAnsi="GHEA Grapalat" w:cs="Sylfaen"/>
                <w:sz w:val="20"/>
                <w:szCs w:val="20"/>
              </w:rPr>
            </w:pPr>
          </w:p>
          <w:p w14:paraId="78C09CF3"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10520B3E" w14:textId="77777777" w:rsidR="00532D6C" w:rsidRPr="00E84C88" w:rsidRDefault="00532D6C" w:rsidP="00532D6C">
            <w:pPr>
              <w:spacing w:after="0" w:line="240" w:lineRule="auto"/>
              <w:rPr>
                <w:rFonts w:ascii="GHEA Grapalat" w:eastAsia="Times New Roman" w:hAnsi="GHEA Grapalat" w:cs="Sylfaen"/>
                <w:sz w:val="20"/>
                <w:szCs w:val="20"/>
              </w:rPr>
            </w:pPr>
          </w:p>
          <w:p w14:paraId="368611D5"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lang w:val="hy-AM"/>
              </w:rPr>
              <w:t xml:space="preserve">22 </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rPr>
              <w:t>.</w:t>
            </w:r>
            <w:proofErr w:type="gramEnd"/>
          </w:p>
          <w:p w14:paraId="5066D6B8"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rPr>
              <w:t>_</w:t>
            </w:r>
          </w:p>
          <w:p w14:paraId="14482F7B"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05244F8"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Arial"/>
                <w:sz w:val="20"/>
                <w:szCs w:val="20"/>
                <w:lang w:val="hy-AM"/>
              </w:rPr>
              <w:t xml:space="preserve">2 </w:t>
            </w:r>
            <w:r w:rsidRPr="00E84C88">
              <w:rPr>
                <w:rFonts w:ascii="GHEA Grapalat" w:eastAsia="Times New Roman" w:hAnsi="GHEA Grapalat" w:cs="Arial"/>
                <w:sz w:val="20"/>
                <w:szCs w:val="20"/>
              </w:rPr>
              <w:t xml:space="preserve">1.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Sylfaen"/>
                <w:sz w:val="20"/>
                <w:szCs w:val="20"/>
              </w:rPr>
              <w:t>.</w:t>
            </w:r>
            <w:proofErr w:type="gramEnd"/>
            <w:r w:rsidRPr="00E84C88">
              <w:rPr>
                <w:rFonts w:ascii="GHEA Grapalat" w:eastAsia="Times New Roman" w:hAnsi="GHEA Grapalat" w:cs="Courier New"/>
                <w:sz w:val="20"/>
                <w:szCs w:val="20"/>
                <w:lang w:val="en-US"/>
              </w:rPr>
              <w:t> </w:t>
            </w:r>
            <w:r w:rsidRPr="00E84C88">
              <w:rPr>
                <w:rFonts w:ascii="Arial" w:eastAsia="Times New Roman" w:hAnsi="Arial" w:cs="Arial"/>
                <w:sz w:val="20"/>
                <w:szCs w:val="20"/>
                <w:lang w:val="en-US"/>
              </w:rPr>
              <w:t>Payer:</w:t>
            </w:r>
            <w:r w:rsidRPr="00E84C88">
              <w:rPr>
                <w:rFonts w:ascii="GHEA Grapalat" w:eastAsia="Times New Roman" w:hAnsi="GHEA Grapalat" w:cs="Sylfaen"/>
                <w:sz w:val="20"/>
                <w:szCs w:val="20"/>
              </w:rPr>
              <w:t xml:space="preserve"> </w:t>
            </w:r>
            <w:proofErr w:type="gramStart"/>
            <w:r w:rsidRPr="00E84C88">
              <w:rPr>
                <w:rFonts w:ascii="Arial" w:eastAsia="Times New Roman" w:hAnsi="Arial" w:cs="Arial"/>
                <w:sz w:val="20"/>
                <w:szCs w:val="20"/>
                <w:lang w:val="en-US"/>
              </w:rPr>
              <w:t xml:space="preserve">signatures </w:t>
            </w:r>
            <w:r w:rsidRPr="00E84C88">
              <w:rPr>
                <w:rFonts w:ascii="GHEA Grapalat" w:eastAsia="Times New Roman" w:hAnsi="GHEA Grapalat" w:cs="Sylfaen"/>
                <w:sz w:val="20"/>
                <w:szCs w:val="20"/>
              </w:rPr>
              <w:t>:</w:t>
            </w:r>
            <w:proofErr w:type="gramEnd"/>
          </w:p>
          <w:p w14:paraId="5F2CBC47"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523FD5FF"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7601682F"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2F06B708"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2FA86D5F"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Tahoma"/>
                <w:color w:val="000000"/>
                <w:sz w:val="20"/>
                <w:szCs w:val="20"/>
              </w:rPr>
              <w:t>/____________________/</w:t>
            </w:r>
          </w:p>
          <w:p w14:paraId="6B78A994"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0F0E8B54" w14:textId="77777777" w:rsidR="00532D6C" w:rsidRPr="00E84C88" w:rsidRDefault="00532D6C" w:rsidP="00532D6C">
            <w:pPr>
              <w:spacing w:after="0" w:line="240" w:lineRule="auto"/>
              <w:jc w:val="right"/>
              <w:rPr>
                <w:rFonts w:ascii="GHEA Grapalat" w:eastAsia="Times New Roman" w:hAnsi="GHEA Grapalat" w:cs="Sylfaen"/>
                <w:sz w:val="20"/>
                <w:szCs w:val="20"/>
              </w:rPr>
            </w:pPr>
            <w:r w:rsidRPr="00E84C88">
              <w:rPr>
                <w:rFonts w:ascii="GHEA Grapalat" w:eastAsia="Times New Roman" w:hAnsi="GHEA Grapalat" w:cs="Sylfaen"/>
                <w:sz w:val="20"/>
                <w:szCs w:val="20"/>
                <w:lang w:val="hy-AM"/>
              </w:rPr>
              <w:t xml:space="preserve">2 </w:t>
            </w:r>
            <w:r w:rsidRPr="00E84C88">
              <w:rPr>
                <w:rFonts w:ascii="GHEA Grapalat" w:eastAsia="Times New Roman" w:hAnsi="GHEA Grapalat" w:cs="Sylfaen"/>
                <w:sz w:val="20"/>
                <w:szCs w:val="20"/>
              </w:rPr>
              <w:t xml:space="preserve">1.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rPr>
              <w:t>.</w:t>
            </w:r>
            <w:proofErr w:type="gramEnd"/>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rPr>
              <w:t>_</w:t>
            </w:r>
          </w:p>
          <w:p w14:paraId="3C03D308"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5B04E7D7"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648E4FA7" w14:textId="77777777" w:rsidR="00532D6C" w:rsidRPr="00E84C88" w:rsidRDefault="00532D6C" w:rsidP="00532D6C">
            <w:pPr>
              <w:spacing w:after="0" w:line="240" w:lineRule="auto"/>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rPr>
              <w:t xml:space="preserve">2 </w:t>
            </w:r>
            <w:proofErr w:type="gramStart"/>
            <w:r w:rsidRPr="00E84C88">
              <w:rPr>
                <w:rFonts w:ascii="GHEA Grapalat" w:eastAsia="Times New Roman" w:hAnsi="GHEA Grapalat" w:cs="Tahoma"/>
                <w:color w:val="000000"/>
                <w:sz w:val="20"/>
                <w:szCs w:val="20"/>
                <w:lang w:val="hy-AM"/>
              </w:rPr>
              <w:t xml:space="preserve">4 </w:t>
            </w:r>
            <w:r w:rsidRPr="00E84C88">
              <w:rPr>
                <w:rFonts w:ascii="GHEA Grapalat" w:eastAsia="Times New Roman" w:hAnsi="GHEA Grapalat" w:cs="Tahoma"/>
                <w:color w:val="000000"/>
                <w:sz w:val="20"/>
                <w:szCs w:val="20"/>
              </w:rPr>
              <w:t>.</w:t>
            </w:r>
            <w:proofErr w:type="gramEnd"/>
            <w:r w:rsidRPr="00E84C88">
              <w:rPr>
                <w:rFonts w:ascii="GHEA Grapalat" w:eastAsia="Times New Roman" w:hAnsi="GHEA Grapalat" w:cs="Tahoma"/>
                <w:color w:val="000000"/>
                <w:sz w:val="20"/>
                <w:szCs w:val="20"/>
              </w:rPr>
              <w:t xml:space="preserve"> </w:t>
            </w:r>
            <w:proofErr w:type="gramStart"/>
            <w:r w:rsidRPr="00E84C88">
              <w:rPr>
                <w:rFonts w:ascii="Arial" w:eastAsia="Times New Roman" w:hAnsi="Arial" w:cs="Arial"/>
                <w:color w:val="000000"/>
                <w:sz w:val="20"/>
                <w:szCs w:val="20"/>
                <w:lang w:val="en-US"/>
              </w:rPr>
              <w:t xml:space="preserve">a </w:t>
            </w:r>
            <w:r w:rsidRPr="00E84C88">
              <w:rPr>
                <w:rFonts w:ascii="GHEA Grapalat" w:eastAsia="Times New Roman" w:hAnsi="GHEA Grapalat" w:cs="Tahoma"/>
                <w:color w:val="000000"/>
                <w:sz w:val="20"/>
                <w:szCs w:val="20"/>
              </w:rPr>
              <w:t>.</w:t>
            </w:r>
            <w:proofErr w:type="gramEnd"/>
            <w:r w:rsidRPr="00E84C88">
              <w:rPr>
                <w:rFonts w:ascii="GHEA Grapalat" w:eastAsia="Times New Roman" w:hAnsi="GHEA Grapalat" w:cs="Tahoma"/>
                <w:color w:val="000000"/>
                <w:sz w:val="20"/>
                <w:szCs w:val="20"/>
              </w:rPr>
              <w:t xml:space="preserve"> </w:t>
            </w:r>
            <w:r w:rsidRPr="00E84C88">
              <w:rPr>
                <w:rFonts w:ascii="Arial" w:eastAsia="Times New Roman" w:hAnsi="Arial" w:cs="Arial"/>
                <w:color w:val="000000"/>
                <w:sz w:val="20"/>
                <w:szCs w:val="20"/>
                <w:lang w:val="hy-AM"/>
              </w:rPr>
              <w:t>To the beneficiary</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attendant</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financial</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organization</w:t>
            </w:r>
            <w:r w:rsidRPr="00E84C88">
              <w:rPr>
                <w:rFonts w:ascii="GHEA Grapalat" w:eastAsia="Times New Roman" w:hAnsi="GHEA Grapalat" w:cs="Tahoma"/>
                <w:color w:val="000000"/>
                <w:sz w:val="20"/>
                <w:szCs w:val="20"/>
              </w:rPr>
              <w:t xml:space="preserve"> </w:t>
            </w:r>
          </w:p>
          <w:p w14:paraId="429293CF" w14:textId="77777777" w:rsidR="00532D6C" w:rsidRPr="00E84C88" w:rsidRDefault="00532D6C" w:rsidP="00532D6C">
            <w:pPr>
              <w:spacing w:after="0" w:line="240" w:lineRule="auto"/>
              <w:rPr>
                <w:rFonts w:ascii="GHEA Grapalat" w:eastAsia="Times New Roman" w:hAnsi="GHEA Grapalat" w:cs="Tahoma"/>
                <w:color w:val="000000"/>
                <w:sz w:val="20"/>
                <w:szCs w:val="20"/>
                <w:lang w:val="hy-AM"/>
              </w:rPr>
            </w:pPr>
            <w:r w:rsidRPr="00E84C88">
              <w:rPr>
                <w:rFonts w:ascii="GHEA Grapalat" w:eastAsia="Times New Roman" w:hAnsi="GHEA Grapalat" w:cs="Tahoma"/>
                <w:color w:val="000000"/>
                <w:sz w:val="20"/>
                <w:szCs w:val="20"/>
              </w:rPr>
              <w:t xml:space="preserve">                             </w:t>
            </w:r>
            <w:r w:rsidRPr="00E84C88">
              <w:rPr>
                <w:rFonts w:ascii="GHEA Grapalat" w:eastAsia="Times New Roman" w:hAnsi="GHEA Grapalat" w:cs="Tahoma"/>
                <w:color w:val="000000"/>
                <w:sz w:val="20"/>
                <w:szCs w:val="20"/>
                <w:lang w:val="hy-AM"/>
              </w:rPr>
              <w:t xml:space="preserve">                 </w:t>
            </w:r>
          </w:p>
          <w:p w14:paraId="0C3D3362" w14:textId="77777777" w:rsidR="00532D6C" w:rsidRPr="00E84C88" w:rsidRDefault="00532D6C" w:rsidP="00532D6C">
            <w:pPr>
              <w:spacing w:after="0" w:line="240" w:lineRule="auto"/>
              <w:rPr>
                <w:rFonts w:ascii="GHEA Grapalat" w:eastAsia="Times New Roman" w:hAnsi="GHEA Grapalat" w:cs="Tahoma"/>
                <w:color w:val="000000"/>
                <w:sz w:val="20"/>
                <w:szCs w:val="20"/>
              </w:rPr>
            </w:pPr>
            <w:r w:rsidRPr="00E84C88">
              <w:rPr>
                <w:rFonts w:ascii="GHEA Grapalat" w:eastAsia="Times New Roman" w:hAnsi="GHEA Grapalat" w:cs="Tahoma"/>
                <w:color w:val="000000"/>
                <w:sz w:val="20"/>
                <w:szCs w:val="20"/>
                <w:lang w:val="hy-AM"/>
              </w:rPr>
              <w:t xml:space="preserve">                                                 </w:t>
            </w:r>
            <w:r w:rsidRPr="00E84C88">
              <w:rPr>
                <w:rFonts w:ascii="GHEA Grapalat" w:eastAsia="Times New Roman" w:hAnsi="GHEA Grapalat" w:cs="Tahoma"/>
                <w:color w:val="000000"/>
                <w:sz w:val="20"/>
                <w:szCs w:val="20"/>
              </w:rPr>
              <w:t>/____________________/</w:t>
            </w:r>
          </w:p>
          <w:p w14:paraId="22E8FF82" w14:textId="77777777" w:rsidR="00532D6C" w:rsidRPr="00E84C88" w:rsidRDefault="00532D6C" w:rsidP="00532D6C">
            <w:pPr>
              <w:spacing w:after="0" w:line="240" w:lineRule="auto"/>
              <w:rPr>
                <w:rFonts w:ascii="GHEA Grapalat" w:eastAsia="Times New Roman" w:hAnsi="GHEA Grapalat" w:cs="Sylfaen"/>
                <w:sz w:val="20"/>
                <w:szCs w:val="20"/>
              </w:rPr>
            </w:pPr>
            <w:r w:rsidRPr="00E84C88">
              <w:rPr>
                <w:rFonts w:ascii="GHEA Grapalat" w:eastAsia="Times New Roman" w:hAnsi="GHEA Grapalat" w:cs="Sylfaen"/>
                <w:sz w:val="20"/>
                <w:szCs w:val="20"/>
              </w:rPr>
              <w:t xml:space="preserve">  </w:t>
            </w:r>
          </w:p>
          <w:p w14:paraId="5F9EEDF3"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signature </w:t>
            </w:r>
            <w:r w:rsidRPr="00E84C88">
              <w:rPr>
                <w:rFonts w:ascii="GHEA Grapalat" w:eastAsia="Times New Roman" w:hAnsi="GHEA Grapalat" w:cs="Sylfaen"/>
                <w:sz w:val="20"/>
                <w:szCs w:val="20"/>
                <w:lang w:val="en-US"/>
              </w:rPr>
              <w:t>/</w:t>
            </w:r>
          </w:p>
          <w:p w14:paraId="6F1B674E"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095707FC"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6ADA10B5"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r w:rsidRPr="00E84C88">
              <w:rPr>
                <w:rFonts w:ascii="GHEA Grapalat" w:eastAsia="Times New Roman" w:hAnsi="GHEA Grapalat" w:cs="Tahoma"/>
                <w:color w:val="000000"/>
                <w:sz w:val="20"/>
                <w:szCs w:val="20"/>
                <w:lang w:val="en-US"/>
              </w:rPr>
              <w:t xml:space="preserve">2 </w:t>
            </w:r>
            <w:proofErr w:type="gramStart"/>
            <w:r w:rsidRPr="00E84C88">
              <w:rPr>
                <w:rFonts w:ascii="GHEA Grapalat" w:eastAsia="Times New Roman" w:hAnsi="GHEA Grapalat" w:cs="Tahoma"/>
                <w:color w:val="000000"/>
                <w:sz w:val="20"/>
                <w:szCs w:val="20"/>
                <w:lang w:val="hy-AM"/>
              </w:rPr>
              <w:t xml:space="preserve">3 </w:t>
            </w:r>
            <w:r w:rsidRPr="00E84C88">
              <w:rPr>
                <w:rFonts w:ascii="GHEA Grapalat" w:eastAsia="Times New Roman" w:hAnsi="GHEA Grapalat" w:cs="Tahoma"/>
                <w:color w:val="000000"/>
                <w:sz w:val="20"/>
                <w:szCs w:val="20"/>
                <w:lang w:val="en-US"/>
              </w:rPr>
              <w:t>.</w:t>
            </w:r>
            <w:proofErr w:type="gramEnd"/>
            <w:r w:rsidRPr="00E84C88">
              <w:rPr>
                <w:rFonts w:ascii="GHEA Grapalat" w:eastAsia="Times New Roman" w:hAnsi="GHEA Grapalat" w:cs="Tahoma"/>
                <w:color w:val="000000"/>
                <w:sz w:val="20"/>
                <w:szCs w:val="20"/>
                <w:lang w:val="en-US"/>
              </w:rPr>
              <w:t xml:space="preserve"> </w:t>
            </w:r>
            <w:proofErr w:type="gramStart"/>
            <w:r w:rsidRPr="00E84C88">
              <w:rPr>
                <w:rFonts w:ascii="Arial" w:eastAsia="Times New Roman" w:hAnsi="Arial" w:cs="Arial"/>
                <w:color w:val="000000"/>
                <w:sz w:val="20"/>
                <w:szCs w:val="20"/>
                <w:lang w:val="en-US"/>
              </w:rPr>
              <w:t xml:space="preserve">a </w:t>
            </w:r>
            <w:r w:rsidRPr="00E84C88">
              <w:rPr>
                <w:rFonts w:ascii="GHEA Grapalat" w:eastAsia="Times New Roman" w:hAnsi="GHEA Grapalat" w:cs="Tahoma"/>
                <w:color w:val="000000"/>
                <w:sz w:val="20"/>
                <w:szCs w:val="20"/>
                <w:lang w:val="en-US"/>
              </w:rPr>
              <w:t>.</w:t>
            </w:r>
            <w:proofErr w:type="gramEnd"/>
            <w:r w:rsidRPr="00E84C88">
              <w:rPr>
                <w:rFonts w:ascii="GHEA Grapalat" w:eastAsia="Times New Roman" w:hAnsi="GHEA Grapalat" w:cs="Tahoma"/>
                <w:color w:val="000000"/>
                <w:sz w:val="20"/>
                <w:szCs w:val="20"/>
                <w:lang w:val="en-US"/>
              </w:rPr>
              <w:t xml:space="preserve"> </w:t>
            </w:r>
            <w:r w:rsidRPr="00E84C88">
              <w:rPr>
                <w:rFonts w:ascii="Arial" w:eastAsia="Times New Roman" w:hAnsi="Arial" w:cs="Arial"/>
                <w:color w:val="000000"/>
                <w:sz w:val="20"/>
                <w:szCs w:val="20"/>
                <w:lang w:val="hy-AM"/>
              </w:rPr>
              <w:t>To the payer</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attendant</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financial</w:t>
            </w:r>
            <w:r w:rsidRPr="00E84C88">
              <w:rPr>
                <w:rFonts w:ascii="GHEA Grapalat" w:eastAsia="Times New Roman" w:hAnsi="GHEA Grapalat" w:cs="Tahoma"/>
                <w:color w:val="000000"/>
                <w:sz w:val="20"/>
                <w:szCs w:val="20"/>
                <w:lang w:val="hy-AM"/>
              </w:rPr>
              <w:t xml:space="preserve"> </w:t>
            </w:r>
            <w:r w:rsidRPr="00E84C88">
              <w:rPr>
                <w:rFonts w:ascii="Arial" w:eastAsia="Times New Roman" w:hAnsi="Arial" w:cs="Arial"/>
                <w:color w:val="000000"/>
                <w:sz w:val="20"/>
                <w:szCs w:val="20"/>
                <w:lang w:val="hy-AM"/>
              </w:rPr>
              <w:t>organization</w:t>
            </w:r>
            <w:r w:rsidRPr="00E84C88">
              <w:rPr>
                <w:rFonts w:ascii="GHEA Grapalat" w:eastAsia="Times New Roman" w:hAnsi="GHEA Grapalat" w:cs="Tahoma"/>
                <w:color w:val="000000"/>
                <w:sz w:val="20"/>
                <w:szCs w:val="20"/>
                <w:lang w:val="en-US"/>
              </w:rPr>
              <w:t xml:space="preserve"> </w:t>
            </w:r>
          </w:p>
          <w:p w14:paraId="4ABFD881"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3CE1A44E"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37691D34"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r w:rsidRPr="00E84C88">
              <w:rPr>
                <w:rFonts w:ascii="GHEA Grapalat" w:eastAsia="Times New Roman" w:hAnsi="GHEA Grapalat" w:cs="Tahoma"/>
                <w:color w:val="000000"/>
                <w:sz w:val="20"/>
                <w:szCs w:val="20"/>
                <w:lang w:val="en-US"/>
              </w:rPr>
              <w:t>/____________________/</w:t>
            </w:r>
          </w:p>
          <w:p w14:paraId="569217B3" w14:textId="77777777" w:rsidR="00532D6C" w:rsidRPr="00E84C88" w:rsidRDefault="00532D6C" w:rsidP="00532D6C">
            <w:pPr>
              <w:spacing w:after="0" w:line="240" w:lineRule="auto"/>
              <w:jc w:val="center"/>
              <w:rPr>
                <w:rFonts w:ascii="GHEA Grapalat" w:eastAsia="Times New Roman" w:hAnsi="GHEA Grapalat" w:cs="Sylfaen"/>
                <w:sz w:val="20"/>
                <w:szCs w:val="20"/>
                <w:lang w:val="en-US"/>
              </w:rPr>
            </w:pPr>
            <w:r w:rsidRPr="00E84C88">
              <w:rPr>
                <w:rFonts w:ascii="GHEA Grapalat" w:eastAsia="Times New Roman" w:hAnsi="GHEA Grapalat" w:cs="Tahoma"/>
                <w:color w:val="000000"/>
                <w:sz w:val="20"/>
                <w:szCs w:val="20"/>
                <w:lang w:val="en-US"/>
              </w:rPr>
              <w:t xml:space="preserve">                                                   </w:t>
            </w:r>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signature </w:t>
            </w:r>
            <w:r w:rsidRPr="00E84C88">
              <w:rPr>
                <w:rFonts w:ascii="GHEA Grapalat" w:eastAsia="Times New Roman" w:hAnsi="GHEA Grapalat" w:cs="Sylfaen"/>
                <w:sz w:val="20"/>
                <w:szCs w:val="20"/>
                <w:lang w:val="en-US"/>
              </w:rPr>
              <w:t>/</w:t>
            </w:r>
          </w:p>
          <w:p w14:paraId="3DA416A1"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E84C88" w14:paraId="5BDA60F7"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663F1CA3"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lastRenderedPageBreak/>
              <w:t xml:space="preserve">24.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lang w:val="en-US"/>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lang w:val="en-US"/>
              </w:rPr>
              <w:t>_</w:t>
            </w:r>
          </w:p>
          <w:p w14:paraId="1E3A8AE2"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6EEC8A2"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5193C219"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Tahoma"/>
                <w:color w:val="000000"/>
                <w:sz w:val="20"/>
                <w:szCs w:val="20"/>
                <w:lang w:val="en-US"/>
              </w:rPr>
              <w:t xml:space="preserve"> </w:t>
            </w:r>
            <w:r w:rsidRPr="00E84C88">
              <w:rPr>
                <w:rFonts w:ascii="GHEA Grapalat" w:eastAsia="Times New Roman" w:hAnsi="GHEA Grapalat" w:cs="Sylfaen"/>
                <w:sz w:val="20"/>
                <w:szCs w:val="20"/>
                <w:lang w:val="en-US"/>
              </w:rPr>
              <w:t xml:space="preserve">2 </w:t>
            </w:r>
            <w:proofErr w:type="gramStart"/>
            <w:r w:rsidRPr="00E84C88">
              <w:rPr>
                <w:rFonts w:ascii="GHEA Grapalat" w:eastAsia="Times New Roman" w:hAnsi="GHEA Grapalat" w:cs="Sylfaen"/>
                <w:sz w:val="20"/>
                <w:szCs w:val="20"/>
                <w:lang w:val="hy-AM"/>
              </w:rPr>
              <w:t xml:space="preserve">4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hy-AM"/>
              </w:rPr>
              <w:t xml:space="preserve">c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year </w:t>
            </w:r>
            <w:r w:rsidRPr="00E84C88">
              <w:rPr>
                <w:rFonts w:ascii="GHEA Grapalat" w:eastAsia="Times New Roman" w:hAnsi="GHEA Grapalat" w:cs="Sylfaen"/>
                <w:color w:val="000000"/>
                <w:sz w:val="20"/>
                <w:szCs w:val="20"/>
                <w:lang w:val="en-US"/>
              </w:rPr>
              <w:t>.</w:t>
            </w:r>
            <w:r w:rsidRPr="00E84C88">
              <w:rPr>
                <w:rFonts w:ascii="GHEA Grapalat" w:eastAsia="Times New Roman" w:hAnsi="GHEA Grapalat" w:cs="Sylfaen"/>
                <w:sz w:val="20"/>
                <w:szCs w:val="20"/>
                <w:lang w:val="en-US"/>
              </w:rPr>
              <w:t xml:space="preserve"> </w:t>
            </w:r>
          </w:p>
          <w:p w14:paraId="2C8A0B5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6E26678"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  </w:t>
            </w:r>
          </w:p>
          <w:p w14:paraId="7681DD36"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6F1055BA"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23.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 xml:space="preserve">K. </w:t>
            </w:r>
            <w:r w:rsidRPr="00E84C88">
              <w:rPr>
                <w:rFonts w:ascii="GHEA Grapalat" w:eastAsia="Times New Roman" w:hAnsi="GHEA Grapalat" w:cs="Sylfaen"/>
                <w:sz w:val="20"/>
                <w:szCs w:val="20"/>
                <w:lang w:val="en-US"/>
              </w:rPr>
              <w:t xml:space="preserve">_ </w:t>
            </w:r>
            <w:r w:rsidRPr="00E84C88">
              <w:rPr>
                <w:rFonts w:ascii="Arial" w:eastAsia="Times New Roman" w:hAnsi="Arial" w:cs="Arial"/>
                <w:sz w:val="20"/>
                <w:szCs w:val="20"/>
                <w:lang w:val="en-US"/>
              </w:rPr>
              <w:t xml:space="preserve">T. </w:t>
            </w:r>
            <w:r w:rsidRPr="00E84C88">
              <w:rPr>
                <w:rFonts w:ascii="GHEA Grapalat" w:eastAsia="Times New Roman" w:hAnsi="GHEA Grapalat" w:cs="Sylfaen"/>
                <w:sz w:val="20"/>
                <w:szCs w:val="20"/>
                <w:lang w:val="en-US"/>
              </w:rPr>
              <w:t>_</w:t>
            </w:r>
          </w:p>
          <w:p w14:paraId="60B5BD2D"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372743E3" w14:textId="77777777" w:rsidR="00532D6C" w:rsidRPr="00E84C88" w:rsidRDefault="00532D6C" w:rsidP="00532D6C">
            <w:pPr>
              <w:spacing w:after="0" w:line="240" w:lineRule="auto"/>
              <w:rPr>
                <w:rFonts w:ascii="GHEA Grapalat" w:eastAsia="Times New Roman" w:hAnsi="GHEA Grapalat" w:cs="Sylfaen"/>
                <w:sz w:val="20"/>
                <w:szCs w:val="20"/>
                <w:lang w:val="en-US"/>
              </w:rPr>
            </w:pPr>
            <w:r w:rsidRPr="00E84C88">
              <w:rPr>
                <w:rFonts w:ascii="GHEA Grapalat" w:eastAsia="Times New Roman" w:hAnsi="GHEA Grapalat" w:cs="Sylfaen"/>
                <w:sz w:val="20"/>
                <w:szCs w:val="20"/>
                <w:lang w:val="en-US"/>
              </w:rPr>
              <w:t xml:space="preserve">                     </w:t>
            </w:r>
          </w:p>
          <w:p w14:paraId="78641B73"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r w:rsidRPr="00E84C88">
              <w:rPr>
                <w:rFonts w:ascii="GHEA Grapalat" w:eastAsia="Times New Roman" w:hAnsi="GHEA Grapalat" w:cs="Sylfaen"/>
                <w:sz w:val="20"/>
                <w:szCs w:val="20"/>
                <w:lang w:val="en-US"/>
              </w:rPr>
              <w:t xml:space="preserve">23. </w:t>
            </w:r>
            <w:proofErr w:type="gramStart"/>
            <w:r w:rsidRPr="00E84C88">
              <w:rPr>
                <w:rFonts w:ascii="Arial" w:eastAsia="Times New Roman" w:hAnsi="Arial" w:cs="Arial"/>
                <w:sz w:val="20"/>
                <w:szCs w:val="20"/>
                <w:lang w:val="hy-AM"/>
              </w:rPr>
              <w:t xml:space="preserve">c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en-US"/>
              </w:rPr>
              <w:t>Execution:</w:t>
            </w:r>
            <w:r w:rsidRPr="00E84C88">
              <w:rPr>
                <w:rFonts w:ascii="GHEA Grapalat" w:eastAsia="Times New Roman" w:hAnsi="GHEA Grapalat" w:cs="Sylfae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en-US"/>
              </w:rPr>
              <w:t xml:space="preserve"> </w:t>
            </w:r>
            <w:r w:rsidRPr="00E84C88">
              <w:rPr>
                <w:rFonts w:ascii="GHEA Grapalat" w:eastAsia="Times New Roman" w:hAnsi="GHEA Grapalat" w:cs="Tahoma"/>
                <w:color w:val="000000"/>
                <w:sz w:val="20"/>
                <w:szCs w:val="20"/>
                <w:lang w:val="en-US"/>
              </w:rPr>
              <w:t xml:space="preserve">___ </w:t>
            </w:r>
            <w:r w:rsidRPr="00E84C88">
              <w:rPr>
                <w:rFonts w:ascii="GHEA Grapalat" w:eastAsia="Times New Roman" w:hAnsi="GHEA Grapalat" w:cs="Sylfaen"/>
                <w:color w:val="000000"/>
                <w:sz w:val="20"/>
                <w:szCs w:val="20"/>
                <w:lang w:val="en-US"/>
              </w:rPr>
              <w:t xml:space="preserve">___ </w:t>
            </w:r>
            <w:r w:rsidRPr="00E84C88">
              <w:rPr>
                <w:rFonts w:ascii="GHEA Grapalat" w:eastAsia="Times New Roman" w:hAnsi="GHEA Grapalat" w:cs="Tahoma"/>
                <w:color w:val="000000"/>
                <w:sz w:val="20"/>
                <w:szCs w:val="20"/>
                <w:lang w:val="en-US"/>
              </w:rPr>
              <w:t xml:space="preserve">20___ </w:t>
            </w:r>
            <w:r w:rsidRPr="00E84C88">
              <w:rPr>
                <w:rFonts w:ascii="Arial" w:eastAsia="Times New Roman" w:hAnsi="Arial" w:cs="Arial"/>
                <w:color w:val="000000"/>
                <w:sz w:val="20"/>
                <w:szCs w:val="20"/>
                <w:lang w:val="en-US"/>
              </w:rPr>
              <w:t xml:space="preserve">_ </w:t>
            </w:r>
            <w:r w:rsidRPr="00E84C88">
              <w:rPr>
                <w:rFonts w:ascii="GHEA Grapalat" w:eastAsia="Times New Roman" w:hAnsi="GHEA Grapalat" w:cs="Sylfaen"/>
                <w:color w:val="000000"/>
                <w:sz w:val="20"/>
                <w:szCs w:val="20"/>
                <w:lang w:val="en-US"/>
              </w:rPr>
              <w:t>_</w:t>
            </w:r>
          </w:p>
          <w:p w14:paraId="337E0FA0"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062A48EA"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F3C000B"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63C6BBB2"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5A1B7EF1"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6BE1D73D"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520B2A62"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1165C8BF"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08D30462"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Payment:</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demand letter</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to be completed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is</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according to</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hereby</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by invitation</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established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Payment:</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of demand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mandatory</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valid conditions</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and:</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filling</w:t>
      </w:r>
      <w:r w:rsidRPr="00E84C88">
        <w:rPr>
          <w:rFonts w:ascii="GHEA Grapalat" w:eastAsia="Times New Roman" w:hAnsi="GHEA Grapalat" w:cs="Times New Roman"/>
          <w:sz w:val="16"/>
          <w:szCs w:val="24"/>
          <w:lang w:val="hy-AM"/>
        </w:rPr>
        <w:t xml:space="preserve"> </w:t>
      </w:r>
      <w:r w:rsidRPr="00E84C88">
        <w:rPr>
          <w:rFonts w:ascii="Arial" w:eastAsia="Times New Roman" w:hAnsi="Arial" w:cs="Arial"/>
          <w:sz w:val="16"/>
          <w:szCs w:val="24"/>
          <w:lang w:val="hy-AM"/>
        </w:rPr>
        <w:t xml:space="preserve">order </w:t>
      </w:r>
      <w:r w:rsidRPr="00E84C88">
        <w:rPr>
          <w:rFonts w:ascii="GHEA Grapalat" w:eastAsia="Times New Roman" w:hAnsi="GHEA Grapalat" w:cs="Times New Roman"/>
          <w:sz w:val="16"/>
          <w:szCs w:val="24"/>
          <w:lang w:val="hy-AM"/>
        </w:rPr>
        <w:t>_</w:t>
      </w:r>
    </w:p>
    <w:p w14:paraId="225BD189" w14:textId="77777777" w:rsidR="00532D6C" w:rsidRPr="00E84C88" w:rsidRDefault="00532D6C" w:rsidP="00532D6C">
      <w:pPr>
        <w:spacing w:after="0" w:line="240" w:lineRule="auto"/>
        <w:jc w:val="center"/>
        <w:rPr>
          <w:rFonts w:ascii="GHEA Grapalat" w:eastAsia="Times New Roman" w:hAnsi="GHEA Grapalat" w:cs="Times New Roman"/>
          <w:b/>
          <w:lang w:val="nl-NL"/>
        </w:rPr>
      </w:pPr>
      <w:r w:rsidRPr="00E84C88">
        <w:rPr>
          <w:rFonts w:ascii="GHEA Grapalat" w:eastAsia="Times New Roman" w:hAnsi="GHEA Grapalat" w:cs="Times New Roman"/>
          <w:b/>
          <w:sz w:val="24"/>
          <w:szCs w:val="24"/>
          <w:lang w:val="hy-AM"/>
        </w:rPr>
        <w:br w:type="page"/>
      </w:r>
      <w:r w:rsidRPr="00E84C88">
        <w:rPr>
          <w:rFonts w:ascii="Arial" w:eastAsia="Times New Roman" w:hAnsi="Arial" w:cs="Arial"/>
          <w:b/>
          <w:lang w:val="hy-AM"/>
        </w:rPr>
        <w:lastRenderedPageBreak/>
        <w:t>Payment:</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of demand</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mandatory</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valid conditions</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and:</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filling</w:t>
      </w:r>
      <w:r w:rsidRPr="00E84C88">
        <w:rPr>
          <w:rFonts w:ascii="GHEA Grapalat" w:eastAsia="Times New Roman" w:hAnsi="GHEA Grapalat" w:cs="Times New Roman"/>
          <w:b/>
          <w:lang w:val="nl-NL"/>
        </w:rPr>
        <w:t xml:space="preserve"> </w:t>
      </w:r>
      <w:r w:rsidRPr="00E84C88">
        <w:rPr>
          <w:rFonts w:ascii="Arial" w:eastAsia="Times New Roman" w:hAnsi="Arial" w:cs="Arial"/>
          <w:b/>
          <w:lang w:val="hy-AM"/>
        </w:rPr>
        <w:t>the guide</w:t>
      </w:r>
    </w:p>
    <w:p w14:paraId="37823582"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296516E4" w14:textId="77777777" w:rsidTr="00532D6C">
        <w:tc>
          <w:tcPr>
            <w:tcW w:w="720" w:type="dxa"/>
            <w:tcBorders>
              <w:top w:val="single" w:sz="4" w:space="0" w:color="auto"/>
              <w:left w:val="single" w:sz="4" w:space="0" w:color="auto"/>
              <w:bottom w:val="single" w:sz="4" w:space="0" w:color="auto"/>
              <w:right w:val="single" w:sz="4" w:space="0" w:color="auto"/>
            </w:tcBorders>
          </w:tcPr>
          <w:p w14:paraId="194B93AC"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Q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Q:</w:t>
            </w:r>
          </w:p>
        </w:tc>
        <w:tc>
          <w:tcPr>
            <w:tcW w:w="1938" w:type="dxa"/>
            <w:tcBorders>
              <w:top w:val="single" w:sz="4" w:space="0" w:color="auto"/>
              <w:left w:val="single" w:sz="4" w:space="0" w:color="auto"/>
              <w:bottom w:val="single" w:sz="4" w:space="0" w:color="auto"/>
              <w:right w:val="single" w:sz="4" w:space="0" w:color="auto"/>
            </w:tcBorders>
          </w:tcPr>
          <w:p w14:paraId="036CDFFD"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 xml:space="preserve">&lt;&lt; </w:t>
            </w:r>
            <w:r w:rsidRPr="00E84C88">
              <w:rPr>
                <w:rFonts w:ascii="Arial" w:eastAsia="Times New Roman" w:hAnsi="Arial" w:cs="Arial"/>
                <w:b/>
                <w:sz w:val="20"/>
                <w:szCs w:val="20"/>
                <w:lang w:val="en-US"/>
              </w:rPr>
              <w:t>Payment</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 xml:space="preserve">requisition </w:t>
            </w:r>
            <w:r w:rsidRPr="00E84C88">
              <w:rPr>
                <w:rFonts w:ascii="GHEA Grapalat" w:eastAsia="Times New Roman" w:hAnsi="GHEA Grapalat" w:cs="Times New Roman"/>
                <w:b/>
                <w:sz w:val="20"/>
                <w:szCs w:val="20"/>
                <w:lang w:val="en-US"/>
              </w:rPr>
              <w:t xml:space="preserve">&gt;&gt; </w:t>
            </w:r>
            <w:r w:rsidRPr="00E84C88">
              <w:rPr>
                <w:rFonts w:ascii="Arial" w:eastAsia="Times New Roman" w:hAnsi="Arial" w:cs="Arial"/>
                <w:b/>
                <w:sz w:val="20"/>
                <w:szCs w:val="20"/>
                <w:lang w:val="en-US"/>
              </w:rPr>
              <w:t>document</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valid conditions</w:t>
            </w:r>
          </w:p>
        </w:tc>
        <w:tc>
          <w:tcPr>
            <w:tcW w:w="2050" w:type="dxa"/>
            <w:tcBorders>
              <w:top w:val="single" w:sz="4" w:space="0" w:color="auto"/>
              <w:left w:val="single" w:sz="4" w:space="0" w:color="auto"/>
              <w:bottom w:val="single" w:sz="4" w:space="0" w:color="auto"/>
              <w:right w:val="single" w:sz="4" w:space="0" w:color="auto"/>
            </w:tcBorders>
          </w:tcPr>
          <w:p w14:paraId="02D9B0B9"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Marked</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 xml:space="preserve">field </w:t>
            </w:r>
            <w:r w:rsidRPr="00E84C88">
              <w:rPr>
                <w:rFonts w:ascii="GHEA Grapalat" w:eastAsia="Times New Roman" w:hAnsi="GHEA Grapalat" w:cs="Times New Roman"/>
                <w:b/>
                <w:sz w:val="20"/>
                <w:szCs w:val="20"/>
                <w:lang w:val="en-US"/>
              </w:rPr>
              <w:t>/</w:t>
            </w:r>
          </w:p>
          <w:p w14:paraId="745D6B71"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of validity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availability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in the document</w:t>
            </w:r>
          </w:p>
        </w:tc>
        <w:tc>
          <w:tcPr>
            <w:tcW w:w="3350" w:type="dxa"/>
            <w:tcBorders>
              <w:top w:val="single" w:sz="4" w:space="0" w:color="auto"/>
              <w:left w:val="single" w:sz="4" w:space="0" w:color="auto"/>
              <w:bottom w:val="single" w:sz="4" w:space="0" w:color="auto"/>
              <w:right w:val="single" w:sz="4" w:space="0" w:color="auto"/>
            </w:tcBorders>
          </w:tcPr>
          <w:p w14:paraId="3EEFBDC6"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hy-AM"/>
              </w:rPr>
            </w:pPr>
            <w:r w:rsidRPr="00E84C88">
              <w:rPr>
                <w:rFonts w:ascii="Arial" w:eastAsia="Times New Roman" w:hAnsi="Arial" w:cs="Arial"/>
                <w:b/>
                <w:sz w:val="20"/>
                <w:szCs w:val="20"/>
                <w:lang w:val="en-US"/>
              </w:rPr>
              <w:t>Valid condition</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filling</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the requirement</w:t>
            </w:r>
            <w:r w:rsidRPr="00E84C88">
              <w:rPr>
                <w:rFonts w:ascii="GHEA Grapalat" w:eastAsia="Times New Roman" w:hAnsi="GHEA Grapalat" w:cs="Times New Roman"/>
                <w:b/>
                <w:sz w:val="20"/>
                <w:szCs w:val="20"/>
                <w:lang w:val="hy-AM"/>
              </w:rPr>
              <w:t xml:space="preserve"> </w:t>
            </w:r>
          </w:p>
          <w:p w14:paraId="0E5018BE"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proofErr w:type="gramStart"/>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hy-AM"/>
              </w:rPr>
              <w:t>shopping</w:t>
            </w:r>
            <w:proofErr w:type="gramEnd"/>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process</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with</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 xml:space="preserve">related </w:t>
            </w:r>
            <w:r w:rsidRPr="00E84C88">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14:paraId="31D1F343"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Validity:</w:t>
            </w:r>
          </w:p>
          <w:p w14:paraId="5E6E1AB1"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complementary</w:t>
            </w:r>
            <w:r w:rsidRPr="00E84C88">
              <w:rPr>
                <w:rFonts w:ascii="GHEA Grapalat" w:eastAsia="Times New Roman" w:hAnsi="GHEA Grapalat" w:cs="Times New Roman"/>
                <w:b/>
                <w:sz w:val="20"/>
                <w:szCs w:val="20"/>
                <w:lang w:val="en-US"/>
              </w:rPr>
              <w:t xml:space="preserve"> </w:t>
            </w:r>
            <w:proofErr w:type="gramStart"/>
            <w:r w:rsidRPr="00E84C88">
              <w:rPr>
                <w:rFonts w:ascii="Arial" w:eastAsia="Times New Roman" w:hAnsi="Arial" w:cs="Arial"/>
                <w:b/>
                <w:sz w:val="20"/>
                <w:szCs w:val="20"/>
                <w:lang w:val="en-US"/>
              </w:rPr>
              <w:t xml:space="preserve">side </w:t>
            </w:r>
            <w:r w:rsidRPr="00E84C88">
              <w:rPr>
                <w:rFonts w:ascii="GHEA Grapalat" w:eastAsia="Times New Roman" w:hAnsi="GHEA Grapalat" w:cs="Times New Roman"/>
                <w:b/>
                <w:sz w:val="20"/>
                <w:szCs w:val="20"/>
                <w:lang w:val="en-US"/>
              </w:rPr>
              <w:t>:</w:t>
            </w:r>
            <w:proofErr w:type="gramEnd"/>
          </w:p>
          <w:p w14:paraId="4102F1D6"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r w:rsidRPr="00E84C88">
              <w:rPr>
                <w:rFonts w:ascii="Arial" w:eastAsia="Times New Roman" w:hAnsi="Arial" w:cs="Arial"/>
                <w:b/>
                <w:sz w:val="20"/>
                <w:szCs w:val="20"/>
                <w:lang w:val="en-US"/>
              </w:rPr>
              <w:t>beneficiary</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or</w:t>
            </w:r>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en-US"/>
              </w:rPr>
              <w:t>the payer</w:t>
            </w:r>
          </w:p>
          <w:p w14:paraId="29046A0C" w14:textId="77777777" w:rsidR="00532D6C" w:rsidRPr="00E84C88" w:rsidRDefault="00532D6C" w:rsidP="00532D6C">
            <w:pPr>
              <w:spacing w:after="0" w:line="240" w:lineRule="auto"/>
              <w:ind w:left="-588" w:firstLine="588"/>
              <w:jc w:val="center"/>
              <w:rPr>
                <w:rFonts w:ascii="GHEA Grapalat" w:eastAsia="Times New Roman" w:hAnsi="GHEA Grapalat" w:cs="Times New Roman"/>
                <w:b/>
                <w:sz w:val="20"/>
                <w:szCs w:val="20"/>
                <w:lang w:val="en-US"/>
              </w:rPr>
            </w:pPr>
            <w:proofErr w:type="gramStart"/>
            <w:r w:rsidRPr="00E84C88">
              <w:rPr>
                <w:rFonts w:ascii="GHEA Grapalat" w:eastAsia="Times New Roman" w:hAnsi="GHEA Grapalat" w:cs="Times New Roman"/>
                <w:b/>
                <w:sz w:val="20"/>
                <w:szCs w:val="20"/>
                <w:lang w:val="en-US"/>
              </w:rPr>
              <w:t xml:space="preserve">( </w:t>
            </w:r>
            <w:r w:rsidRPr="00E84C88">
              <w:rPr>
                <w:rFonts w:ascii="Arial" w:eastAsia="Times New Roman" w:hAnsi="Arial" w:cs="Arial"/>
                <w:b/>
                <w:sz w:val="20"/>
                <w:szCs w:val="20"/>
                <w:lang w:val="hy-AM"/>
              </w:rPr>
              <w:t>shopping</w:t>
            </w:r>
            <w:proofErr w:type="gramEnd"/>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process</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with</w:t>
            </w:r>
            <w:r w:rsidRPr="00E84C88">
              <w:rPr>
                <w:rFonts w:ascii="GHEA Grapalat" w:eastAsia="Times New Roman" w:hAnsi="GHEA Grapalat" w:cs="Times New Roman"/>
                <w:b/>
                <w:sz w:val="20"/>
                <w:szCs w:val="20"/>
                <w:lang w:val="hy-AM"/>
              </w:rPr>
              <w:t xml:space="preserve"> </w:t>
            </w:r>
            <w:r w:rsidRPr="00E84C88">
              <w:rPr>
                <w:rFonts w:ascii="Arial" w:eastAsia="Times New Roman" w:hAnsi="Arial" w:cs="Arial"/>
                <w:b/>
                <w:sz w:val="20"/>
                <w:szCs w:val="20"/>
                <w:lang w:val="hy-AM"/>
              </w:rPr>
              <w:t xml:space="preserve">related </w:t>
            </w:r>
            <w:r w:rsidRPr="00E84C88">
              <w:rPr>
                <w:rFonts w:ascii="GHEA Grapalat" w:eastAsia="Times New Roman" w:hAnsi="GHEA Grapalat" w:cs="Times New Roman"/>
                <w:b/>
                <w:sz w:val="20"/>
                <w:szCs w:val="20"/>
                <w:lang w:val="en-US"/>
              </w:rPr>
              <w:t>)</w:t>
            </w:r>
          </w:p>
        </w:tc>
      </w:tr>
      <w:tr w:rsidR="00532D6C" w:rsidRPr="00E84C88" w14:paraId="5FDACDC2" w14:textId="77777777" w:rsidTr="00532D6C">
        <w:tc>
          <w:tcPr>
            <w:tcW w:w="720" w:type="dxa"/>
            <w:tcBorders>
              <w:top w:val="single" w:sz="4" w:space="0" w:color="auto"/>
              <w:left w:val="single" w:sz="4" w:space="0" w:color="auto"/>
              <w:bottom w:val="single" w:sz="4" w:space="0" w:color="auto"/>
              <w:right w:val="single" w:sz="4" w:space="0" w:color="auto"/>
            </w:tcBorders>
          </w:tcPr>
          <w:p w14:paraId="262BFC13"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14:paraId="0072372E"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14:paraId="38BB7DC2"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14:paraId="0BD44F1A"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14:paraId="6AEB4C4B" w14:textId="77777777" w:rsidR="00532D6C" w:rsidRPr="00E84C88" w:rsidRDefault="00532D6C" w:rsidP="00532D6C">
            <w:pPr>
              <w:spacing w:after="0" w:line="240" w:lineRule="auto"/>
              <w:jc w:val="center"/>
              <w:rPr>
                <w:rFonts w:ascii="GHEA Grapalat" w:eastAsia="Times New Roman" w:hAnsi="GHEA Grapalat" w:cs="Times New Roman"/>
                <w:b/>
                <w:sz w:val="20"/>
                <w:szCs w:val="20"/>
                <w:lang w:val="en-US"/>
              </w:rPr>
            </w:pPr>
            <w:r w:rsidRPr="00E84C88">
              <w:rPr>
                <w:rFonts w:ascii="GHEA Grapalat" w:eastAsia="Times New Roman" w:hAnsi="GHEA Grapalat" w:cs="Times New Roman"/>
                <w:b/>
                <w:sz w:val="20"/>
                <w:szCs w:val="20"/>
                <w:lang w:val="en-US"/>
              </w:rPr>
              <w:t>5:00</w:t>
            </w:r>
          </w:p>
        </w:tc>
      </w:tr>
      <w:tr w:rsidR="00532D6C" w:rsidRPr="00E84C88" w14:paraId="2BA6492E" w14:textId="77777777" w:rsidTr="00532D6C">
        <w:tc>
          <w:tcPr>
            <w:tcW w:w="720" w:type="dxa"/>
            <w:tcBorders>
              <w:top w:val="single" w:sz="4" w:space="0" w:color="auto"/>
              <w:left w:val="single" w:sz="4" w:space="0" w:color="auto"/>
              <w:bottom w:val="single" w:sz="4" w:space="0" w:color="auto"/>
              <w:right w:val="single" w:sz="4" w:space="0" w:color="auto"/>
            </w:tcBorders>
          </w:tcPr>
          <w:p w14:paraId="681476B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41A881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of the document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name</w:t>
            </w:r>
          </w:p>
        </w:tc>
        <w:tc>
          <w:tcPr>
            <w:tcW w:w="2050" w:type="dxa"/>
            <w:tcBorders>
              <w:top w:val="single" w:sz="4" w:space="0" w:color="auto"/>
              <w:left w:val="single" w:sz="4" w:space="0" w:color="auto"/>
              <w:bottom w:val="single" w:sz="4" w:space="0" w:color="auto"/>
              <w:right w:val="single" w:sz="4" w:space="0" w:color="auto"/>
            </w:tcBorders>
          </w:tcPr>
          <w:p w14:paraId="38E3DD1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8A62D4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3A24AA4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of the document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filled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Payment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demand letter </w:t>
            </w:r>
            <w:r w:rsidRPr="00E84C88">
              <w:rPr>
                <w:rFonts w:ascii="GHEA Grapalat" w:eastAsia="Times New Roman" w:hAnsi="GHEA Grapalat" w:cs="Times New Roman"/>
                <w:sz w:val="20"/>
                <w:szCs w:val="20"/>
                <w:lang w:val="hy-AM"/>
              </w:rPr>
              <w:t>&gt;</w:t>
            </w:r>
          </w:p>
        </w:tc>
      </w:tr>
      <w:tr w:rsidR="00532D6C" w:rsidRPr="00E84C88" w14:paraId="411AE268" w14:textId="77777777" w:rsidTr="00532D6C">
        <w:tc>
          <w:tcPr>
            <w:tcW w:w="720" w:type="dxa"/>
            <w:tcBorders>
              <w:top w:val="single" w:sz="4" w:space="0" w:color="auto"/>
              <w:left w:val="single" w:sz="4" w:space="0" w:color="auto"/>
              <w:bottom w:val="single" w:sz="4" w:space="0" w:color="auto"/>
              <w:right w:val="single" w:sz="4" w:space="0" w:color="auto"/>
            </w:tcBorders>
          </w:tcPr>
          <w:p w14:paraId="25523132" w14:textId="77777777" w:rsidR="00532D6C" w:rsidRPr="00E84C88" w:rsidRDefault="00532D6C" w:rsidP="00532D6C">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5D360994"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7D1A585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6BCF3A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49DD127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when presenting</w:t>
            </w:r>
          </w:p>
        </w:tc>
      </w:tr>
      <w:tr w:rsidR="00532D6C" w:rsidRPr="00E84C88" w14:paraId="5A160018" w14:textId="77777777" w:rsidTr="00532D6C">
        <w:tc>
          <w:tcPr>
            <w:tcW w:w="720" w:type="dxa"/>
            <w:tcBorders>
              <w:top w:val="single" w:sz="4" w:space="0" w:color="auto"/>
              <w:left w:val="single" w:sz="4" w:space="0" w:color="auto"/>
              <w:bottom w:val="single" w:sz="4" w:space="0" w:color="auto"/>
              <w:right w:val="single" w:sz="4" w:space="0" w:color="auto"/>
            </w:tcBorders>
          </w:tcPr>
          <w:p w14:paraId="3F6C94EF"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439A76E8"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date</w:t>
            </w:r>
          </w:p>
        </w:tc>
        <w:tc>
          <w:tcPr>
            <w:tcW w:w="2050" w:type="dxa"/>
            <w:tcBorders>
              <w:top w:val="single" w:sz="4" w:space="0" w:color="auto"/>
              <w:left w:val="single" w:sz="4" w:space="0" w:color="auto"/>
              <w:bottom w:val="single" w:sz="4" w:space="0" w:color="auto"/>
              <w:right w:val="single" w:sz="4" w:space="0" w:color="auto"/>
            </w:tcBorders>
          </w:tcPr>
          <w:p w14:paraId="17D0733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2E0725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678EAB3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674B9813" w14:textId="77777777" w:rsidR="00532D6C" w:rsidRPr="00E84C88" w:rsidRDefault="00532D6C" w:rsidP="00532D6C">
            <w:pPr>
              <w:spacing w:after="0" w:line="240" w:lineRule="auto"/>
              <w:ind w:left="132" w:hanging="132"/>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w:t>
            </w:r>
            <w:proofErr w:type="gramStart"/>
            <w:r w:rsidRPr="00E84C88">
              <w:rPr>
                <w:rFonts w:ascii="Arial" w:eastAsia="Times New Roman" w:hAnsi="Arial" w:cs="Arial"/>
                <w:sz w:val="20"/>
                <w:szCs w:val="20"/>
                <w:lang w:val="en-US"/>
              </w:rPr>
              <w:t xml:space="preserve">day </w:t>
            </w:r>
            <w:r w:rsidRPr="00E84C88">
              <w:rPr>
                <w:rFonts w:ascii="GHEA Grapalat" w:eastAsia="Times New Roman" w:hAnsi="GHEA Grapalat" w:cs="Times New Roman"/>
                <w:sz w:val="20"/>
                <w:szCs w:val="20"/>
                <w:lang w:val="hy-AM"/>
              </w:rPr>
              <w:t>:</w:t>
            </w:r>
            <w:proofErr w:type="gramEnd"/>
          </w:p>
        </w:tc>
      </w:tr>
      <w:tr w:rsidR="00532D6C" w:rsidRPr="00E84C88" w14:paraId="5EA09413" w14:textId="77777777" w:rsidTr="00532D6C">
        <w:tc>
          <w:tcPr>
            <w:tcW w:w="720" w:type="dxa"/>
            <w:tcBorders>
              <w:top w:val="single" w:sz="4" w:space="0" w:color="auto"/>
              <w:left w:val="single" w:sz="4" w:space="0" w:color="auto"/>
              <w:bottom w:val="single" w:sz="4" w:space="0" w:color="auto"/>
              <w:right w:val="single" w:sz="4" w:space="0" w:color="auto"/>
            </w:tcBorders>
          </w:tcPr>
          <w:p w14:paraId="190E87D7"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5D7E04E4" w14:textId="77777777" w:rsidR="00532D6C" w:rsidRPr="00E84C88" w:rsidRDefault="00532D6C" w:rsidP="00532D6C">
            <w:pPr>
              <w:spacing w:after="0" w:line="240" w:lineRule="auto"/>
              <w:jc w:val="both"/>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name </w:t>
            </w:r>
            <w:r w:rsidRPr="00E84C88">
              <w:rPr>
                <w:rFonts w:ascii="GHEA Grapalat" w:eastAsia="Times New Roman" w:hAnsi="GHEA Grapalat" w:cs="Sylfaen"/>
                <w:sz w:val="20"/>
                <w:szCs w:val="20"/>
                <w:lang w:val="en-US"/>
              </w:rPr>
              <w: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p>
        </w:tc>
        <w:tc>
          <w:tcPr>
            <w:tcW w:w="2050" w:type="dxa"/>
            <w:tcBorders>
              <w:top w:val="single" w:sz="4" w:space="0" w:color="auto"/>
              <w:left w:val="single" w:sz="4" w:space="0" w:color="auto"/>
              <w:bottom w:val="single" w:sz="4" w:space="0" w:color="auto"/>
              <w:right w:val="single" w:sz="4" w:space="0" w:color="auto"/>
            </w:tcBorders>
          </w:tcPr>
          <w:p w14:paraId="468E8B1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57B29F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1064B3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name of the person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payer</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whose </w:t>
            </w:r>
            <w:r w:rsidRPr="00E84C88">
              <w:rPr>
                <w:rFonts w:ascii="Arial" w:eastAsia="Times New Roman" w:hAnsi="Arial" w:cs="Arial"/>
                <w:sz w:val="20"/>
                <w:szCs w:val="20"/>
                <w:lang w:val="en-US"/>
              </w:rPr>
              <w:t>from the 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sum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Filling up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first 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last 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physical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if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is </w:t>
            </w:r>
            <w:r w:rsidRPr="00E84C88">
              <w:rPr>
                <w:rFonts w:ascii="GHEA Grapalat" w:eastAsia="Times New Roman" w:hAnsi="GHEA Grapalat" w:cs="Times New Roman"/>
                <w:sz w:val="20"/>
                <w:szCs w:val="20"/>
                <w:lang w:val="en-US"/>
              </w:rPr>
              <w:t xml:space="preserve">_ </w:t>
            </w:r>
            <w:r w:rsidRPr="00E84C88">
              <w:rPr>
                <w:rFonts w:ascii="Arial" w:eastAsia="Times New Roman" w:hAnsi="Arial" w:cs="Arial"/>
                <w:sz w:val="20"/>
                <w:szCs w:val="20"/>
                <w:lang w:val="en-US"/>
              </w:rPr>
              <w:t>Mentioned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data </w:t>
            </w:r>
            <w:r w:rsidRPr="00E84C88">
              <w:rPr>
                <w:rFonts w:ascii="GHEA Grapalat" w:eastAsia="Times New Roman" w:hAnsi="GHEA Grapalat" w:cs="Times New Roman"/>
                <w:sz w:val="20"/>
                <w:szCs w:val="20"/>
                <w:lang w:val="en-US"/>
              </w:rPr>
              <w:t xml:space="preserve">according </w:t>
            </w:r>
            <w:r w:rsidRPr="00E84C88">
              <w:rPr>
                <w:rFonts w:ascii="Arial" w:eastAsia="Times New Roman" w:hAnsi="Arial" w:cs="Arial"/>
                <w:sz w:val="20"/>
                <w:szCs w:val="20"/>
                <w:lang w:val="en-US"/>
              </w:rPr>
              <w:t>to</w:t>
            </w:r>
            <w:r w:rsidRPr="00E84C88">
              <w:rPr>
                <w:rFonts w:ascii="GHEA Grapalat" w:eastAsia="Times New Roman" w:hAnsi="GHEA Grapalat" w:cs="Times New Roman"/>
                <w:sz w:val="20"/>
                <w:szCs w:val="20"/>
                <w:lang w:val="en-US"/>
              </w:rPr>
              <w:t xml:space="preserve"> of </w:t>
            </w:r>
            <w:r w:rsidRPr="00E84C88">
              <w:rPr>
                <w:rFonts w:ascii="Arial" w:eastAsia="Times New Roman" w:hAnsi="Arial" w:cs="Arial"/>
                <w:sz w:val="20"/>
                <w:szCs w:val="20"/>
                <w:lang w:val="en-US"/>
              </w:rPr>
              <w:t>necessity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Filling up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c>
          <w:tcPr>
            <w:tcW w:w="2640" w:type="dxa"/>
            <w:tcBorders>
              <w:top w:val="single" w:sz="4" w:space="0" w:color="auto"/>
              <w:left w:val="single" w:sz="4" w:space="0" w:color="auto"/>
              <w:bottom w:val="single" w:sz="4" w:space="0" w:color="auto"/>
              <w:right w:val="single" w:sz="4" w:space="0" w:color="auto"/>
            </w:tcBorders>
          </w:tcPr>
          <w:p w14:paraId="298140D2" w14:textId="77777777" w:rsidR="00532D6C" w:rsidRPr="00E84C88" w:rsidRDefault="00532D6C" w:rsidP="00532D6C">
            <w:pPr>
              <w:spacing w:after="0" w:line="240" w:lineRule="auto"/>
              <w:ind w:left="252" w:hanging="252"/>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177F815C" w14:textId="77777777" w:rsidTr="00532D6C">
        <w:tc>
          <w:tcPr>
            <w:tcW w:w="720" w:type="dxa"/>
            <w:tcBorders>
              <w:top w:val="single" w:sz="4" w:space="0" w:color="auto"/>
              <w:left w:val="single" w:sz="4" w:space="0" w:color="auto"/>
              <w:bottom w:val="single" w:sz="4" w:space="0" w:color="auto"/>
              <w:right w:val="single" w:sz="4" w:space="0" w:color="auto"/>
            </w:tcBorders>
          </w:tcPr>
          <w:p w14:paraId="515D8A4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C8F66F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bank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746D038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52CC23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124453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0D31A180" w14:textId="77777777" w:rsidTr="00532D6C">
        <w:tc>
          <w:tcPr>
            <w:tcW w:w="720" w:type="dxa"/>
            <w:tcBorders>
              <w:top w:val="single" w:sz="4" w:space="0" w:color="auto"/>
              <w:left w:val="single" w:sz="4" w:space="0" w:color="auto"/>
              <w:bottom w:val="single" w:sz="4" w:space="0" w:color="auto"/>
              <w:right w:val="single" w:sz="4" w:space="0" w:color="auto"/>
            </w:tcBorders>
          </w:tcPr>
          <w:p w14:paraId="1192530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5872A2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1D67E2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569DA7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38EDD78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banking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himself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 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sum</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7720B8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60D4359C" w14:textId="77777777" w:rsidTr="00532D6C">
        <w:tc>
          <w:tcPr>
            <w:tcW w:w="720" w:type="dxa"/>
            <w:tcBorders>
              <w:top w:val="single" w:sz="4" w:space="0" w:color="auto"/>
              <w:left w:val="single" w:sz="4" w:space="0" w:color="auto"/>
              <w:bottom w:val="single" w:sz="4" w:space="0" w:color="auto"/>
              <w:right w:val="single" w:sz="4" w:space="0" w:color="auto"/>
            </w:tcBorders>
          </w:tcPr>
          <w:p w14:paraId="440D625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082C8A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AVC</w:t>
            </w:r>
          </w:p>
        </w:tc>
        <w:tc>
          <w:tcPr>
            <w:tcW w:w="2050" w:type="dxa"/>
            <w:tcBorders>
              <w:top w:val="single" w:sz="4" w:space="0" w:color="auto"/>
              <w:left w:val="single" w:sz="4" w:space="0" w:color="auto"/>
              <w:bottom w:val="single" w:sz="4" w:space="0" w:color="auto"/>
              <w:right w:val="single" w:sz="4" w:space="0" w:color="auto"/>
            </w:tcBorders>
          </w:tcPr>
          <w:p w14:paraId="44594E3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11B7F9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06FB4A6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bounded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accounted 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taxpayer</w:t>
            </w:r>
          </w:p>
        </w:tc>
        <w:tc>
          <w:tcPr>
            <w:tcW w:w="2640" w:type="dxa"/>
            <w:tcBorders>
              <w:top w:val="single" w:sz="4" w:space="0" w:color="auto"/>
              <w:left w:val="single" w:sz="4" w:space="0" w:color="auto"/>
              <w:bottom w:val="single" w:sz="4" w:space="0" w:color="auto"/>
              <w:right w:val="single" w:sz="4" w:space="0" w:color="auto"/>
            </w:tcBorders>
          </w:tcPr>
          <w:p w14:paraId="71623D3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667D7897" w14:textId="77777777" w:rsidTr="00532D6C">
        <w:tc>
          <w:tcPr>
            <w:tcW w:w="720" w:type="dxa"/>
            <w:tcBorders>
              <w:top w:val="single" w:sz="4" w:space="0" w:color="auto"/>
              <w:left w:val="single" w:sz="4" w:space="0" w:color="auto"/>
              <w:bottom w:val="single" w:sz="4" w:space="0" w:color="auto"/>
              <w:right w:val="single" w:sz="4" w:space="0" w:color="auto"/>
            </w:tcBorders>
          </w:tcPr>
          <w:p w14:paraId="4819839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5DA944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PSC</w:t>
            </w:r>
          </w:p>
        </w:tc>
        <w:tc>
          <w:tcPr>
            <w:tcW w:w="2050" w:type="dxa"/>
            <w:tcBorders>
              <w:top w:val="single" w:sz="4" w:space="0" w:color="auto"/>
              <w:left w:val="single" w:sz="4" w:space="0" w:color="auto"/>
              <w:bottom w:val="single" w:sz="4" w:space="0" w:color="auto"/>
              <w:right w:val="single" w:sz="4" w:space="0" w:color="auto"/>
            </w:tcBorders>
          </w:tcPr>
          <w:p w14:paraId="7D77E9E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7C55D30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038EB58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physical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person</w:t>
            </w:r>
          </w:p>
        </w:tc>
        <w:tc>
          <w:tcPr>
            <w:tcW w:w="2640" w:type="dxa"/>
            <w:tcBorders>
              <w:top w:val="single" w:sz="4" w:space="0" w:color="auto"/>
              <w:left w:val="single" w:sz="4" w:space="0" w:color="auto"/>
              <w:bottom w:val="single" w:sz="4" w:space="0" w:color="auto"/>
              <w:right w:val="single" w:sz="4" w:space="0" w:color="auto"/>
            </w:tcBorders>
          </w:tcPr>
          <w:p w14:paraId="14D5BB4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0E68EA19" w14:textId="77777777" w:rsidTr="00532D6C">
        <w:tc>
          <w:tcPr>
            <w:tcW w:w="720" w:type="dxa"/>
            <w:tcBorders>
              <w:top w:val="single" w:sz="4" w:space="0" w:color="auto"/>
              <w:left w:val="single" w:sz="4" w:space="0" w:color="auto"/>
              <w:bottom w:val="single" w:sz="4" w:space="0" w:color="auto"/>
              <w:right w:val="single" w:sz="4" w:space="0" w:color="auto"/>
            </w:tcBorders>
          </w:tcPr>
          <w:p w14:paraId="768819B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503C2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Beneficiary </w:t>
            </w:r>
            <w:r w:rsidRPr="00E84C88">
              <w:rPr>
                <w:rFonts w:ascii="Arial" w:eastAsia="Times New Roman" w:hAnsi="Arial" w:cs="Arial"/>
                <w:sz w:val="20"/>
                <w:szCs w:val="20"/>
                <w:lang w:val="hy-AM"/>
              </w:rPr>
              <w:t>of:</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w:t>
            </w:r>
            <w:proofErr w:type="gramStart"/>
            <w:r w:rsidRPr="00E84C88">
              <w:rPr>
                <w:rFonts w:ascii="Arial" w:eastAsia="Times New Roman" w:hAnsi="Arial" w:cs="Arial"/>
                <w:sz w:val="20"/>
                <w:szCs w:val="20"/>
                <w:lang w:val="hy-AM"/>
              </w:rPr>
              <w:t xml:space="preserve">name </w:t>
            </w:r>
            <w:r w:rsidRPr="00E84C88">
              <w:rPr>
                <w:rFonts w:ascii="GHEA Grapalat" w:eastAsia="Times New Roman" w:hAnsi="GHEA Grapalat" w:cs="Sylfaen"/>
                <w:sz w:val="20"/>
                <w:szCs w:val="20"/>
                <w:lang w:val="en-US"/>
              </w:rPr>
              <w:t>,</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name: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surname:</w:t>
            </w:r>
          </w:p>
        </w:tc>
        <w:tc>
          <w:tcPr>
            <w:tcW w:w="2050" w:type="dxa"/>
            <w:tcBorders>
              <w:top w:val="single" w:sz="4" w:space="0" w:color="auto"/>
              <w:left w:val="single" w:sz="4" w:space="0" w:color="auto"/>
              <w:bottom w:val="single" w:sz="4" w:space="0" w:color="auto"/>
              <w:right w:val="single" w:sz="4" w:space="0" w:color="auto"/>
            </w:tcBorders>
          </w:tcPr>
          <w:p w14:paraId="4721865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C2C1C2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734044B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person's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proofErr w:type="gramEnd"/>
            <w:r w:rsidRPr="00E84C88">
              <w:rPr>
                <w:rFonts w:ascii="Arial" w:eastAsia="Times New Roman" w:hAnsi="Arial" w:cs="Arial"/>
                <w:sz w:val="20"/>
                <w:szCs w:val="20"/>
                <w:lang w:val="en-US"/>
              </w:rPr>
              <w: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recipient </w:t>
            </w:r>
            <w:r w:rsidRPr="00E84C88">
              <w:rPr>
                <w:rFonts w:ascii="GHEA Grapalat" w:eastAsia="Times New Roman" w:hAnsi="GHEA Grapalat" w:cs="Times New Roman"/>
                <w:sz w:val="20"/>
                <w:szCs w:val="20"/>
                <w:lang w:val="en-US"/>
              </w:rPr>
              <w:t xml:space="preserve">'s </w:t>
            </w:r>
            <w:r w:rsidRPr="00E84C88">
              <w:rPr>
                <w:rFonts w:ascii="Arial" w:eastAsia="Times New Roman" w:hAnsi="Arial" w:cs="Arial"/>
                <w:sz w:val="20"/>
                <w:szCs w:val="20"/>
                <w:lang w:val="en-US"/>
              </w:rPr>
              <w:t xml:space="preserve">name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Mentioned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also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other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data </w:t>
            </w:r>
            <w:r w:rsidRPr="00E84C88">
              <w:rPr>
                <w:rFonts w:ascii="GHEA Grapalat" w:eastAsia="Times New Roman" w:hAnsi="GHEA Grapalat" w:cs="Times New Roman"/>
                <w:sz w:val="20"/>
                <w:szCs w:val="20"/>
                <w:lang w:val="en-US"/>
              </w:rPr>
              <w:t xml:space="preserve">according </w:t>
            </w:r>
            <w:r w:rsidRPr="00E84C88">
              <w:rPr>
                <w:rFonts w:ascii="Arial" w:eastAsia="Times New Roman" w:hAnsi="Arial" w:cs="Arial"/>
                <w:sz w:val="20"/>
                <w:szCs w:val="20"/>
                <w:lang w:val="en-US"/>
              </w:rPr>
              <w:t>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necessity</w:t>
            </w:r>
          </w:p>
        </w:tc>
        <w:tc>
          <w:tcPr>
            <w:tcW w:w="2640" w:type="dxa"/>
            <w:tcBorders>
              <w:top w:val="single" w:sz="4" w:space="0" w:color="auto"/>
              <w:left w:val="single" w:sz="4" w:space="0" w:color="auto"/>
              <w:bottom w:val="single" w:sz="4" w:space="0" w:color="auto"/>
              <w:right w:val="single" w:sz="4" w:space="0" w:color="auto"/>
            </w:tcBorders>
          </w:tcPr>
          <w:p w14:paraId="03988D1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42F249B0" w14:textId="77777777" w:rsidTr="00532D6C">
        <w:tc>
          <w:tcPr>
            <w:tcW w:w="720" w:type="dxa"/>
            <w:tcBorders>
              <w:top w:val="single" w:sz="4" w:space="0" w:color="auto"/>
              <w:left w:val="single" w:sz="4" w:space="0" w:color="auto"/>
              <w:bottom w:val="single" w:sz="4" w:space="0" w:color="auto"/>
              <w:right w:val="single" w:sz="4" w:space="0" w:color="auto"/>
            </w:tcBorders>
          </w:tcPr>
          <w:p w14:paraId="69E96C8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AF5D1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 </w:t>
            </w:r>
            <w:r w:rsidRPr="00E84C88">
              <w:rPr>
                <w:rFonts w:ascii="Arial" w:eastAsia="Times New Roman" w:hAnsi="Arial" w:cs="Arial"/>
                <w:sz w:val="20"/>
                <w:szCs w:val="20"/>
                <w:lang w:val="hy-AM"/>
              </w:rPr>
              <w:t>CS:</w:t>
            </w:r>
          </w:p>
        </w:tc>
        <w:tc>
          <w:tcPr>
            <w:tcW w:w="2050" w:type="dxa"/>
            <w:tcBorders>
              <w:top w:val="single" w:sz="4" w:space="0" w:color="auto"/>
              <w:left w:val="single" w:sz="4" w:space="0" w:color="auto"/>
              <w:bottom w:val="single" w:sz="4" w:space="0" w:color="auto"/>
              <w:right w:val="single" w:sz="4" w:space="0" w:color="auto"/>
            </w:tcBorders>
          </w:tcPr>
          <w:p w14:paraId="037161D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2FC3B4B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01F7FBF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GHEA Grapalat" w:eastAsia="Times New Roman" w:hAnsi="GHEA Grapalat" w:cs="Sylfaen"/>
                <w:sz w:val="20"/>
                <w:szCs w:val="20"/>
                <w:lang w:val="en-US"/>
              </w:rPr>
              <w:t xml:space="preserve">( </w:t>
            </w:r>
            <w:r w:rsidRPr="00E84C88">
              <w:rPr>
                <w:rFonts w:ascii="Arial" w:eastAsia="Times New Roman" w:hAnsi="Arial" w:cs="Arial"/>
                <w:sz w:val="20"/>
                <w:szCs w:val="20"/>
                <w:lang w:val="hy-AM"/>
              </w:rPr>
              <w:t>shopping</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with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connected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the process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14:paraId="2189EA6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GHEA Grapalat" w:eastAsia="Times New Roman" w:hAnsi="GHEA Grapalat" w:cs="Sylfaen"/>
                <w:sz w:val="20"/>
                <w:szCs w:val="20"/>
              </w:rPr>
              <w:t xml:space="preserve">( </w:t>
            </w:r>
            <w:r w:rsidRPr="00E84C88">
              <w:rPr>
                <w:rFonts w:ascii="Arial" w:eastAsia="Times New Roman" w:hAnsi="Arial" w:cs="Arial"/>
                <w:sz w:val="20"/>
                <w:szCs w:val="20"/>
                <w:lang w:val="hy-AM"/>
              </w:rPr>
              <w:t>no</w:t>
            </w:r>
            <w:proofErr w:type="gramEnd"/>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to be completed </w:t>
            </w:r>
            <w:r w:rsidRPr="00E84C88">
              <w:rPr>
                <w:rFonts w:ascii="GHEA Grapalat" w:eastAsia="Times New Roman" w:hAnsi="GHEA Grapalat" w:cs="Sylfaen"/>
                <w:sz w:val="20"/>
                <w:szCs w:val="20"/>
              </w:rPr>
              <w:t>)</w:t>
            </w:r>
          </w:p>
        </w:tc>
      </w:tr>
      <w:tr w:rsidR="00532D6C" w:rsidRPr="00E84C88" w14:paraId="41A2F7DA" w14:textId="77777777" w:rsidTr="00532D6C">
        <w:tc>
          <w:tcPr>
            <w:tcW w:w="720" w:type="dxa"/>
            <w:tcBorders>
              <w:top w:val="single" w:sz="4" w:space="0" w:color="auto"/>
              <w:left w:val="single" w:sz="4" w:space="0" w:color="auto"/>
              <w:bottom w:val="single" w:sz="4" w:space="0" w:color="auto"/>
              <w:right w:val="single" w:sz="4" w:space="0" w:color="auto"/>
            </w:tcBorders>
          </w:tcPr>
          <w:p w14:paraId="6401AE5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F8B264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AVC</w:t>
            </w:r>
          </w:p>
        </w:tc>
        <w:tc>
          <w:tcPr>
            <w:tcW w:w="2050" w:type="dxa"/>
            <w:tcBorders>
              <w:top w:val="single" w:sz="4" w:space="0" w:color="auto"/>
              <w:left w:val="single" w:sz="4" w:space="0" w:color="auto"/>
              <w:bottom w:val="single" w:sz="4" w:space="0" w:color="auto"/>
              <w:right w:val="single" w:sz="4" w:space="0" w:color="auto"/>
            </w:tcBorders>
          </w:tcPr>
          <w:p w14:paraId="0848AC1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6FDD11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324AE25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Armenia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Republic</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normative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legal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acts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established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cases </w:t>
            </w:r>
            <w:r w:rsidRPr="00E84C88">
              <w:rPr>
                <w:rFonts w:ascii="GHEA Grapalat" w:eastAsia="Times New Roman" w:hAnsi="GHEA Grapalat" w:cs="Times New Roman"/>
                <w:sz w:val="20"/>
                <w:szCs w:val="20"/>
                <w:lang w:val="en-US"/>
              </w:rPr>
              <w:t xml:space="preserve">when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is</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accounted 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taxpayer</w:t>
            </w:r>
            <w:r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DDA7AB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lastRenderedPageBreak/>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3C361300" w14:textId="77777777" w:rsidTr="00532D6C">
        <w:tc>
          <w:tcPr>
            <w:tcW w:w="720" w:type="dxa"/>
            <w:tcBorders>
              <w:top w:val="single" w:sz="4" w:space="0" w:color="auto"/>
              <w:left w:val="single" w:sz="4" w:space="0" w:color="auto"/>
              <w:bottom w:val="single" w:sz="4" w:space="0" w:color="auto"/>
              <w:right w:val="single" w:sz="4" w:space="0" w:color="auto"/>
            </w:tcBorders>
          </w:tcPr>
          <w:p w14:paraId="240B4EB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60D7D19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name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52908B8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E44EB8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050C195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081E10DF" w14:textId="77777777" w:rsidTr="00532D6C">
        <w:tc>
          <w:tcPr>
            <w:tcW w:w="720" w:type="dxa"/>
            <w:tcBorders>
              <w:top w:val="single" w:sz="4" w:space="0" w:color="auto"/>
              <w:left w:val="single" w:sz="4" w:space="0" w:color="auto"/>
              <w:bottom w:val="single" w:sz="4" w:space="0" w:color="auto"/>
              <w:right w:val="single" w:sz="4" w:space="0" w:color="auto"/>
            </w:tcBorders>
          </w:tcPr>
          <w:p w14:paraId="0183B76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51F9A1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number</w:t>
            </w:r>
          </w:p>
        </w:tc>
        <w:tc>
          <w:tcPr>
            <w:tcW w:w="2050" w:type="dxa"/>
            <w:tcBorders>
              <w:top w:val="single" w:sz="4" w:space="0" w:color="auto"/>
              <w:left w:val="single" w:sz="4" w:space="0" w:color="auto"/>
              <w:bottom w:val="single" w:sz="4" w:space="0" w:color="auto"/>
              <w:right w:val="single" w:sz="4" w:space="0" w:color="auto"/>
            </w:tcBorders>
          </w:tcPr>
          <w:p w14:paraId="186692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20D89C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C6A7AE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bank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treasury</w:t>
            </w:r>
            <w:proofErr w:type="gramEnd"/>
            <w:r w:rsidRPr="00E84C88">
              <w:rPr>
                <w:rFonts w:ascii="Arial" w:eastAsia="Times New Roman" w:hAnsi="Arial" w:cs="Arial"/>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account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number </w:t>
            </w:r>
            <w:r w:rsidRPr="00E84C88">
              <w:rPr>
                <w:rFonts w:ascii="GHEA Grapalat" w:eastAsia="Times New Roman" w:hAnsi="GHEA Grapalat" w:cs="Times New Roman"/>
                <w:sz w:val="20"/>
                <w:szCs w:val="20"/>
                <w:lang w:val="en-US"/>
              </w:rPr>
              <w:t xml:space="preserve">of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transferred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charged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means</w:t>
            </w:r>
          </w:p>
        </w:tc>
        <w:tc>
          <w:tcPr>
            <w:tcW w:w="2640" w:type="dxa"/>
            <w:tcBorders>
              <w:top w:val="single" w:sz="4" w:space="0" w:color="auto"/>
              <w:left w:val="single" w:sz="4" w:space="0" w:color="auto"/>
              <w:bottom w:val="single" w:sz="4" w:space="0" w:color="auto"/>
              <w:right w:val="single" w:sz="4" w:space="0" w:color="auto"/>
            </w:tcBorders>
          </w:tcPr>
          <w:p w14:paraId="2BF8F00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in advance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w:t>
            </w:r>
            <w:r w:rsidRPr="00E84C88">
              <w:rPr>
                <w:rFonts w:ascii="GHEA Grapalat" w:eastAsia="Times New Roman" w:hAnsi="GHEA Grapalat" w:cs="Times New Roman"/>
                <w:sz w:val="20"/>
                <w:szCs w:val="20"/>
                <w:lang w:val="en-US"/>
              </w:rPr>
              <w:t xml:space="preserve">invitation </w:t>
            </w:r>
            <w:r w:rsidRPr="00E84C88">
              <w:rPr>
                <w:rFonts w:ascii="Arial" w:eastAsia="Times New Roman" w:hAnsi="Arial" w:cs="Arial"/>
                <w:sz w:val="20"/>
                <w:szCs w:val="20"/>
                <w:lang w:val="en-US"/>
              </w:rPr>
              <w:t>_</w:t>
            </w:r>
          </w:p>
        </w:tc>
      </w:tr>
      <w:tr w:rsidR="00532D6C" w:rsidRPr="00E84C88" w14:paraId="12EE6362" w14:textId="77777777" w:rsidTr="00532D6C">
        <w:tc>
          <w:tcPr>
            <w:tcW w:w="720" w:type="dxa"/>
            <w:tcBorders>
              <w:top w:val="single" w:sz="4" w:space="0" w:color="auto"/>
              <w:left w:val="single" w:sz="4" w:space="0" w:color="auto"/>
              <w:bottom w:val="single" w:sz="4" w:space="0" w:color="auto"/>
              <w:right w:val="single" w:sz="4" w:space="0" w:color="auto"/>
            </w:tcBorders>
          </w:tcPr>
          <w:p w14:paraId="0479EEF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D0424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amount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numbers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in words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548C915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2FB16D4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4B959F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subject 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sum</w:t>
            </w:r>
          </w:p>
        </w:tc>
        <w:tc>
          <w:tcPr>
            <w:tcW w:w="2640" w:type="dxa"/>
            <w:tcBorders>
              <w:top w:val="single" w:sz="4" w:space="0" w:color="auto"/>
              <w:left w:val="single" w:sz="4" w:space="0" w:color="auto"/>
              <w:bottom w:val="single" w:sz="4" w:space="0" w:color="auto"/>
              <w:right w:val="single" w:sz="4" w:space="0" w:color="auto"/>
            </w:tcBorders>
          </w:tcPr>
          <w:p w14:paraId="15BD1C2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hy-AM"/>
              </w:rPr>
              <w:t xml:space="preserve"> </w:t>
            </w:r>
          </w:p>
        </w:tc>
      </w:tr>
      <w:tr w:rsidR="00532D6C" w:rsidRPr="00E84C88" w14:paraId="0AF45CB3" w14:textId="77777777" w:rsidTr="00532D6C">
        <w:tc>
          <w:tcPr>
            <w:tcW w:w="720" w:type="dxa"/>
            <w:tcBorders>
              <w:top w:val="single" w:sz="4" w:space="0" w:color="auto"/>
              <w:left w:val="single" w:sz="4" w:space="0" w:color="auto"/>
              <w:bottom w:val="single" w:sz="4" w:space="0" w:color="auto"/>
              <w:right w:val="single" w:sz="4" w:space="0" w:color="auto"/>
            </w:tcBorders>
          </w:tcPr>
          <w:p w14:paraId="5E675E3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E959BD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amount: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numbers</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in words </w:t>
            </w:r>
            <w:r w:rsidRPr="00E84C88">
              <w:rPr>
                <w:rFonts w:ascii="GHEA Grapalat" w:eastAsia="Times New Roman" w:hAnsi="GHEA Grapalat" w:cs="Sylfaen"/>
                <w:sz w:val="20"/>
                <w:szCs w:val="20"/>
                <w:lang w:val="hy-AM"/>
              </w:rPr>
              <w:t>)</w:t>
            </w:r>
          </w:p>
        </w:tc>
        <w:tc>
          <w:tcPr>
            <w:tcW w:w="2050" w:type="dxa"/>
            <w:tcBorders>
              <w:top w:val="single" w:sz="4" w:space="0" w:color="auto"/>
              <w:left w:val="single" w:sz="4" w:space="0" w:color="auto"/>
              <w:bottom w:val="single" w:sz="4" w:space="0" w:color="auto"/>
              <w:right w:val="single" w:sz="4" w:space="0" w:color="auto"/>
            </w:tcBorders>
          </w:tcPr>
          <w:p w14:paraId="0C87CA9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072D92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mandatory</w:t>
            </w:r>
          </w:p>
          <w:p w14:paraId="61012A5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intended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money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partial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accept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for </w:t>
            </w:r>
            <w:r w:rsidRPr="00E84C88">
              <w:rPr>
                <w:rFonts w:ascii="GHEA Grapalat" w:eastAsia="Times New Roman" w:hAnsi="GHEA Grapalat" w:cs="Sylfaen"/>
                <w:sz w:val="20"/>
                <w:szCs w:val="20"/>
                <w:lang w:val="hy-AM"/>
              </w:rPr>
              <w:t xml:space="preserve">which </w:t>
            </w:r>
            <w:r w:rsidRPr="00E84C88">
              <w:rPr>
                <w:rFonts w:ascii="Arial" w:eastAsia="Times New Roman" w:hAnsi="Arial" w:cs="Arial"/>
                <w:sz w:val="20"/>
                <w:szCs w:val="20"/>
                <w:lang w:val="hy-AM"/>
              </w:rPr>
              <w:t>_</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shopping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with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connected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04C1696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no</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applies </w:t>
            </w:r>
            <w:r w:rsidRPr="00E84C88">
              <w:rPr>
                <w:rFonts w:ascii="GHEA Grapalat" w:eastAsia="Times New Roman" w:hAnsi="GHEA Grapalat" w:cs="Sylfaen"/>
                <w:sz w:val="20"/>
                <w:szCs w:val="20"/>
                <w:lang w:val="hy-AM"/>
              </w:rPr>
              <w:t>)</w:t>
            </w:r>
          </w:p>
        </w:tc>
      </w:tr>
      <w:tr w:rsidR="00532D6C" w:rsidRPr="00E84C88" w14:paraId="1D0062A9" w14:textId="77777777" w:rsidTr="00532D6C">
        <w:tc>
          <w:tcPr>
            <w:tcW w:w="720" w:type="dxa"/>
            <w:tcBorders>
              <w:top w:val="single" w:sz="4" w:space="0" w:color="auto"/>
              <w:left w:val="single" w:sz="4" w:space="0" w:color="auto"/>
              <w:bottom w:val="single" w:sz="4" w:space="0" w:color="auto"/>
              <w:right w:val="single" w:sz="4" w:space="0" w:color="auto"/>
            </w:tcBorders>
          </w:tcPr>
          <w:p w14:paraId="5B94E3D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9F4A9E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 xml:space="preserve">currency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in</w:t>
            </w:r>
            <w:proofErr w:type="gramEnd"/>
            <w:r w:rsidRPr="00E84C88">
              <w:rPr>
                <w:rFonts w:ascii="Arial" w:eastAsia="Times New Roman" w:hAnsi="Arial" w:cs="Arial"/>
                <w:sz w:val="20"/>
                <w:szCs w:val="20"/>
                <w:lang w:val="en-US"/>
              </w:rPr>
              <w:t xml:space="preserve"> words: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with code </w:t>
            </w:r>
            <w:r w:rsidRPr="00E84C88">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3A261E9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370587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2640" w:type="dxa"/>
            <w:tcBorders>
              <w:top w:val="single" w:sz="4" w:space="0" w:color="auto"/>
              <w:left w:val="single" w:sz="4" w:space="0" w:color="auto"/>
              <w:bottom w:val="single" w:sz="4" w:space="0" w:color="auto"/>
              <w:right w:val="single" w:sz="4" w:space="0" w:color="auto"/>
            </w:tcBorders>
          </w:tcPr>
          <w:p w14:paraId="67FE2C8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7D45069B" w14:textId="77777777" w:rsidTr="00532D6C">
        <w:tc>
          <w:tcPr>
            <w:tcW w:w="720" w:type="dxa"/>
            <w:tcBorders>
              <w:top w:val="single" w:sz="4" w:space="0" w:color="auto"/>
              <w:left w:val="single" w:sz="4" w:space="0" w:color="auto"/>
              <w:bottom w:val="single" w:sz="4" w:space="0" w:color="auto"/>
              <w:right w:val="single" w:sz="4" w:space="0" w:color="auto"/>
            </w:tcBorders>
          </w:tcPr>
          <w:p w14:paraId="32D5B8C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C1E536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transaction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purpose</w:t>
            </w:r>
          </w:p>
        </w:tc>
        <w:tc>
          <w:tcPr>
            <w:tcW w:w="2050" w:type="dxa"/>
            <w:tcBorders>
              <w:top w:val="single" w:sz="4" w:space="0" w:color="auto"/>
              <w:left w:val="single" w:sz="4" w:space="0" w:color="auto"/>
              <w:bottom w:val="single" w:sz="4" w:space="0" w:color="auto"/>
              <w:right w:val="single" w:sz="4" w:space="0" w:color="auto"/>
            </w:tcBorders>
          </w:tcPr>
          <w:p w14:paraId="4273721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61EC88A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contract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provision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words</w:t>
            </w:r>
          </w:p>
        </w:tc>
        <w:tc>
          <w:tcPr>
            <w:tcW w:w="2640" w:type="dxa"/>
            <w:tcBorders>
              <w:top w:val="single" w:sz="4" w:space="0" w:color="auto"/>
              <w:left w:val="single" w:sz="4" w:space="0" w:color="auto"/>
              <w:bottom w:val="single" w:sz="4" w:space="0" w:color="auto"/>
              <w:right w:val="single" w:sz="4" w:space="0" w:color="auto"/>
            </w:tcBorders>
          </w:tcPr>
          <w:p w14:paraId="4A42BC7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w:t>
            </w:r>
            <w:r w:rsidRPr="00E84C88">
              <w:rPr>
                <w:rFonts w:ascii="GHEA Grapalat" w:eastAsia="Times New Roman" w:hAnsi="GHEA Grapalat" w:cs="Times New Roman"/>
                <w:sz w:val="20"/>
                <w:szCs w:val="20"/>
                <w:lang w:val="hy-AM"/>
              </w:rPr>
              <w:t xml:space="preserve">invitation </w:t>
            </w:r>
            <w:r w:rsidRPr="00E84C88">
              <w:rPr>
                <w:rFonts w:ascii="Arial" w:eastAsia="Times New Roman" w:hAnsi="Arial" w:cs="Arial"/>
                <w:sz w:val="20"/>
                <w:szCs w:val="20"/>
                <w:lang w:val="hy-AM"/>
              </w:rPr>
              <w:t>_</w:t>
            </w:r>
          </w:p>
        </w:tc>
      </w:tr>
      <w:tr w:rsidR="00532D6C" w:rsidRPr="00E84C88" w14:paraId="6AC7C3EE" w14:textId="77777777" w:rsidTr="00532D6C">
        <w:tc>
          <w:tcPr>
            <w:tcW w:w="720" w:type="dxa"/>
            <w:tcBorders>
              <w:top w:val="single" w:sz="4" w:space="0" w:color="auto"/>
              <w:left w:val="single" w:sz="4" w:space="0" w:color="auto"/>
              <w:bottom w:val="single" w:sz="4" w:space="0" w:color="auto"/>
              <w:right w:val="single" w:sz="4" w:space="0" w:color="auto"/>
            </w:tcBorders>
          </w:tcPr>
          <w:p w14:paraId="5C1B5F4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23AB2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foundations:</w:t>
            </w:r>
            <w:r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706A722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EAB153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4459DC5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by request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specified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money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charging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document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data </w:t>
            </w:r>
            <w:r w:rsidRPr="00E84C88">
              <w:rPr>
                <w:rFonts w:ascii="GHEA Grapalat" w:eastAsia="Times New Roman" w:hAnsi="GHEA Grapalat" w:cs="Times New Roman"/>
                <w:sz w:val="20"/>
                <w:szCs w:val="20"/>
                <w:lang w:val="en-US"/>
              </w:rPr>
              <w:t xml:space="preserve">to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based on</w:t>
            </w:r>
            <w:r w:rsidRPr="00E84C88">
              <w:rPr>
                <w:rFonts w:ascii="GHEA Grapalat" w:eastAsia="Times New Roman" w:hAnsi="GHEA Grapalat" w:cs="Times New Roman"/>
                <w:sz w:val="20"/>
                <w:szCs w:val="20"/>
                <w:lang w:val="en-US"/>
              </w:rPr>
              <w:t xml:space="preserve"> </w:t>
            </w:r>
            <w:proofErr w:type="spellStart"/>
            <w:r w:rsidRPr="00E84C88">
              <w:rPr>
                <w:rFonts w:ascii="Arial" w:eastAsia="Times New Roman" w:hAnsi="Arial" w:cs="Arial"/>
                <w:sz w:val="20"/>
                <w:szCs w:val="20"/>
                <w:lang w:val="en-US"/>
              </w:rPr>
              <w:t>on</w:t>
            </w:r>
            <w:proofErr w:type="spell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for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basis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being</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contract</w:t>
            </w:r>
            <w:r w:rsidRPr="00E84C88">
              <w:rPr>
                <w:rFonts w:ascii="GHEA Grapalat" w:eastAsia="Times New Roman" w:hAnsi="GHEA Grapalat" w:cs="Times New Roman"/>
                <w:sz w:val="20"/>
                <w:szCs w:val="20"/>
                <w:lang w:val="en-US"/>
              </w:rPr>
              <w:t xml:space="preserve"> </w:t>
            </w:r>
            <w:r w:rsidRPr="00E84C88">
              <w:rPr>
                <w:rFonts w:ascii="GHEA Grapalat" w:eastAsia="Times New Roman" w:hAnsi="GHEA Grapalat" w:cs="Times New Roman"/>
                <w:sz w:val="20"/>
                <w:szCs w:val="20"/>
                <w:lang w:val="hy-AM"/>
              </w:rPr>
              <w:t xml:space="preserve">the </w:t>
            </w:r>
            <w:proofErr w:type="gramStart"/>
            <w:r w:rsidRPr="00E84C88">
              <w:rPr>
                <w:rFonts w:ascii="Arial" w:eastAsia="Times New Roman" w:hAnsi="Arial" w:cs="Arial"/>
                <w:sz w:val="20"/>
                <w:szCs w:val="20"/>
                <w:lang w:val="en-US"/>
              </w:rPr>
              <w:t>number</w:t>
            </w:r>
            <w:r w:rsidRPr="00E84C88">
              <w:rPr>
                <w:rFonts w:ascii="GHEA Grapalat" w:eastAsia="Times New Roman" w:hAnsi="GHEA Grapalat" w:cs="Arial"/>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w:t>
            </w:r>
            <w:proofErr w:type="gramEnd"/>
            <w:r w:rsidRPr="00E84C88">
              <w:rPr>
                <w:rFonts w:ascii="Arial" w:eastAsia="Times New Roman" w:hAnsi="Arial" w:cs="Arial"/>
                <w:sz w:val="20"/>
                <w:szCs w:val="20"/>
                <w:lang w:val="en-US"/>
              </w:rPr>
              <w:t xml:space="preserve"> purchase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the procedure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code</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according to</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of suffering</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about</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 xml:space="preserve">agreement </w:t>
            </w:r>
            <w:r w:rsidRPr="00E84C88">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666A4A9"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Beneficiary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030D6AEE" w14:textId="77777777" w:rsidTr="00532D6C">
        <w:tc>
          <w:tcPr>
            <w:tcW w:w="720" w:type="dxa"/>
            <w:tcBorders>
              <w:top w:val="single" w:sz="4" w:space="0" w:color="auto"/>
              <w:left w:val="single" w:sz="4" w:space="0" w:color="auto"/>
              <w:bottom w:val="single" w:sz="4" w:space="0" w:color="auto"/>
              <w:right w:val="single" w:sz="4" w:space="0" w:color="auto"/>
            </w:tcBorders>
          </w:tcPr>
          <w:p w14:paraId="0CB467D1" w14:textId="77777777" w:rsidR="00532D6C" w:rsidRPr="00E84C88" w:rsidDel="0010680B"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FFF753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63FE8D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CD351E5" w14:textId="77777777" w:rsidR="00532D6C" w:rsidRPr="00E84C88" w:rsidRDefault="00532D6C" w:rsidP="00532D6C">
            <w:pPr>
              <w:spacing w:after="0" w:line="240" w:lineRule="auto"/>
              <w:jc w:val="center"/>
              <w:rPr>
                <w:rFonts w:ascii="GHEA Grapalat" w:eastAsia="Times New Roman" w:hAnsi="GHEA Grapalat" w:cs="Sylfaen"/>
                <w:sz w:val="20"/>
                <w:szCs w:val="20"/>
                <w:lang w:val="hy-AM"/>
              </w:rPr>
            </w:pPr>
            <w:r w:rsidRPr="00E84C88">
              <w:rPr>
                <w:rFonts w:ascii="Arial" w:eastAsia="Times New Roman" w:hAnsi="Arial" w:cs="Arial"/>
                <w:sz w:val="20"/>
                <w:szCs w:val="20"/>
                <w:lang w:val="en-US"/>
              </w:rPr>
              <w:t>mandatory</w:t>
            </w:r>
            <w:r w:rsidRPr="00E84C88">
              <w:rPr>
                <w:rFonts w:ascii="GHEA Grapalat" w:eastAsia="Times New Roman" w:hAnsi="GHEA Grapalat" w:cs="Sylfaen"/>
                <w:sz w:val="20"/>
                <w:szCs w:val="20"/>
                <w:lang w:val="hy-AM"/>
              </w:rPr>
              <w:t xml:space="preserve"> </w:t>
            </w:r>
          </w:p>
          <w:p w14:paraId="31F9B255" w14:textId="77777777" w:rsidR="00532D6C" w:rsidRPr="00E84C88" w:rsidRDefault="00532D6C" w:rsidP="00532D6C">
            <w:pPr>
              <w:spacing w:after="0" w:line="240" w:lineRule="auto"/>
              <w:jc w:val="center"/>
              <w:rPr>
                <w:rFonts w:ascii="GHEA Grapalat" w:eastAsia="Times New Roman" w:hAnsi="GHEA Grapalat" w:cs="Sylfaen"/>
                <w:sz w:val="20"/>
                <w:szCs w:val="20"/>
                <w:lang w:val="hy-AM"/>
              </w:rPr>
            </w:pP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Sylfae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Sylfaen"/>
                <w:sz w:val="20"/>
                <w:szCs w:val="20"/>
                <w:lang w:val="hy-AM"/>
              </w:rPr>
              <w:t xml:space="preserve">&gt; the </w:t>
            </w:r>
            <w:r w:rsidRPr="00E84C88">
              <w:rPr>
                <w:rFonts w:ascii="Arial" w:eastAsia="Times New Roman" w:hAnsi="Arial" w:cs="Arial"/>
                <w:sz w:val="20"/>
                <w:szCs w:val="20"/>
                <w:lang w:val="hy-AM"/>
              </w:rPr>
              <w:t>words</w:t>
            </w:r>
          </w:p>
          <w:p w14:paraId="533B2F2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which</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mean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that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payer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signing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demand letter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give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consent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sum</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from the account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charge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208E02C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in advance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p>
        </w:tc>
      </w:tr>
      <w:tr w:rsidR="00532D6C" w:rsidRPr="00E84C88" w14:paraId="37F0BF4B" w14:textId="77777777" w:rsidTr="00532D6C">
        <w:tc>
          <w:tcPr>
            <w:tcW w:w="720" w:type="dxa"/>
            <w:tcBorders>
              <w:top w:val="single" w:sz="4" w:space="0" w:color="auto"/>
              <w:left w:val="single" w:sz="4" w:space="0" w:color="auto"/>
              <w:bottom w:val="single" w:sz="4" w:space="0" w:color="auto"/>
              <w:right w:val="single" w:sz="4" w:space="0" w:color="auto"/>
            </w:tcBorders>
          </w:tcPr>
          <w:p w14:paraId="34CBEFB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EB9509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adjective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pages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count</w:t>
            </w:r>
          </w:p>
        </w:tc>
        <w:tc>
          <w:tcPr>
            <w:tcW w:w="2050" w:type="dxa"/>
            <w:tcBorders>
              <w:top w:val="single" w:sz="4" w:space="0" w:color="auto"/>
              <w:left w:val="single" w:sz="4" w:space="0" w:color="auto"/>
              <w:bottom w:val="single" w:sz="4" w:space="0" w:color="auto"/>
              <w:right w:val="single" w:sz="4" w:space="0" w:color="auto"/>
            </w:tcBorders>
          </w:tcPr>
          <w:p w14:paraId="7654EE3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344AE5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6CE2311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requisition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next to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presented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documents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pages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the number </w:t>
            </w:r>
            <w:r w:rsidRPr="00E84C88">
              <w:rPr>
                <w:rFonts w:ascii="GHEA Grapalat" w:eastAsia="Times New Roman" w:hAnsi="GHEA Grapalat" w:cs="Times New Roman"/>
                <w:sz w:val="20"/>
                <w:szCs w:val="20"/>
                <w:lang w:val="en-US"/>
              </w:rPr>
              <w:t xml:space="preserve">of </w:t>
            </w:r>
            <w:r w:rsidRPr="00E84C88">
              <w:rPr>
                <w:rFonts w:ascii="Arial" w:eastAsia="Times New Roman" w:hAnsi="Arial" w:cs="Arial"/>
                <w:sz w:val="20"/>
                <w:szCs w:val="20"/>
                <w:lang w:val="en-US"/>
              </w:rPr>
              <w:t>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need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 provided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hy-AM"/>
              </w:rPr>
              <w:t xml:space="preserve">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payer</w:t>
            </w:r>
            <w:proofErr w:type="gramEnd"/>
            <w:r w:rsidRPr="00E84C88">
              <w:rPr>
                <w:rFonts w:ascii="Arial" w:eastAsia="Times New Roman" w:hAnsi="Arial" w:cs="Arial"/>
                <w:sz w:val="20"/>
                <w:szCs w:val="20"/>
                <w:lang w:val="hy-AM"/>
              </w:rPr>
              <w: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the bank </w:t>
            </w:r>
            <w:r w:rsidRPr="00E84C88">
              <w:rPr>
                <w:rFonts w:ascii="GHEA Grapalat" w:eastAsia="Times New Roman" w:hAnsi="GHEA Grapalat" w:cs="Times New Roman"/>
                <w:sz w:val="20"/>
                <w:szCs w:val="20"/>
                <w:lang w:val="en-US"/>
              </w:rPr>
              <w:t>)</w:t>
            </w:r>
          </w:p>
          <w:p w14:paraId="3C81997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If:</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bases </w:t>
            </w:r>
            <w:r w:rsidRPr="00E84C88">
              <w:rPr>
                <w:rFonts w:ascii="GHEA Grapalat" w:eastAsia="Times New Roman" w:hAnsi="GHEA Grapalat" w:cs="Sylfaen"/>
                <w:sz w:val="20"/>
                <w:szCs w:val="20"/>
                <w:lang w:val="hy-AM"/>
              </w:rPr>
              <w:t xml:space="preserve">&gt; </w:t>
            </w:r>
            <w:r w:rsidRPr="00E84C88">
              <w:rPr>
                <w:rFonts w:ascii="Arial" w:eastAsia="Times New Roman" w:hAnsi="Arial" w:cs="Arial"/>
                <w:sz w:val="20"/>
                <w:szCs w:val="20"/>
                <w:lang w:val="hy-AM"/>
              </w:rPr>
              <w:t>field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data</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mandatory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be completed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Sylfaen"/>
                <w:sz w:val="20"/>
                <w:szCs w:val="20"/>
                <w:lang w:val="en-US"/>
              </w:rPr>
              <w:t>_</w:t>
            </w:r>
          </w:p>
        </w:tc>
        <w:tc>
          <w:tcPr>
            <w:tcW w:w="2640" w:type="dxa"/>
            <w:tcBorders>
              <w:top w:val="single" w:sz="4" w:space="0" w:color="auto"/>
              <w:left w:val="single" w:sz="4" w:space="0" w:color="auto"/>
              <w:bottom w:val="single" w:sz="4" w:space="0" w:color="auto"/>
              <w:right w:val="single" w:sz="4" w:space="0" w:color="auto"/>
            </w:tcBorders>
          </w:tcPr>
          <w:p w14:paraId="52E8617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from</w:t>
            </w:r>
          </w:p>
        </w:tc>
      </w:tr>
      <w:tr w:rsidR="00532D6C" w:rsidRPr="00E84C88" w14:paraId="3E431046" w14:textId="77777777" w:rsidTr="00532D6C">
        <w:tc>
          <w:tcPr>
            <w:tcW w:w="720" w:type="dxa"/>
            <w:tcBorders>
              <w:top w:val="single" w:sz="4" w:space="0" w:color="auto"/>
              <w:left w:val="single" w:sz="4" w:space="0" w:color="auto"/>
              <w:bottom w:val="single" w:sz="4" w:space="0" w:color="auto"/>
              <w:right w:val="single" w:sz="4" w:space="0" w:color="auto"/>
            </w:tcBorders>
          </w:tcPr>
          <w:p w14:paraId="29E773A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 </w:t>
            </w:r>
            <w:r w:rsidRPr="00E84C88">
              <w:rPr>
                <w:rFonts w:ascii="GHEA Grapalat" w:eastAsia="Times New Roman" w:hAnsi="GHEA Grapalat" w:cs="Times New Roman"/>
                <w:sz w:val="20"/>
                <w:szCs w:val="20"/>
                <w:lang w:val="en-US"/>
              </w:rPr>
              <w:t xml:space="preserve">1.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2F4C3AC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1A78138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0B92DC9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1C257AE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this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field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presentation</w:t>
            </w:r>
            <w:r w:rsidRPr="00E84C88">
              <w:rPr>
                <w:rFonts w:ascii="GHEA Grapalat" w:eastAsia="Times New Roman" w:hAnsi="GHEA Grapalat" w:cs="Times New Roman"/>
                <w:sz w:val="20"/>
                <w:szCs w:val="20"/>
                <w:lang w:val="hy-AM"/>
              </w:rPr>
              <w:t xml:space="preserve"> in </w:t>
            </w:r>
            <w:r w:rsidRPr="00E84C88">
              <w:rPr>
                <w:rFonts w:ascii="Arial" w:eastAsia="Times New Roman" w:hAnsi="Arial" w:cs="Arial"/>
                <w:sz w:val="20"/>
                <w:szCs w:val="20"/>
                <w:lang w:val="hy-AM"/>
              </w:rPr>
              <w:t>case With</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which</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lastRenderedPageBreak/>
              <w:t>if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Payment: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conditions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 the field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is </w:t>
            </w:r>
            <w:r w:rsidRPr="00E84C88">
              <w:rPr>
                <w:rFonts w:ascii="GHEA Grapalat" w:eastAsia="Times New Roman" w:hAnsi="GHEA Grapalat" w:cs="Times New Roman"/>
                <w:sz w:val="20"/>
                <w:szCs w:val="20"/>
                <w:lang w:val="hy-AM"/>
              </w:rPr>
              <w:t xml:space="preserve">&lt; </w:t>
            </w:r>
            <w:r w:rsidRPr="00E84C88">
              <w:rPr>
                <w:rFonts w:ascii="Arial" w:eastAsia="Times New Roman" w:hAnsi="Arial" w:cs="Arial"/>
                <w:sz w:val="20"/>
                <w:szCs w:val="20"/>
                <w:lang w:val="hy-AM"/>
              </w:rPr>
              <w:t>accepted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payment </w:t>
            </w:r>
            <w:r w:rsidRPr="00E84C88">
              <w:rPr>
                <w:rFonts w:ascii="GHEA Grapalat" w:eastAsia="Times New Roman" w:hAnsi="GHEA Grapalat" w:cs="Times New Roman"/>
                <w:sz w:val="20"/>
                <w:szCs w:val="20"/>
                <w:lang w:val="hy-AM"/>
              </w:rPr>
              <w:t xml:space="preserve">&gt; </w:t>
            </w:r>
            <w:r w:rsidRPr="00E84C88">
              <w:rPr>
                <w:rFonts w:ascii="Arial" w:eastAsia="Times New Roman" w:hAnsi="Arial" w:cs="Arial"/>
                <w:sz w:val="20"/>
                <w:szCs w:val="20"/>
                <w:lang w:val="hy-AM"/>
              </w:rPr>
              <w:t>then</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w:t>
            </w:r>
            <w:r w:rsidRPr="00E84C88">
              <w:rPr>
                <w:rFonts w:ascii="Arial" w:eastAsia="Times New Roman" w:hAnsi="Arial" w:cs="Arial"/>
                <w:sz w:val="20"/>
                <w:szCs w:val="20"/>
                <w:lang w:val="en-US"/>
              </w:rPr>
              <w:t>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by signing</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advance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agree</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specified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sum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 the account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to charge</w:t>
            </w:r>
            <w:r w:rsidRPr="00E84C88">
              <w:rPr>
                <w:rFonts w:ascii="GHEA Grapalat" w:eastAsia="Times New Roman" w:hAnsi="GHEA Grapalat" w:cs="Times New Roman"/>
                <w:sz w:val="20"/>
                <w:szCs w:val="20"/>
                <w:lang w:val="hy-AM"/>
              </w:rPr>
              <w:t xml:space="preserve"> </w:t>
            </w:r>
            <w:proofErr w:type="gramStart"/>
            <w:r w:rsidRPr="00E84C88">
              <w:rPr>
                <w:rFonts w:ascii="Arial" w:eastAsia="Times New Roman" w:hAnsi="Arial" w:cs="Arial"/>
                <w:sz w:val="20"/>
                <w:szCs w:val="20"/>
                <w:lang w:val="hy-AM"/>
              </w:rPr>
              <w:t xml:space="preserve">for </w:t>
            </w:r>
            <w:r w:rsidRPr="00E84C88">
              <w:rPr>
                <w:rFonts w:ascii="GHEA Grapalat" w:eastAsia="Times New Roman" w:hAnsi="GHEA Grapalat" w:cs="Times New Roman"/>
                <w:sz w:val="20"/>
                <w:szCs w:val="20"/>
                <w:lang w:val="hy-AM"/>
              </w:rPr>
              <w:t>:</w:t>
            </w:r>
            <w:proofErr w:type="gramEnd"/>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presentation</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case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in the field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the signature </w:t>
            </w:r>
            <w:r w:rsidRPr="00E84C88">
              <w:rPr>
                <w:rFonts w:ascii="GHEA Grapalat" w:eastAsia="Times New Roman" w:hAnsi="GHEA Grapalat" w:cs="Times New Roman"/>
                <w:sz w:val="20"/>
                <w:szCs w:val="20"/>
                <w:lang w:val="hy-AM"/>
              </w:rPr>
              <w:t>.</w:t>
            </w:r>
          </w:p>
          <w:p w14:paraId="64E9A96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31547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lastRenderedPageBreak/>
              <w:t>being signed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or</w:t>
            </w:r>
            <w:r w:rsidRPr="00E84C88">
              <w:rPr>
                <w:rFonts w:ascii="GHEA Grapalat" w:eastAsia="Times New Roman" w:hAnsi="GHEA Grapalat" w:cs="Times New Roman"/>
                <w:sz w:val="20"/>
                <w:szCs w:val="20"/>
                <w:lang w:val="hy-AM"/>
              </w:rPr>
              <w:t xml:space="preserve"> </w:t>
            </w:r>
          </w:p>
          <w:p w14:paraId="1255E3D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electronic</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signature</w:t>
            </w:r>
          </w:p>
          <w:p w14:paraId="0411E9C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E84C88" w14:paraId="22BC6112"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2DD42D1D"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lastRenderedPageBreak/>
              <w:t xml:space="preserve">2 </w:t>
            </w:r>
            <w:r w:rsidRPr="00E84C88">
              <w:rPr>
                <w:rFonts w:ascii="GHEA Grapalat" w:eastAsia="Times New Roman" w:hAnsi="GHEA Grapalat" w:cs="Times New Roman"/>
                <w:sz w:val="20"/>
                <w:szCs w:val="20"/>
                <w:lang w:val="en-US"/>
              </w:rPr>
              <w:t xml:space="preserve">1.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3FD389A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of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seal</w:t>
            </w:r>
          </w:p>
        </w:tc>
        <w:tc>
          <w:tcPr>
            <w:tcW w:w="2050" w:type="dxa"/>
            <w:tcBorders>
              <w:top w:val="single" w:sz="4" w:space="0" w:color="auto"/>
              <w:left w:val="single" w:sz="4" w:space="0" w:color="auto"/>
              <w:bottom w:val="single" w:sz="4" w:space="0" w:color="auto"/>
              <w:right w:val="single" w:sz="4" w:space="0" w:color="auto"/>
            </w:tcBorders>
          </w:tcPr>
          <w:p w14:paraId="3154968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51F57C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GHEA Grapalat" w:eastAsia="Times New Roman" w:hAnsi="GHEA Grapalat" w:cs="Times New Roman"/>
                <w:sz w:val="20"/>
                <w:szCs w:val="20"/>
                <w:lang w:val="en-US"/>
              </w:rPr>
              <w:t>:</w:t>
            </w:r>
            <w:proofErr w:type="gramEnd"/>
          </w:p>
          <w:p w14:paraId="6E76BFC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seal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availability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in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when </w:t>
            </w:r>
            <w:r w:rsidRPr="00E84C88">
              <w:rPr>
                <w:rFonts w:ascii="Arial" w:eastAsia="Times New Roman" w:hAnsi="Arial" w:cs="Arial"/>
                <w:sz w:val="20"/>
                <w:szCs w:val="20"/>
                <w:lang w:val="hy-AM"/>
              </w:rPr>
              <w:t>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demand letter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presents</w:t>
            </w:r>
            <w:r w:rsidRPr="00E84C88">
              <w:rPr>
                <w:rFonts w:ascii="GHEA Grapalat" w:eastAsia="Times New Roman" w:hAnsi="GHEA Grapalat" w:cs="Times New Roman"/>
                <w:sz w:val="20"/>
                <w:szCs w:val="20"/>
                <w:lang w:val="hy-AM"/>
              </w:rPr>
              <w:t xml:space="preserve"> </w:t>
            </w:r>
            <w:proofErr w:type="gramStart"/>
            <w:r w:rsidRPr="00E84C88">
              <w:rPr>
                <w:rFonts w:ascii="Arial" w:eastAsia="Times New Roman" w:hAnsi="Arial" w:cs="Arial"/>
                <w:sz w:val="20"/>
                <w:szCs w:val="20"/>
                <w:lang w:val="hy-AM"/>
              </w:rPr>
              <w:t>is</w:t>
            </w:r>
            <w:proofErr w:type="gramEnd"/>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p>
        </w:tc>
        <w:tc>
          <w:tcPr>
            <w:tcW w:w="2640" w:type="dxa"/>
            <w:tcBorders>
              <w:top w:val="single" w:sz="4" w:space="0" w:color="auto"/>
              <w:left w:val="single" w:sz="4" w:space="0" w:color="auto"/>
              <w:bottom w:val="single" w:sz="4" w:space="0" w:color="auto"/>
              <w:right w:val="single" w:sz="4" w:space="0" w:color="auto"/>
            </w:tcBorders>
          </w:tcPr>
          <w:p w14:paraId="5CA95E9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being sealed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Times New Roman"/>
                <w:sz w:val="20"/>
                <w:szCs w:val="20"/>
                <w:lang w:val="hy-AM"/>
              </w:rPr>
              <w:t xml:space="preserve"> </w:t>
            </w:r>
          </w:p>
          <w:p w14:paraId="689E7A0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when presenting</w:t>
            </w:r>
          </w:p>
        </w:tc>
      </w:tr>
      <w:tr w:rsidR="00532D6C" w:rsidRPr="00E84C88" w14:paraId="655324E4" w14:textId="77777777" w:rsidTr="00532D6C">
        <w:tc>
          <w:tcPr>
            <w:tcW w:w="720" w:type="dxa"/>
            <w:tcBorders>
              <w:top w:val="single" w:sz="4" w:space="0" w:color="auto"/>
              <w:left w:val="single" w:sz="4" w:space="0" w:color="auto"/>
              <w:bottom w:val="single" w:sz="4" w:space="0" w:color="auto"/>
              <w:right w:val="single" w:sz="4" w:space="0" w:color="auto"/>
            </w:tcBorders>
          </w:tcPr>
          <w:p w14:paraId="2FE4B30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22 </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73B5C67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1F8B039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316962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Arial" w:eastAsia="Times New Roman" w:hAnsi="Arial" w:cs="Arial"/>
                <w:sz w:val="20"/>
                <w:szCs w:val="20"/>
                <w:lang w:val="hy-AM"/>
              </w:rPr>
              <w:t>:</w:t>
            </w:r>
            <w:proofErr w:type="gramEnd"/>
            <w:r w:rsidRPr="00E84C88">
              <w:rPr>
                <w:rFonts w:ascii="GHEA Grapalat" w:eastAsia="Times New Roman" w:hAnsi="GHEA Grapalat" w:cs="Times New Roman"/>
                <w:sz w:val="20"/>
                <w:szCs w:val="20"/>
                <w:lang w:val="en-US"/>
              </w:rPr>
              <w:t xml:space="preserve"> </w:t>
            </w:r>
          </w:p>
          <w:p w14:paraId="048AE9C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be completed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Bank</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when presenting</w:t>
            </w:r>
          </w:p>
        </w:tc>
        <w:tc>
          <w:tcPr>
            <w:tcW w:w="2640" w:type="dxa"/>
            <w:tcBorders>
              <w:top w:val="single" w:sz="4" w:space="0" w:color="auto"/>
              <w:left w:val="single" w:sz="4" w:space="0" w:color="auto"/>
              <w:bottom w:val="single" w:sz="4" w:space="0" w:color="auto"/>
              <w:right w:val="single" w:sz="4" w:space="0" w:color="auto"/>
            </w:tcBorders>
          </w:tcPr>
          <w:p w14:paraId="6038279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being signed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p>
        </w:tc>
      </w:tr>
      <w:tr w:rsidR="00532D6C" w:rsidRPr="00E84C88" w14:paraId="4C8B1AFA"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41BB2DA6"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hy-AM"/>
              </w:rPr>
              <w:t xml:space="preserve">22 </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44D3059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seal</w:t>
            </w:r>
          </w:p>
        </w:tc>
        <w:tc>
          <w:tcPr>
            <w:tcW w:w="2050" w:type="dxa"/>
            <w:tcBorders>
              <w:top w:val="single" w:sz="4" w:space="0" w:color="auto"/>
              <w:left w:val="single" w:sz="4" w:space="0" w:color="auto"/>
              <w:bottom w:val="single" w:sz="4" w:space="0" w:color="auto"/>
              <w:right w:val="single" w:sz="4" w:space="0" w:color="auto"/>
            </w:tcBorders>
          </w:tcPr>
          <w:p w14:paraId="6E89FB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3E8307B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roofErr w:type="gramStart"/>
            <w:r w:rsidRPr="00E84C88">
              <w:rPr>
                <w:rFonts w:ascii="Arial" w:eastAsia="Times New Roman" w:hAnsi="Arial" w:cs="Arial"/>
                <w:sz w:val="20"/>
                <w:szCs w:val="20"/>
                <w:lang w:val="en-US"/>
              </w:rPr>
              <w:t xml:space="preserve">mandatory </w:t>
            </w:r>
            <w:r w:rsidRPr="00E84C88">
              <w:rPr>
                <w:rFonts w:ascii="GHEA Grapalat" w:eastAsia="Times New Roman" w:hAnsi="GHEA Grapalat" w:cs="Times New Roman"/>
                <w:sz w:val="20"/>
                <w:szCs w:val="20"/>
                <w:lang w:val="en-US"/>
              </w:rPr>
              <w:t>:</w:t>
            </w:r>
            <w:proofErr w:type="gramEnd"/>
          </w:p>
          <w:p w14:paraId="43CBCE9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seal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availability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7CC28D1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en-US"/>
              </w:rPr>
              <w:t>being sealed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from</w:t>
            </w:r>
            <w:r w:rsidRPr="00E84C88">
              <w:rPr>
                <w:rFonts w:ascii="GHEA Grapalat" w:eastAsia="Times New Roman" w:hAnsi="GHEA Grapalat" w:cs="Times New Roman"/>
                <w:sz w:val="20"/>
                <w:szCs w:val="20"/>
                <w:lang w:val="hy-AM"/>
              </w:rPr>
              <w:t xml:space="preserve"> </w:t>
            </w:r>
          </w:p>
          <w:p w14:paraId="4EAC8C3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paper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manner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Bank</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when presenting</w:t>
            </w:r>
          </w:p>
        </w:tc>
      </w:tr>
      <w:tr w:rsidR="00532D6C" w:rsidRPr="00E84C88" w14:paraId="5174242C" w14:textId="77777777" w:rsidTr="00532D6C">
        <w:tc>
          <w:tcPr>
            <w:tcW w:w="720" w:type="dxa"/>
            <w:tcBorders>
              <w:top w:val="single" w:sz="4" w:space="0" w:color="auto"/>
              <w:left w:val="single" w:sz="4" w:space="0" w:color="auto"/>
              <w:bottom w:val="single" w:sz="4" w:space="0" w:color="auto"/>
              <w:right w:val="single" w:sz="4" w:space="0" w:color="auto"/>
            </w:tcBorders>
          </w:tcPr>
          <w:p w14:paraId="0F96C73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2665F72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employee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30C863E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2AD2D4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18AE8B2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presented</w:t>
            </w:r>
            <w:proofErr w:type="gramEnd"/>
            <w:r w:rsidRPr="00E84C88">
              <w:rPr>
                <w:rFonts w:ascii="Arial" w:eastAsia="Times New Roman" w:hAnsi="Arial" w:cs="Arial"/>
                <w:sz w:val="20"/>
                <w:szCs w:val="20"/>
                <w:lang w:val="en-US"/>
              </w:rPr>
              <w:t xml:space="preserv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full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7B1E38C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45352E16"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6F9C80BA" w14:textId="77777777" w:rsidR="00532D6C" w:rsidRPr="00E84C88" w:rsidRDefault="00532D6C" w:rsidP="00532D6C">
            <w:pPr>
              <w:spacing w:after="0" w:line="240" w:lineRule="auto"/>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62034A1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stamp </w:t>
            </w:r>
            <w:r w:rsidRPr="00E84C88">
              <w:rPr>
                <w:rFonts w:ascii="Arial" w:eastAsia="Times New Roman" w:hAnsi="Arial" w:cs="Arial"/>
                <w:sz w:val="20"/>
                <w:szCs w:val="20"/>
                <w:lang w:val="en-US"/>
              </w:rPr>
              <w:t xml:space="preserve">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t>
            </w:r>
            <w:r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33F462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D7222A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3EA913A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full </w:t>
            </w:r>
            <w:r w:rsidRPr="00E84C88">
              <w:rPr>
                <w:rFonts w:ascii="Arial" w:eastAsia="Times New Roman" w:hAnsi="Arial" w:cs="Arial"/>
                <w:sz w:val="20"/>
                <w:szCs w:val="20"/>
                <w:lang w:val="en-US"/>
              </w:rPr>
              <w:t>of</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case</w:t>
            </w:r>
          </w:p>
        </w:tc>
        <w:tc>
          <w:tcPr>
            <w:tcW w:w="2640" w:type="dxa"/>
            <w:tcBorders>
              <w:top w:val="single" w:sz="4" w:space="0" w:color="auto"/>
              <w:left w:val="single" w:sz="4" w:space="0" w:color="auto"/>
              <w:bottom w:val="single" w:sz="4" w:space="0" w:color="auto"/>
              <w:right w:val="single" w:sz="4" w:space="0" w:color="auto"/>
            </w:tcBorders>
          </w:tcPr>
          <w:p w14:paraId="7763A8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695B900B" w14:textId="77777777" w:rsidTr="00532D6C">
        <w:tc>
          <w:tcPr>
            <w:tcW w:w="720" w:type="dxa"/>
            <w:tcBorders>
              <w:top w:val="single" w:sz="4" w:space="0" w:color="auto"/>
              <w:left w:val="single" w:sz="4" w:space="0" w:color="auto"/>
              <w:bottom w:val="single" w:sz="4" w:space="0" w:color="auto"/>
              <w:right w:val="single" w:sz="4" w:space="0" w:color="auto"/>
            </w:tcBorders>
          </w:tcPr>
          <w:p w14:paraId="2435DBD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3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413F4C0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lang w:val="hy-AM"/>
              </w:rPr>
              <w:t>to the payer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attendant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financial</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by the organization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branch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performance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date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hour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minute</w:t>
            </w:r>
          </w:p>
        </w:tc>
        <w:tc>
          <w:tcPr>
            <w:tcW w:w="2050" w:type="dxa"/>
            <w:tcBorders>
              <w:top w:val="single" w:sz="4" w:space="0" w:color="auto"/>
              <w:left w:val="single" w:sz="4" w:space="0" w:color="auto"/>
              <w:bottom w:val="single" w:sz="4" w:space="0" w:color="auto"/>
              <w:right w:val="single" w:sz="4" w:space="0" w:color="auto"/>
            </w:tcBorders>
          </w:tcPr>
          <w:p w14:paraId="3455681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4B87EEC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p w14:paraId="38DF7A9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payer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by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noted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is</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of demand</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performance</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hour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minute</w:t>
            </w:r>
          </w:p>
        </w:tc>
        <w:tc>
          <w:tcPr>
            <w:tcW w:w="2640" w:type="dxa"/>
            <w:tcBorders>
              <w:top w:val="single" w:sz="4" w:space="0" w:color="auto"/>
              <w:left w:val="single" w:sz="4" w:space="0" w:color="auto"/>
              <w:bottom w:val="single" w:sz="4" w:space="0" w:color="auto"/>
              <w:right w:val="single" w:sz="4" w:space="0" w:color="auto"/>
            </w:tcBorders>
          </w:tcPr>
          <w:p w14:paraId="706EE53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720FF869" w14:textId="77777777" w:rsidTr="00532D6C">
        <w:tc>
          <w:tcPr>
            <w:tcW w:w="720" w:type="dxa"/>
            <w:tcBorders>
              <w:top w:val="single" w:sz="4" w:space="0" w:color="auto"/>
              <w:left w:val="single" w:sz="4" w:space="0" w:color="auto"/>
              <w:bottom w:val="single" w:sz="4" w:space="0" w:color="auto"/>
              <w:right w:val="single" w:sz="4" w:space="0" w:color="auto"/>
            </w:tcBorders>
          </w:tcPr>
          <w:p w14:paraId="78B1F0F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a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5D759D4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employee 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 </w:t>
            </w:r>
            <w:r w:rsidRPr="00E84C88">
              <w:rPr>
                <w:rFonts w:ascii="Arial" w:eastAsia="Times New Roman" w:hAnsi="Arial" w:cs="Arial"/>
                <w:sz w:val="20"/>
                <w:szCs w:val="20"/>
                <w:lang w:val="en-US"/>
              </w:rPr>
              <w:t>the signature</w:t>
            </w:r>
          </w:p>
        </w:tc>
        <w:tc>
          <w:tcPr>
            <w:tcW w:w="2050" w:type="dxa"/>
            <w:tcBorders>
              <w:top w:val="single" w:sz="4" w:space="0" w:color="auto"/>
              <w:left w:val="single" w:sz="4" w:space="0" w:color="auto"/>
              <w:bottom w:val="single" w:sz="4" w:space="0" w:color="auto"/>
              <w:right w:val="single" w:sz="4" w:space="0" w:color="auto"/>
            </w:tcBorders>
          </w:tcPr>
          <w:p w14:paraId="041E8D93"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2329F46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no</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mandatory</w:t>
            </w:r>
          </w:p>
          <w:p w14:paraId="1B91EF8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of </w:t>
            </w:r>
            <w:r w:rsidRPr="00E84C88">
              <w:rPr>
                <w:rFonts w:ascii="Arial" w:eastAsia="Times New Roman" w:hAnsi="Arial" w:cs="Arial"/>
                <w:sz w:val="20"/>
                <w:szCs w:val="20"/>
                <w:lang w:val="en-US"/>
              </w:rPr>
              <w:t>the organization</w:t>
            </w:r>
            <w:r w:rsidRPr="00E84C88">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of an employee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the signature</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489E0AC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6322D9FA" w14:textId="77777777" w:rsidTr="00532D6C">
        <w:tc>
          <w:tcPr>
            <w:tcW w:w="720" w:type="dxa"/>
            <w:tcBorders>
              <w:top w:val="single" w:sz="4" w:space="0" w:color="auto"/>
              <w:left w:val="single" w:sz="4" w:space="0" w:color="auto"/>
              <w:bottom w:val="single" w:sz="4" w:space="0" w:color="auto"/>
              <w:right w:val="single" w:sz="4" w:space="0" w:color="auto"/>
            </w:tcBorders>
          </w:tcPr>
          <w:p w14:paraId="69B9D3F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b </w:t>
            </w:r>
            <w:r w:rsidRPr="00E84C88">
              <w:rPr>
                <w:rFonts w:ascii="GHEA Grapalat" w:eastAsia="Times New Roman" w:hAnsi="GHEA Grapalat" w:cs="Times New Roman"/>
                <w:sz w:val="20"/>
                <w:szCs w:val="20"/>
                <w:lang w:val="en-US"/>
              </w:rPr>
              <w:t>.</w:t>
            </w:r>
            <w:proofErr w:type="gramEnd"/>
          </w:p>
        </w:tc>
        <w:tc>
          <w:tcPr>
            <w:tcW w:w="1938" w:type="dxa"/>
            <w:tcBorders>
              <w:top w:val="single" w:sz="4" w:space="0" w:color="auto"/>
              <w:left w:val="single" w:sz="4" w:space="0" w:color="auto"/>
              <w:bottom w:val="single" w:sz="4" w:space="0" w:color="auto"/>
              <w:right w:val="single" w:sz="4" w:space="0" w:color="auto"/>
            </w:tcBorders>
          </w:tcPr>
          <w:p w14:paraId="1905CCC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 xml:space="preserve">stamp </w:t>
            </w:r>
            <w:r w:rsidRPr="00E84C88">
              <w:rPr>
                <w:rFonts w:ascii="Arial" w:eastAsia="Times New Roman" w:hAnsi="Arial" w:cs="Arial"/>
                <w:sz w:val="20"/>
                <w:szCs w:val="20"/>
                <w:lang w:val="en-US"/>
              </w:rPr>
              <w:t xml:space="preserve">of the organization </w:t>
            </w:r>
            <w:proofErr w:type="gramStart"/>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branch</w:t>
            </w:r>
            <w:proofErr w:type="gramEnd"/>
            <w:r w:rsidRPr="00E84C88">
              <w:rPr>
                <w:rFonts w:ascii="Arial" w:eastAsia="Times New Roman" w:hAnsi="Arial" w:cs="Arial"/>
                <w:sz w:val="20"/>
                <w:szCs w:val="20"/>
                <w:lang w:val="en-US"/>
              </w:rPr>
              <w:t xml:space="preserve">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14:paraId="0E8EAA0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121E2C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mandatory</w:t>
            </w:r>
          </w:p>
          <w:p w14:paraId="2A8EE5E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the latter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stamp</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4717479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E84C88" w14:paraId="2FBBEA08" w14:textId="77777777" w:rsidTr="00532D6C">
        <w:tc>
          <w:tcPr>
            <w:tcW w:w="720" w:type="dxa"/>
            <w:tcBorders>
              <w:top w:val="single" w:sz="4" w:space="0" w:color="auto"/>
              <w:left w:val="single" w:sz="4" w:space="0" w:color="auto"/>
              <w:bottom w:val="single" w:sz="4" w:space="0" w:color="auto"/>
              <w:right w:val="single" w:sz="4" w:space="0" w:color="auto"/>
            </w:tcBorders>
          </w:tcPr>
          <w:p w14:paraId="4B112F6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GHEA Grapalat" w:eastAsia="Times New Roman" w:hAnsi="GHEA Grapalat" w:cs="Times New Roman"/>
                <w:sz w:val="20"/>
                <w:szCs w:val="20"/>
                <w:lang w:val="en-US"/>
              </w:rPr>
              <w:t xml:space="preserve">2 </w:t>
            </w:r>
            <w:proofErr w:type="gramStart"/>
            <w:r w:rsidRPr="00E84C88">
              <w:rPr>
                <w:rFonts w:ascii="GHEA Grapalat" w:eastAsia="Times New Roman" w:hAnsi="GHEA Grapalat" w:cs="Times New Roman"/>
                <w:sz w:val="20"/>
                <w:szCs w:val="20"/>
                <w:lang w:val="hy-AM"/>
              </w:rPr>
              <w:t xml:space="preserve">4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c:</w:t>
            </w:r>
          </w:p>
        </w:tc>
        <w:tc>
          <w:tcPr>
            <w:tcW w:w="1938" w:type="dxa"/>
            <w:tcBorders>
              <w:top w:val="single" w:sz="4" w:space="0" w:color="auto"/>
              <w:left w:val="single" w:sz="4" w:space="0" w:color="auto"/>
              <w:bottom w:val="single" w:sz="4" w:space="0" w:color="auto"/>
              <w:right w:val="single" w:sz="4" w:space="0" w:color="auto"/>
            </w:tcBorders>
          </w:tcPr>
          <w:p w14:paraId="6D54454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to the beneficiary</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attendant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financial</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organization</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date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hour </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minute</w:t>
            </w:r>
          </w:p>
        </w:tc>
        <w:tc>
          <w:tcPr>
            <w:tcW w:w="2050" w:type="dxa"/>
            <w:tcBorders>
              <w:top w:val="single" w:sz="4" w:space="0" w:color="auto"/>
              <w:left w:val="single" w:sz="4" w:space="0" w:color="auto"/>
              <w:bottom w:val="single" w:sz="4" w:space="0" w:color="auto"/>
              <w:right w:val="single" w:sz="4" w:space="0" w:color="auto"/>
            </w:tcBorders>
          </w:tcPr>
          <w:p w14:paraId="54F1A95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en-US"/>
              </w:rPr>
              <w:t>mandatory</w:t>
            </w:r>
          </w:p>
        </w:tc>
        <w:tc>
          <w:tcPr>
            <w:tcW w:w="3350" w:type="dxa"/>
            <w:tcBorders>
              <w:top w:val="single" w:sz="4" w:space="0" w:color="auto"/>
              <w:left w:val="single" w:sz="4" w:space="0" w:color="auto"/>
              <w:bottom w:val="single" w:sz="4" w:space="0" w:color="auto"/>
              <w:right w:val="single" w:sz="4" w:space="0" w:color="auto"/>
            </w:tcBorders>
          </w:tcPr>
          <w:p w14:paraId="55FABA5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no</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mandatory</w:t>
            </w:r>
          </w:p>
          <w:p w14:paraId="0ECB4A84"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r w:rsidRPr="00E84C88">
              <w:rPr>
                <w:rFonts w:ascii="Arial" w:eastAsia="Times New Roman" w:hAnsi="Arial" w:cs="Arial"/>
                <w:sz w:val="20"/>
                <w:szCs w:val="20"/>
                <w:lang w:val="hy-AM"/>
              </w:rPr>
              <w:t>to be completed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payment</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demand letter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the latter</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 xml:space="preserve">to </w:t>
            </w:r>
            <w:r w:rsidRPr="00E84C88">
              <w:rPr>
                <w:rFonts w:ascii="Arial" w:eastAsia="Times New Roman" w:hAnsi="Arial" w:cs="Arial"/>
                <w:sz w:val="20"/>
                <w:szCs w:val="20"/>
                <w:lang w:val="en-US"/>
              </w:rPr>
              <w:t>present _</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case </w:t>
            </w:r>
            <w:r w:rsidRPr="00E84C88">
              <w:rPr>
                <w:rFonts w:ascii="GHEA Grapalat" w:eastAsia="Times New Roman" w:hAnsi="GHEA Grapalat" w:cs="Times New Roman"/>
                <w:sz w:val="20"/>
                <w:szCs w:val="20"/>
                <w:lang w:val="hy-AM"/>
              </w:rPr>
              <w:t xml:space="preserve">where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sidDel="00DF049B">
              <w:rPr>
                <w:rFonts w:ascii="GHEA Grapalat" w:eastAsia="Times New Roman" w:hAnsi="GHEA Grapalat" w:cs="Times New Roman"/>
                <w:sz w:val="20"/>
                <w:szCs w:val="20"/>
                <w:lang w:val="hy-AM"/>
              </w:rPr>
              <w:t xml:space="preserve"> </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hereby</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the data</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put</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are</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en-US"/>
              </w:rPr>
              <w:t>paper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manner</w:t>
            </w:r>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en-US"/>
              </w:rPr>
              <w:t xml:space="preserve">presented </w:t>
            </w:r>
            <w:r w:rsidRPr="00E84C88">
              <w:rPr>
                <w:rFonts w:ascii="Arial" w:eastAsia="Times New Roman" w:hAnsi="Arial" w:cs="Arial"/>
                <w:sz w:val="20"/>
                <w:szCs w:val="20"/>
                <w:lang w:val="hy-AM"/>
              </w:rPr>
              <w:t>_</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of demand</w:t>
            </w:r>
            <w:r w:rsidRPr="00E84C88">
              <w:rPr>
                <w:rFonts w:ascii="GHEA Grapalat" w:eastAsia="Times New Roman" w:hAnsi="GHEA Grapalat" w:cs="Times New Roman"/>
                <w:sz w:val="20"/>
                <w:szCs w:val="20"/>
                <w:lang w:val="hy-AM"/>
              </w:rPr>
              <w:t xml:space="preserve"> </w:t>
            </w:r>
            <w:r w:rsidRPr="00E84C88">
              <w:rPr>
                <w:rFonts w:ascii="Arial" w:eastAsia="Times New Roman" w:hAnsi="Arial" w:cs="Arial"/>
                <w:sz w:val="20"/>
                <w:szCs w:val="20"/>
                <w:lang w:val="hy-AM"/>
              </w:rPr>
              <w:t>on</w:t>
            </w:r>
          </w:p>
        </w:tc>
        <w:tc>
          <w:tcPr>
            <w:tcW w:w="2640" w:type="dxa"/>
            <w:tcBorders>
              <w:top w:val="single" w:sz="4" w:space="0" w:color="auto"/>
              <w:left w:val="single" w:sz="4" w:space="0" w:color="auto"/>
              <w:bottom w:val="single" w:sz="4" w:space="0" w:color="auto"/>
              <w:right w:val="single" w:sz="4" w:space="0" w:color="auto"/>
            </w:tcBorders>
          </w:tcPr>
          <w:p w14:paraId="27F65231"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570E12A4"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1EE0055"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328FA62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4BE607E0"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2C8F0D2"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hy-AM"/>
        </w:rPr>
      </w:pPr>
      <w:r w:rsidRPr="00E84C88">
        <w:rPr>
          <w:rFonts w:ascii="GHEA Grapalat" w:eastAsia="Times New Roman" w:hAnsi="GHEA Grapalat" w:cs="Times New Roman"/>
          <w:b/>
          <w:sz w:val="20"/>
          <w:szCs w:val="20"/>
          <w:lang w:val="hy-AM"/>
        </w:rPr>
        <w:br w:type="page"/>
      </w:r>
      <w:r w:rsidRPr="00E84C88">
        <w:rPr>
          <w:rFonts w:ascii="GHEA Grapalat" w:eastAsia="Times New Roman" w:hAnsi="GHEA Grapalat" w:cs="Sylfaen"/>
          <w:b/>
          <w:sz w:val="20"/>
          <w:szCs w:val="20"/>
          <w:lang w:val="hy-AM"/>
        </w:rPr>
        <w:lastRenderedPageBreak/>
        <w:t xml:space="preserve"> </w:t>
      </w:r>
    </w:p>
    <w:p w14:paraId="01CB76F8" w14:textId="77777777" w:rsidR="00532D6C" w:rsidRPr="00E84C88" w:rsidRDefault="00532D6C" w:rsidP="00532D6C">
      <w:pPr>
        <w:spacing w:after="0" w:line="240" w:lineRule="auto"/>
        <w:ind w:left="-66"/>
        <w:jc w:val="center"/>
        <w:rPr>
          <w:rFonts w:ascii="GHEA Grapalat" w:eastAsia="Times New Roman" w:hAnsi="GHEA Grapalat" w:cs="Sylfaen"/>
          <w:b/>
          <w:sz w:val="24"/>
          <w:szCs w:val="24"/>
          <w:lang w:val="hy-AM"/>
        </w:rPr>
      </w:pPr>
    </w:p>
    <w:p w14:paraId="759FB0ED"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hy-AM"/>
        </w:rPr>
      </w:pPr>
      <w:r w:rsidRPr="00E84C88">
        <w:rPr>
          <w:rFonts w:ascii="Arial" w:eastAsia="Times New Roman" w:hAnsi="Arial" w:cs="Arial"/>
          <w:b/>
          <w:sz w:val="20"/>
          <w:szCs w:val="20"/>
          <w:lang w:val="hy-AM"/>
        </w:rPr>
        <w:t xml:space="preserve">Appendix </w:t>
      </w:r>
      <w:r w:rsidRPr="00E84C88">
        <w:rPr>
          <w:rFonts w:ascii="GHEA Grapalat" w:eastAsia="Times New Roman" w:hAnsi="GHEA Grapalat" w:cs="Sylfaen"/>
          <w:b/>
          <w:sz w:val="20"/>
          <w:szCs w:val="20"/>
          <w:lang w:val="hy-AM"/>
        </w:rPr>
        <w:t>6</w:t>
      </w:r>
    </w:p>
    <w:p w14:paraId="0A537415" w14:textId="7196C9D5" w:rsidR="00532D6C" w:rsidRPr="00E84C88" w:rsidRDefault="00FF4E80" w:rsidP="00532D6C">
      <w:pPr>
        <w:spacing w:after="0" w:line="240" w:lineRule="auto"/>
        <w:ind w:firstLine="567"/>
        <w:jc w:val="right"/>
        <w:rPr>
          <w:rFonts w:ascii="GHEA Grapalat" w:eastAsia="Times New Roman" w:hAnsi="GHEA Grapalat" w:cs="Arial"/>
          <w:b/>
          <w:sz w:val="20"/>
          <w:szCs w:val="20"/>
          <w:lang w:val="es-ES"/>
        </w:rPr>
      </w:pPr>
      <w:r>
        <w:rPr>
          <w:rFonts w:ascii="Arial" w:eastAsia="Times New Roman" w:hAnsi="Arial" w:cs="Arial"/>
          <w:b/>
          <w:color w:val="000000"/>
          <w:sz w:val="20"/>
          <w:szCs w:val="27"/>
          <w:lang w:val="af-ZA"/>
        </w:rPr>
        <w:t>ԼՄ-ԹՀԿՏ-ԳՀԱՊՁԲ-24/08</w:t>
      </w:r>
      <w:r w:rsidR="00532D6C" w:rsidRPr="00E84C88">
        <w:rPr>
          <w:rFonts w:ascii="GHEA Grapalat" w:eastAsia="Times New Roman" w:hAnsi="GHEA Grapalat" w:cs="Times New Roman"/>
          <w:b/>
          <w:color w:val="000000"/>
          <w:sz w:val="20"/>
          <w:szCs w:val="27"/>
          <w:lang w:val="af-ZA"/>
        </w:rPr>
        <w:t xml:space="preserve"> </w:t>
      </w:r>
      <w:proofErr w:type="spellStart"/>
      <w:r w:rsidR="00532D6C" w:rsidRPr="00E84C88">
        <w:rPr>
          <w:rFonts w:ascii="Arial" w:eastAsia="Times New Roman" w:hAnsi="Arial" w:cs="Arial"/>
          <w:b/>
          <w:sz w:val="20"/>
          <w:szCs w:val="20"/>
          <w:lang w:val="es-ES"/>
        </w:rPr>
        <w:t>with</w:t>
      </w:r>
      <w:proofErr w:type="spellEnd"/>
      <w:r w:rsidR="00532D6C" w:rsidRPr="00E84C88">
        <w:rPr>
          <w:rFonts w:ascii="Arial" w:eastAsia="Times New Roman" w:hAnsi="Arial" w:cs="Arial"/>
          <w:b/>
          <w:sz w:val="20"/>
          <w:szCs w:val="20"/>
          <w:lang w:val="es-ES"/>
        </w:rPr>
        <w:t xml:space="preserve"> </w:t>
      </w:r>
      <w:proofErr w:type="spellStart"/>
      <w:r w:rsidR="00532D6C" w:rsidRPr="00E84C88">
        <w:rPr>
          <w:rFonts w:ascii="Arial" w:eastAsia="Times New Roman" w:hAnsi="Arial" w:cs="Arial"/>
          <w:b/>
          <w:sz w:val="20"/>
          <w:szCs w:val="20"/>
          <w:lang w:val="es-ES"/>
        </w:rPr>
        <w:t>code</w:t>
      </w:r>
      <w:proofErr w:type="spellEnd"/>
    </w:p>
    <w:p w14:paraId="3E98F71C"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s-ES"/>
        </w:rPr>
      </w:pPr>
      <w:proofErr w:type="spellStart"/>
      <w:r w:rsidRPr="00E84C88">
        <w:rPr>
          <w:rFonts w:ascii="Arial" w:eastAsia="Times New Roman" w:hAnsi="Arial" w:cs="Arial"/>
          <w:b/>
          <w:sz w:val="20"/>
          <w:szCs w:val="20"/>
          <w:lang w:val="es-ES"/>
        </w:rPr>
        <w:t>quote</w:t>
      </w:r>
      <w:proofErr w:type="spellEnd"/>
      <w:r w:rsidRPr="00E84C88">
        <w:rPr>
          <w:rFonts w:ascii="GHEA Grapalat" w:eastAsia="Times New Roman" w:hAnsi="GHEA Grapalat" w:cs="Sylfaen"/>
          <w:b/>
          <w:sz w:val="20"/>
          <w:szCs w:val="20"/>
          <w:lang w:val="es-ES"/>
        </w:rPr>
        <w:t xml:space="preserve"> </w:t>
      </w:r>
      <w:proofErr w:type="spellStart"/>
      <w:r w:rsidRPr="00E84C88">
        <w:rPr>
          <w:rFonts w:ascii="Arial" w:eastAsia="Times New Roman" w:hAnsi="Arial" w:cs="Arial"/>
          <w:b/>
          <w:sz w:val="20"/>
          <w:szCs w:val="20"/>
          <w:lang w:val="es-ES"/>
        </w:rPr>
        <w:t>of</w:t>
      </w:r>
      <w:proofErr w:type="spellEnd"/>
      <w:r w:rsidRPr="00E84C88">
        <w:rPr>
          <w:rFonts w:ascii="Arial" w:eastAsia="Times New Roman" w:hAnsi="Arial" w:cs="Arial"/>
          <w:b/>
          <w:sz w:val="20"/>
          <w:szCs w:val="20"/>
          <w:lang w:val="es-ES"/>
        </w:rPr>
        <w:t xml:space="preserve"> </w:t>
      </w:r>
      <w:proofErr w:type="spellStart"/>
      <w:proofErr w:type="gramStart"/>
      <w:r w:rsidRPr="00E84C88">
        <w:rPr>
          <w:rFonts w:ascii="Arial" w:eastAsia="Times New Roman" w:hAnsi="Arial" w:cs="Arial"/>
          <w:b/>
          <w:sz w:val="20"/>
          <w:szCs w:val="20"/>
          <w:lang w:val="es-ES"/>
        </w:rPr>
        <w:t>inquiry</w:t>
      </w:r>
      <w:proofErr w:type="spellEnd"/>
      <w:r w:rsidRPr="00E84C88">
        <w:rPr>
          <w:rFonts w:ascii="GHEA Grapalat" w:eastAsia="Times New Roman" w:hAnsi="GHEA Grapalat" w:cs="Sylfaen"/>
          <w:b/>
          <w:sz w:val="20"/>
          <w:szCs w:val="20"/>
          <w:lang w:val="es-ES"/>
        </w:rPr>
        <w:t xml:space="preserve"> </w:t>
      </w:r>
      <w:r w:rsidRPr="00E84C88">
        <w:rPr>
          <w:rFonts w:ascii="GHEA Grapalat" w:eastAsia="Times New Roman" w:hAnsi="GHEA Grapalat" w:cs="Arial"/>
          <w:b/>
          <w:sz w:val="20"/>
          <w:szCs w:val="20"/>
          <w:lang w:val="es-ES"/>
        </w:rPr>
        <w:t xml:space="preserve"> </w:t>
      </w:r>
      <w:proofErr w:type="spellStart"/>
      <w:r w:rsidRPr="00E84C88">
        <w:rPr>
          <w:rFonts w:ascii="Arial" w:eastAsia="Times New Roman" w:hAnsi="Arial" w:cs="Arial"/>
          <w:b/>
          <w:sz w:val="20"/>
          <w:szCs w:val="20"/>
          <w:lang w:val="es-ES"/>
        </w:rPr>
        <w:t>of</w:t>
      </w:r>
      <w:proofErr w:type="spellEnd"/>
      <w:proofErr w:type="gramEnd"/>
      <w:r w:rsidRPr="00E84C88">
        <w:rPr>
          <w:rFonts w:ascii="Arial" w:eastAsia="Times New Roman" w:hAnsi="Arial" w:cs="Arial"/>
          <w:b/>
          <w:sz w:val="20"/>
          <w:szCs w:val="20"/>
          <w:lang w:val="es-ES"/>
        </w:rPr>
        <w:t xml:space="preserve"> </w:t>
      </w:r>
      <w:proofErr w:type="spellStart"/>
      <w:r w:rsidRPr="00E84C88">
        <w:rPr>
          <w:rFonts w:ascii="Arial" w:eastAsia="Times New Roman" w:hAnsi="Arial" w:cs="Arial"/>
          <w:b/>
          <w:sz w:val="20"/>
          <w:szCs w:val="20"/>
          <w:lang w:val="es-ES"/>
        </w:rPr>
        <w:t>invitation</w:t>
      </w:r>
      <w:proofErr w:type="spellEnd"/>
    </w:p>
    <w:p w14:paraId="0D4CD0D4"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p w14:paraId="56F41ED2" w14:textId="77777777" w:rsidR="00532D6C" w:rsidRPr="00E84C88" w:rsidRDefault="00532D6C" w:rsidP="00532D6C">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6E4F34E7" w14:textId="77777777" w:rsidR="00532D6C" w:rsidRPr="00E84C88" w:rsidRDefault="00532D6C" w:rsidP="00532D6C">
      <w:pPr>
        <w:spacing w:after="0" w:line="240" w:lineRule="auto"/>
        <w:ind w:left="-142" w:firstLine="142"/>
        <w:jc w:val="center"/>
        <w:rPr>
          <w:rFonts w:ascii="GHEA Grapalat" w:eastAsia="Times New Roman" w:hAnsi="GHEA Grapalat" w:cs="Times New Roman"/>
          <w:b/>
          <w:szCs w:val="24"/>
          <w:lang w:val="hy-AM"/>
        </w:rPr>
      </w:pPr>
      <w:r w:rsidRPr="00E84C88">
        <w:rPr>
          <w:rFonts w:ascii="Arial" w:eastAsia="Times New Roman" w:hAnsi="Arial" w:cs="Arial"/>
          <w:b/>
          <w:szCs w:val="24"/>
          <w:lang w:val="hy-AM"/>
        </w:rPr>
        <w:t>STATE</w:t>
      </w:r>
      <w:r w:rsidRPr="00E84C88">
        <w:rPr>
          <w:rFonts w:ascii="GHEA Grapalat" w:eastAsia="Times New Roman" w:hAnsi="GHEA Grapalat" w:cs="Times Armenian"/>
          <w:b/>
          <w:szCs w:val="24"/>
          <w:lang w:val="hy-AM"/>
        </w:rPr>
        <w:t xml:space="preserve">  </w:t>
      </w:r>
      <w:r w:rsidRPr="00E84C88">
        <w:rPr>
          <w:rFonts w:ascii="Arial" w:eastAsia="Times New Roman" w:hAnsi="Arial" w:cs="Arial"/>
          <w:b/>
          <w:szCs w:val="24"/>
          <w:lang w:val="hy-AM"/>
        </w:rPr>
        <w:t>NEEDS</w:t>
      </w:r>
      <w:r w:rsidRPr="00E84C88">
        <w:rPr>
          <w:rFonts w:ascii="GHEA Grapalat" w:eastAsia="Times New Roman" w:hAnsi="GHEA Grapalat" w:cs="Times Armenian"/>
          <w:b/>
          <w:szCs w:val="24"/>
          <w:lang w:val="hy-AM"/>
        </w:rPr>
        <w:t xml:space="preserve"> </w:t>
      </w:r>
      <w:r w:rsidRPr="00E84C88">
        <w:rPr>
          <w:rFonts w:ascii="Arial" w:eastAsia="Times New Roman" w:hAnsi="Arial" w:cs="Arial"/>
          <w:b/>
          <w:szCs w:val="24"/>
          <w:lang w:val="hy-AM"/>
        </w:rPr>
        <w:t>FOR</w:t>
      </w:r>
      <w:r w:rsidRPr="00E84C88">
        <w:rPr>
          <w:rFonts w:ascii="GHEA Grapalat" w:eastAsia="Times New Roman" w:hAnsi="GHEA Grapalat" w:cs="Sylfaen"/>
          <w:b/>
          <w:szCs w:val="24"/>
          <w:lang w:val="hy-AM"/>
        </w:rPr>
        <w:t xml:space="preserve"> </w:t>
      </w:r>
      <w:r w:rsidRPr="00E84C88">
        <w:rPr>
          <w:rFonts w:ascii="Arial" w:eastAsia="Times New Roman" w:hAnsi="Arial" w:cs="Arial"/>
          <w:b/>
          <w:szCs w:val="24"/>
          <w:lang w:val="hy-AM"/>
        </w:rPr>
        <w:t>OF THE PRODUCT</w:t>
      </w:r>
      <w:r w:rsidRPr="00E84C88">
        <w:rPr>
          <w:rFonts w:ascii="GHEA Grapalat" w:eastAsia="Times New Roman" w:hAnsi="GHEA Grapalat" w:cs="Sylfaen"/>
          <w:b/>
          <w:szCs w:val="24"/>
          <w:lang w:val="hy-AM"/>
        </w:rPr>
        <w:t xml:space="preserve"> </w:t>
      </w:r>
      <w:r w:rsidRPr="00E84C88">
        <w:rPr>
          <w:rFonts w:ascii="Arial" w:eastAsia="Times New Roman" w:hAnsi="Arial" w:cs="Arial"/>
          <w:b/>
          <w:szCs w:val="24"/>
          <w:lang w:val="hy-AM"/>
        </w:rPr>
        <w:t>SUPPLY</w:t>
      </w:r>
    </w:p>
    <w:p w14:paraId="6FAD8138" w14:textId="77777777" w:rsidR="00532D6C" w:rsidRPr="00E84C88" w:rsidRDefault="00532D6C" w:rsidP="00532D6C">
      <w:pPr>
        <w:spacing w:after="0" w:line="240" w:lineRule="auto"/>
        <w:ind w:left="-142" w:firstLine="142"/>
        <w:jc w:val="center"/>
        <w:rPr>
          <w:rFonts w:ascii="GHEA Grapalat" w:eastAsia="Times New Roman" w:hAnsi="GHEA Grapalat" w:cs="Times Armenian"/>
          <w:b/>
          <w:sz w:val="24"/>
          <w:szCs w:val="24"/>
          <w:lang w:val="hy-AM"/>
        </w:rPr>
      </w:pPr>
      <w:r w:rsidRPr="00E84C88">
        <w:rPr>
          <w:rFonts w:ascii="Arial" w:eastAsia="Times New Roman" w:hAnsi="Arial" w:cs="Arial"/>
          <w:b/>
          <w:szCs w:val="24"/>
          <w:lang w:val="hy-AM"/>
        </w:rPr>
        <w:t>CONTRACT:</w:t>
      </w:r>
      <w:r w:rsidRPr="00E84C88">
        <w:rPr>
          <w:rFonts w:ascii="GHEA Grapalat" w:eastAsia="Times New Roman" w:hAnsi="GHEA Grapalat" w:cs="Times Armenian"/>
          <w:b/>
          <w:szCs w:val="24"/>
          <w:lang w:val="hy-AM"/>
        </w:rPr>
        <w:t xml:space="preserve">   </w:t>
      </w:r>
    </w:p>
    <w:p w14:paraId="6E43328F" w14:textId="77777777" w:rsidR="00532D6C" w:rsidRPr="00E84C88" w:rsidRDefault="00532D6C" w:rsidP="00532D6C">
      <w:pPr>
        <w:spacing w:after="0" w:line="240" w:lineRule="auto"/>
        <w:ind w:left="-142" w:firstLine="142"/>
        <w:jc w:val="center"/>
        <w:rPr>
          <w:rFonts w:ascii="GHEA Grapalat" w:eastAsia="Times New Roman" w:hAnsi="GHEA Grapalat" w:cs="Times New Roman"/>
          <w:b/>
          <w:sz w:val="24"/>
          <w:szCs w:val="24"/>
          <w:u w:val="single"/>
          <w:lang w:val="hy-AM"/>
        </w:rPr>
      </w:pPr>
      <w:r w:rsidRPr="00E84C88">
        <w:rPr>
          <w:rFonts w:ascii="GHEA Grapalat" w:eastAsia="Times New Roman" w:hAnsi="GHEA Grapalat" w:cs="Times New Roman"/>
          <w:b/>
          <w:sz w:val="24"/>
          <w:szCs w:val="24"/>
          <w:lang w:val="hy-AM"/>
        </w:rPr>
        <w:t>N:</w:t>
      </w:r>
      <w:r w:rsidRPr="00E84C88">
        <w:rPr>
          <w:rFonts w:ascii="GHEA Grapalat" w:eastAsia="Times New Roman" w:hAnsi="GHEA Grapalat" w:cs="Times New Roman"/>
          <w:b/>
          <w:sz w:val="24"/>
          <w:szCs w:val="24"/>
          <w:u w:val="single"/>
          <w:lang w:val="hy-AM"/>
        </w:rPr>
        <w:tab/>
      </w:r>
      <w:r w:rsidRPr="00E84C88">
        <w:rPr>
          <w:rFonts w:ascii="GHEA Grapalat" w:eastAsia="Times New Roman" w:hAnsi="GHEA Grapalat" w:cs="Times New Roman"/>
          <w:b/>
          <w:sz w:val="24"/>
          <w:szCs w:val="24"/>
          <w:u w:val="single"/>
          <w:lang w:val="hy-AM"/>
        </w:rPr>
        <w:tab/>
      </w:r>
      <w:r w:rsidRPr="00E84C88">
        <w:rPr>
          <w:rFonts w:ascii="GHEA Grapalat" w:eastAsia="Times New Roman" w:hAnsi="GHEA Grapalat" w:cs="Times New Roman"/>
          <w:b/>
          <w:sz w:val="24"/>
          <w:szCs w:val="24"/>
          <w:u w:val="single"/>
          <w:lang w:val="hy-AM"/>
        </w:rPr>
        <w:tab/>
      </w:r>
      <w:r w:rsidRPr="00E84C88">
        <w:rPr>
          <w:rFonts w:ascii="GHEA Grapalat" w:eastAsia="Times New Roman" w:hAnsi="GHEA Grapalat" w:cs="Times New Roman"/>
          <w:b/>
          <w:sz w:val="24"/>
          <w:szCs w:val="24"/>
          <w:u w:val="single"/>
          <w:lang w:val="hy-AM"/>
        </w:rPr>
        <w:tab/>
      </w:r>
    </w:p>
    <w:p w14:paraId="22F78379" w14:textId="77777777" w:rsidR="00532D6C" w:rsidRPr="00E84C88" w:rsidRDefault="00532D6C" w:rsidP="00532D6C">
      <w:pPr>
        <w:spacing w:after="0" w:line="240" w:lineRule="auto"/>
        <w:jc w:val="center"/>
        <w:rPr>
          <w:rFonts w:ascii="GHEA Grapalat" w:eastAsia="Times New Roman" w:hAnsi="GHEA Grapalat" w:cs="Sylfaen"/>
          <w:sz w:val="20"/>
          <w:szCs w:val="24"/>
          <w:lang w:val="hy-AM"/>
        </w:rPr>
      </w:pPr>
    </w:p>
    <w:p w14:paraId="0C7B859D" w14:textId="77777777" w:rsidR="00532D6C" w:rsidRPr="00E84C88" w:rsidRDefault="00532D6C" w:rsidP="00532D6C">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ab/>
        <w:t xml:space="preserve">         </w:t>
      </w:r>
      <w:r w:rsidRPr="00E84C88">
        <w:rPr>
          <w:rFonts w:ascii="Arial" w:eastAsia="Times New Roman" w:hAnsi="Arial" w:cs="Arial"/>
          <w:sz w:val="20"/>
          <w:szCs w:val="24"/>
          <w:lang w:val="hy-AM"/>
        </w:rPr>
        <w:t xml:space="preserve">c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4"/>
          <w:u w:val="single"/>
          <w:lang w:val="hy-AM"/>
        </w:rPr>
        <w:t xml:space="preserve">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Times New Roman"/>
          <w:sz w:val="24"/>
          <w:szCs w:val="24"/>
          <w:u w:val="single"/>
          <w:lang w:val="hy-AM"/>
        </w:rPr>
        <w:t xml:space="preserve">     </w:t>
      </w:r>
      <w:r w:rsidRPr="00E84C88">
        <w:rPr>
          <w:rFonts w:ascii="GHEA Grapalat" w:eastAsia="Times New Roman" w:hAnsi="GHEA Grapalat" w:cs="Times New Roman"/>
          <w:sz w:val="24"/>
          <w:szCs w:val="24"/>
          <w:lang w:val="hy-AM"/>
        </w:rPr>
        <w:t xml:space="preserve"> </w:t>
      </w:r>
      <w:r w:rsidRPr="00E84C88">
        <w:rPr>
          <w:rFonts w:ascii="GHEA Grapalat" w:eastAsia="Times New Roman" w:hAnsi="GHEA Grapalat" w:cs="Times New Roman"/>
          <w:sz w:val="24"/>
          <w:szCs w:val="24"/>
          <w:u w:val="single"/>
          <w:lang w:val="hy-AM"/>
        </w:rPr>
        <w:t xml:space="preserve">          </w:t>
      </w:r>
      <w:r w:rsidRPr="00E84C88">
        <w:rPr>
          <w:rFonts w:ascii="GHEA Grapalat" w:eastAsia="Times New Roman" w:hAnsi="GHEA Grapalat" w:cs="Times New Roman"/>
          <w:sz w:val="24"/>
          <w:szCs w:val="24"/>
          <w:lang w:val="hy-AM"/>
        </w:rPr>
        <w:t xml:space="preserve"> </w:t>
      </w:r>
      <w:r w:rsidRPr="00E84C88">
        <w:rPr>
          <w:rFonts w:ascii="GHEA Grapalat" w:eastAsia="Times New Roman" w:hAnsi="GHEA Grapalat" w:cs="Sylfaen"/>
          <w:sz w:val="20"/>
          <w:szCs w:val="24"/>
          <w:lang w:val="hy-AM"/>
        </w:rPr>
        <w:t xml:space="preserve">20 </w:t>
      </w:r>
      <w:r w:rsidRPr="00E84C88">
        <w:rPr>
          <w:rFonts w:ascii="Arial" w:eastAsia="Times New Roman" w:hAnsi="Arial" w:cs="Arial"/>
          <w:sz w:val="20"/>
          <w:szCs w:val="24"/>
          <w:lang w:val="hy-AM"/>
        </w:rPr>
        <w:t xml:space="preserve">years </w:t>
      </w:r>
      <w:r w:rsidRPr="00E84C88">
        <w:rPr>
          <w:rFonts w:ascii="GHEA Grapalat" w:eastAsia="Times New Roman" w:hAnsi="GHEA Grapalat" w:cs="Sylfaen"/>
          <w:sz w:val="20"/>
          <w:szCs w:val="24"/>
          <w:lang w:val="hy-AM"/>
        </w:rPr>
        <w:t>_</w:t>
      </w:r>
    </w:p>
    <w:p w14:paraId="79C1848A" w14:textId="77777777" w:rsidR="00532D6C" w:rsidRPr="00E84C88" w:rsidRDefault="00532D6C" w:rsidP="00532D6C">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10069E4B"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4"/>
          <w:szCs w:val="24"/>
          <w:u w:val="single"/>
          <w:lang w:val="hy-AM"/>
        </w:rPr>
        <w:t xml:space="preserve">______ </w:t>
      </w:r>
      <w:r w:rsidRPr="00E84C88">
        <w:rPr>
          <w:rFonts w:ascii="GHEA Grapalat" w:eastAsia="Times New Roman" w:hAnsi="GHEA Grapalat" w:cs="Times New Roman"/>
          <w:sz w:val="20"/>
          <w:szCs w:val="24"/>
          <w:lang w:val="hy-AM"/>
        </w:rPr>
        <w:t xml:space="preserve">is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face </w:t>
      </w:r>
      <w:r w:rsidRPr="00E84C88">
        <w:rPr>
          <w:rFonts w:ascii="GHEA Grapalat" w:eastAsia="Times New Roman" w:hAnsi="GHEA Grapalat" w:cs="Times New Roman"/>
          <w:sz w:val="20"/>
          <w:szCs w:val="24"/>
          <w:lang w:val="hy-AM"/>
        </w:rPr>
        <w:t>_____</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lang w:val="hy-AM"/>
        </w:rPr>
        <w:t xml:space="preserve">of </w:t>
      </w:r>
      <w:r w:rsidRPr="00E84C88">
        <w:rPr>
          <w:rFonts w:ascii="Arial" w:eastAsia="Times New Roman" w:hAnsi="Arial" w:cs="Arial"/>
          <w:sz w:val="20"/>
          <w:szCs w:val="24"/>
          <w:lang w:val="hy-AM"/>
        </w:rPr>
        <w:t xml:space="preserve">which </w:t>
      </w:r>
      <w:r w:rsidRPr="00E84C88">
        <w:rPr>
          <w:rFonts w:ascii="GHEA Grapalat" w:eastAsia="Times New Roman" w:hAnsi="GHEA Grapalat" w:cs="Times New Roman"/>
          <w:sz w:val="20"/>
          <w:szCs w:val="24"/>
          <w:lang w:val="hy-AM"/>
        </w:rPr>
        <w:t xml:space="preserve">_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action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lang w:val="hy-AM"/>
        </w:rPr>
        <w:t xml:space="preserve">of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charter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on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now 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Buyer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don't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and </w:t>
      </w:r>
      <w:r w:rsidRPr="00E84C88">
        <w:rPr>
          <w:rFonts w:ascii="GHEA Grapalat" w:eastAsia="Times New Roman" w:hAnsi="GHEA Grapalat" w:cs="Times New Roman"/>
          <w:sz w:val="20"/>
          <w:szCs w:val="24"/>
          <w:lang w:val="hy-AM"/>
        </w:rPr>
        <w:t xml:space="preserve">__________________ , </w:t>
      </w:r>
      <w:r w:rsidRPr="00E84C88">
        <w:rPr>
          <w:rFonts w:ascii="Arial" w:eastAsia="Times New Roman" w:hAnsi="Arial" w:cs="Arial"/>
          <w:sz w:val="20"/>
          <w:szCs w:val="24"/>
          <w:lang w:val="hy-AM"/>
        </w:rPr>
        <w:t>in 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face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director of </w:t>
      </w:r>
      <w:r w:rsidRPr="00E84C88">
        <w:rPr>
          <w:rFonts w:ascii="GHEA Grapalat" w:eastAsia="Times New Roman" w:hAnsi="GHEA Grapalat" w:cs="Times New Roman"/>
          <w:sz w:val="20"/>
          <w:szCs w:val="24"/>
          <w:lang w:val="hy-AM"/>
        </w:rPr>
        <w:t xml:space="preserve">_____________________ , </w:t>
      </w:r>
      <w:r w:rsidRPr="00E84C88">
        <w:rPr>
          <w:rFonts w:ascii="Arial" w:eastAsia="Times New Roman" w:hAnsi="Arial" w:cs="Arial"/>
          <w:sz w:val="20"/>
          <w:szCs w:val="24"/>
          <w:lang w:val="hy-AM"/>
        </w:rPr>
        <w:t>which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action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lang w:val="hy-AM"/>
        </w:rPr>
        <w:t xml:space="preserve">of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charter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on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now 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other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sealed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following: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p>
    <w:p w14:paraId="68F355F8"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p>
    <w:p w14:paraId="5A360A2C" w14:textId="77777777" w:rsidR="00532D6C" w:rsidRPr="00E84C88" w:rsidRDefault="00532D6C" w:rsidP="00532D6C">
      <w:pPr>
        <w:spacing w:after="0" w:line="240" w:lineRule="auto"/>
        <w:ind w:firstLine="709"/>
        <w:jc w:val="center"/>
        <w:rPr>
          <w:rFonts w:ascii="GHEA Grapalat" w:eastAsia="Times New Roman" w:hAnsi="GHEA Grapalat" w:cs="Times Armenian"/>
          <w:b/>
          <w:sz w:val="20"/>
          <w:szCs w:val="24"/>
          <w:lang w:val="hy-AM"/>
        </w:rPr>
      </w:pPr>
      <w:r w:rsidRPr="00E84C88">
        <w:rPr>
          <w:rFonts w:ascii="GHEA Grapalat" w:eastAsia="Times New Roman" w:hAnsi="GHEA Grapalat" w:cs="Times New Roman"/>
          <w:b/>
          <w:sz w:val="20"/>
          <w:szCs w:val="24"/>
          <w:lang w:val="hy-AM"/>
        </w:rPr>
        <w:t xml:space="preserve">1. </w:t>
      </w:r>
      <w:r w:rsidRPr="00E84C88">
        <w:rPr>
          <w:rFonts w:ascii="Arial" w:eastAsia="Times New Roman" w:hAnsi="Arial" w:cs="Arial"/>
          <w:b/>
          <w:sz w:val="20"/>
          <w:szCs w:val="24"/>
          <w:lang w:val="hy-AM"/>
        </w:rPr>
        <w:t>AGREEMENT</w:t>
      </w:r>
      <w:r w:rsidRPr="00E84C88">
        <w:rPr>
          <w:rFonts w:ascii="GHEA Grapalat" w:eastAsia="Times New Roman" w:hAnsi="GHEA Grapalat" w:cs="Times Armenian"/>
          <w:b/>
          <w:sz w:val="20"/>
          <w:szCs w:val="24"/>
          <w:lang w:val="hy-AM"/>
        </w:rPr>
        <w:t xml:space="preserve"> </w:t>
      </w:r>
      <w:r w:rsidRPr="00E84C88">
        <w:rPr>
          <w:rFonts w:ascii="Arial" w:eastAsia="Times New Roman" w:hAnsi="Arial" w:cs="Arial"/>
          <w:b/>
          <w:sz w:val="20"/>
          <w:szCs w:val="24"/>
          <w:lang w:val="hy-AM"/>
        </w:rPr>
        <w:t>SUBJECT</w:t>
      </w:r>
    </w:p>
    <w:p w14:paraId="66311638" w14:textId="77777777" w:rsidR="00532D6C" w:rsidRPr="00E84C88" w:rsidRDefault="00532D6C" w:rsidP="00532D6C">
      <w:pPr>
        <w:spacing w:after="0" w:line="240" w:lineRule="auto"/>
        <w:ind w:firstLine="709"/>
        <w:jc w:val="center"/>
        <w:rPr>
          <w:rFonts w:ascii="GHEA Grapalat" w:eastAsia="Times New Roman" w:hAnsi="GHEA Grapalat" w:cs="Times Armenian"/>
          <w:b/>
          <w:sz w:val="20"/>
          <w:szCs w:val="24"/>
          <w:lang w:val="hy-AM"/>
        </w:rPr>
      </w:pPr>
    </w:p>
    <w:p w14:paraId="042E5331" w14:textId="77777777" w:rsidR="00532D6C" w:rsidRPr="00E84C88" w:rsidRDefault="00532D6C" w:rsidP="00532D6C">
      <w:pPr>
        <w:spacing w:after="0" w:line="240" w:lineRule="auto"/>
        <w:ind w:firstLine="709"/>
        <w:jc w:val="both"/>
        <w:rPr>
          <w:rFonts w:ascii="GHEA Grapalat" w:eastAsia="Times New Roman" w:hAnsi="GHEA Grapalat" w:cs="Times Armenian"/>
          <w:sz w:val="20"/>
          <w:szCs w:val="24"/>
          <w:lang w:val="hy-AM"/>
        </w:rPr>
      </w:pPr>
      <w:r w:rsidRPr="00E84C88">
        <w:rPr>
          <w:rFonts w:ascii="GHEA Grapalat" w:eastAsia="Times New Roman" w:hAnsi="GHEA Grapalat" w:cs="Times New Roman"/>
          <w:sz w:val="20"/>
          <w:szCs w:val="24"/>
          <w:lang w:val="hy-AM"/>
        </w:rPr>
        <w:t xml:space="preserve">1.1. </w:t>
      </w:r>
      <w:r w:rsidRPr="00E84C88">
        <w:rPr>
          <w:rFonts w:ascii="Arial" w:eastAsia="Times New Roman" w:hAnsi="Arial" w:cs="Arial"/>
          <w:sz w:val="20"/>
          <w:szCs w:val="24"/>
          <w:lang w:val="hy-AM"/>
        </w:rPr>
        <w:t>The seller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undertake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defined by the contract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hereinafter referred to </w:t>
      </w:r>
      <w:r w:rsidRPr="00E84C88">
        <w:rPr>
          <w:rFonts w:ascii="GHEA Grapalat" w:eastAsia="Times New Roman" w:hAnsi="GHEA Grapalat" w:cs="Times Armenian"/>
          <w:sz w:val="20"/>
          <w:szCs w:val="24"/>
          <w:lang w:val="hy-AM"/>
        </w:rPr>
        <w:t xml:space="preserve">as </w:t>
      </w:r>
      <w:r w:rsidRPr="00E84C88">
        <w:rPr>
          <w:rFonts w:ascii="Arial" w:eastAsia="Times New Roman" w:hAnsi="Arial" w:cs="Arial"/>
          <w:sz w:val="20"/>
          <w:szCs w:val="24"/>
          <w:lang w:val="hy-AM"/>
        </w:rPr>
        <w:t xml:space="preserve">the contract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volumes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at the address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To the buyer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with Annex </w:t>
      </w:r>
      <w:r w:rsidRPr="00E84C88">
        <w:rPr>
          <w:rFonts w:ascii="GHEA Grapalat" w:eastAsia="Times New Roman" w:hAnsi="GHEA Grapalat" w:cs="Times Armenian"/>
          <w:sz w:val="20"/>
          <w:szCs w:val="24"/>
          <w:lang w:val="hy-AM"/>
        </w:rPr>
        <w:t xml:space="preserve">N 1 </w:t>
      </w:r>
      <w:r w:rsidRPr="00E84C88">
        <w:rPr>
          <w:rFonts w:ascii="Arial" w:eastAsia="Times New Roman" w:hAnsi="Arial" w:cs="Arial"/>
          <w:sz w:val="20"/>
          <w:szCs w:val="24"/>
          <w:lang w:val="hy-AM"/>
        </w:rPr>
        <w:t xml:space="preserve">of the contract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Technical</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profile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purchase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schedule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the product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hereinafter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undertake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accept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Armenian"/>
          <w:sz w:val="20"/>
          <w:szCs w:val="24"/>
          <w:lang w:val="hy-AM"/>
        </w:rPr>
        <w:t xml:space="preserve"> </w:t>
      </w:r>
    </w:p>
    <w:p w14:paraId="003A210C" w14:textId="77777777" w:rsidR="00532D6C" w:rsidRPr="00E84C88" w:rsidRDefault="00532D6C" w:rsidP="00532D6C">
      <w:pPr>
        <w:spacing w:after="0" w:line="240" w:lineRule="auto"/>
        <w:ind w:firstLine="709"/>
        <w:jc w:val="both"/>
        <w:rPr>
          <w:rFonts w:ascii="GHEA Grapalat" w:eastAsia="Times New Roman" w:hAnsi="GHEA Grapalat" w:cs="Times Armenian"/>
          <w:sz w:val="20"/>
          <w:szCs w:val="24"/>
          <w:lang w:val="hy-AM"/>
        </w:rPr>
      </w:pPr>
    </w:p>
    <w:p w14:paraId="51127D36"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b/>
          <w:sz w:val="20"/>
          <w:szCs w:val="24"/>
          <w:lang w:val="hy-AM"/>
        </w:rPr>
        <w:t xml:space="preserve">2. </w:t>
      </w:r>
      <w:r w:rsidRPr="00E84C88">
        <w:rPr>
          <w:rFonts w:ascii="Arial" w:eastAsia="Times New Roman" w:hAnsi="Arial" w:cs="Arial"/>
          <w:b/>
          <w:sz w:val="20"/>
          <w:szCs w:val="24"/>
          <w:lang w:val="hy-AM"/>
        </w:rPr>
        <w:t>PARTIES</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THE RIGHTS</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RESPONSIBILITIES</w:t>
      </w:r>
    </w:p>
    <w:p w14:paraId="4D5A4EC5"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1C8CAEBD"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2.1 </w:t>
      </w:r>
      <w:r w:rsidRPr="00E84C88">
        <w:rPr>
          <w:rFonts w:ascii="Arial" w:eastAsia="Times New Roman" w:hAnsi="Arial" w:cs="Arial"/>
          <w:b/>
          <w:sz w:val="20"/>
          <w:szCs w:val="24"/>
          <w:lang w:val="hy-AM"/>
        </w:rPr>
        <w:t>The Buyer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right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has </w:t>
      </w:r>
      <w:r w:rsidRPr="00E84C88">
        <w:rPr>
          <w:rFonts w:ascii="GHEA Grapalat" w:eastAsia="Times New Roman" w:hAnsi="GHEA Grapalat" w:cs="Times New Roman"/>
          <w:b/>
          <w:sz w:val="20"/>
          <w:szCs w:val="24"/>
          <w:lang w:val="hy-AM"/>
        </w:rPr>
        <w:t>:</w:t>
      </w:r>
    </w:p>
    <w:p w14:paraId="5C1853F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2.1.1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not to deliver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give up</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from the product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deadlines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 violated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day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more </w:t>
      </w:r>
      <w:r w:rsidRPr="00E84C88">
        <w:rPr>
          <w:rFonts w:ascii="GHEA Grapalat" w:eastAsia="Times New Roman" w:hAnsi="GHEA Grapalat" w:cs="Times New Roman"/>
          <w:sz w:val="20"/>
          <w:szCs w:val="24"/>
          <w:lang w:val="hy-AM"/>
        </w:rPr>
        <w:t>_</w:t>
      </w:r>
    </w:p>
    <w:p w14:paraId="2C59F34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2.1.2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quality </w:t>
      </w:r>
      <w:r w:rsidRPr="00E84C88">
        <w:rPr>
          <w:rFonts w:ascii="GHEA Grapalat" w:eastAsia="Times New Roman" w:hAnsi="GHEA Grapalat" w:cs="Times New Roman"/>
          <w:sz w:val="20"/>
          <w:szCs w:val="24"/>
          <w:lang w:val="hy-AM"/>
        </w:rPr>
        <w:t xml:space="preserve">under </w:t>
      </w: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technical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specification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non-compliant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w:t>
      </w:r>
    </w:p>
    <w:p w14:paraId="11D62497"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be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because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done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expenses </w:t>
      </w:r>
      <w:r w:rsidRPr="00E84C88">
        <w:rPr>
          <w:rFonts w:ascii="GHEA Grapalat" w:eastAsia="Times New Roman" w:hAnsi="GHEA Grapalat" w:cs="Times New Roman"/>
          <w:sz w:val="20"/>
          <w:szCs w:val="24"/>
          <w:lang w:val="hy-AM"/>
        </w:rPr>
        <w:t>.</w:t>
      </w:r>
    </w:p>
    <w:p w14:paraId="5F4660C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b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not 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product </w:t>
      </w:r>
      <w:r w:rsidRPr="00E84C88">
        <w:rPr>
          <w:rFonts w:ascii="GHEA Grapalat" w:eastAsia="Times New Roman" w:hAnsi="GHEA Grapalat" w:cs="Times New Roman"/>
          <w:sz w:val="20"/>
          <w:szCs w:val="24"/>
          <w:lang w:val="hy-AM"/>
        </w:rPr>
        <w:t xml:space="preserve">is </w:t>
      </w:r>
      <w:r w:rsidRPr="00E84C88">
        <w:rPr>
          <w:rFonts w:ascii="Arial" w:eastAsia="Times New Roman" w:hAnsi="Arial" w:cs="Arial"/>
          <w:sz w:val="20"/>
          <w:szCs w:val="24"/>
          <w:lang w:val="hy-AM"/>
        </w:rPr>
        <w:t>his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at discretion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defining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matching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free of charge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replacement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term: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Times New Roman"/>
          <w:sz w:val="20"/>
          <w:szCs w:val="24"/>
          <w:lang w:val="hy-AM"/>
        </w:rPr>
        <w:t xml:space="preserve">6.3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w:t>
      </w:r>
      <w:r w:rsidRPr="00E84C88">
        <w:rPr>
          <w:rFonts w:ascii="GHEA Grapalat" w:eastAsia="Times New Roman" w:hAnsi="GHEA Grapalat" w:cs="Times New Roman"/>
          <w:sz w:val="20"/>
          <w:szCs w:val="24"/>
          <w:lang w:val="hy-AM"/>
        </w:rPr>
        <w:t>fine</w:t>
      </w:r>
    </w:p>
    <w:p w14:paraId="29FB039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c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refuse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performing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return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paid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sum </w:t>
      </w:r>
      <w:r w:rsidRPr="00E84C88">
        <w:rPr>
          <w:rFonts w:ascii="GHEA Grapalat" w:eastAsia="Times New Roman" w:hAnsi="GHEA Grapalat" w:cs="Times New Roman"/>
          <w:sz w:val="20"/>
          <w:szCs w:val="24"/>
          <w:lang w:val="hy-AM"/>
        </w:rPr>
        <w:t>:</w:t>
      </w:r>
    </w:p>
    <w:p w14:paraId="1DC671A8"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2.1.3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determined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less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quantity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then </w:t>
      </w:r>
      <w:r w:rsidRPr="00E84C88">
        <w:rPr>
          <w:rFonts w:ascii="GHEA Grapalat" w:eastAsia="Times New Roman" w:hAnsi="GHEA Grapalat" w:cs="Times New Roman"/>
          <w:sz w:val="20"/>
          <w:szCs w:val="24"/>
          <w:lang w:val="hy-AM"/>
        </w:rPr>
        <w:t>:</w:t>
      </w:r>
    </w:p>
    <w:p w14:paraId="610308C7"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complete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less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count </w:t>
      </w:r>
      <w:r w:rsidRPr="00E84C88">
        <w:rPr>
          <w:rFonts w:ascii="GHEA Grapalat" w:eastAsia="Times New Roman" w:hAnsi="GHEA Grapalat" w:cs="Times New Roman"/>
          <w:sz w:val="20"/>
          <w:szCs w:val="24"/>
          <w:lang w:val="hy-AM"/>
        </w:rPr>
        <w:t>,</w:t>
      </w:r>
    </w:p>
    <w:p w14:paraId="4C74B6D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b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refuse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from paying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be paid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return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paid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penalty </w:t>
      </w:r>
      <w:r w:rsidRPr="00E84C88">
        <w:rPr>
          <w:rFonts w:ascii="GHEA Grapalat" w:eastAsia="Times New Roman" w:hAnsi="GHEA Grapalat" w:cs="Times New Roman"/>
          <w:sz w:val="20"/>
          <w:szCs w:val="24"/>
          <w:lang w:val="hy-AM"/>
        </w:rPr>
        <w:t>.</w:t>
      </w:r>
    </w:p>
    <w:p w14:paraId="3496922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2.1.4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kind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condition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 xml:space="preserve">_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by choice </w:t>
      </w:r>
      <w:r w:rsidRPr="00E84C88">
        <w:rPr>
          <w:rFonts w:ascii="GHEA Grapalat" w:eastAsia="Times New Roman" w:hAnsi="GHEA Grapalat" w:cs="Times New Roman"/>
          <w:sz w:val="20"/>
          <w:szCs w:val="24"/>
          <w:lang w:val="hy-AM"/>
        </w:rPr>
        <w:t>:</w:t>
      </w:r>
    </w:p>
    <w:p w14:paraId="0F7178F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kind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regarding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matching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give up</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from products </w:t>
      </w:r>
      <w:r w:rsidRPr="00E84C88">
        <w:rPr>
          <w:rFonts w:ascii="GHEA Grapalat" w:eastAsia="Times New Roman" w:hAnsi="GHEA Grapalat" w:cs="Times New Roman"/>
          <w:sz w:val="20"/>
          <w:szCs w:val="24"/>
          <w:lang w:val="hy-AM"/>
        </w:rPr>
        <w:t>.</w:t>
      </w:r>
    </w:p>
    <w:p w14:paraId="0F39BE2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b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refuse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surrendered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products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penalty </w:t>
      </w:r>
      <w:r w:rsidRPr="00E84C88">
        <w:rPr>
          <w:rFonts w:ascii="GHEA Grapalat" w:eastAsia="Times New Roman" w:hAnsi="GHEA Grapalat" w:cs="Times New Roman"/>
          <w:sz w:val="20"/>
          <w:szCs w:val="24"/>
          <w:lang w:val="hy-AM"/>
        </w:rPr>
        <w:t>.</w:t>
      </w:r>
    </w:p>
    <w:p w14:paraId="3540704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 xml:space="preserve">c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kind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regarding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non-compliant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free of charge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replacement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type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by product </w:t>
      </w:r>
      <w:r w:rsidRPr="00E84C88">
        <w:rPr>
          <w:rFonts w:ascii="GHEA Grapalat" w:eastAsia="Times New Roman" w:hAnsi="GHEA Grapalat" w:cs="Times New Roman"/>
          <w:sz w:val="20"/>
          <w:szCs w:val="24"/>
          <w:lang w:val="hy-AM"/>
        </w:rPr>
        <w:t>.</w:t>
      </w:r>
    </w:p>
    <w:p w14:paraId="0421122B"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2.1.5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at discretion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define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new</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term: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penalty.</w:t>
      </w:r>
    </w:p>
    <w:p w14:paraId="03C2A715"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D909197"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0E2E3A35" w14:textId="77777777" w:rsidR="00532D6C" w:rsidRPr="00E84C88" w:rsidRDefault="00532D6C" w:rsidP="00532D6C">
      <w:pPr>
        <w:spacing w:after="0" w:line="240" w:lineRule="auto"/>
        <w:jc w:val="both"/>
        <w:rPr>
          <w:rFonts w:ascii="GHEA Grapalat" w:eastAsia="Times New Roman" w:hAnsi="GHEA Grapalat" w:cs="Sylfaen"/>
          <w:sz w:val="16"/>
          <w:szCs w:val="16"/>
          <w:lang w:val="hy-AM" w:eastAsia="ru-RU"/>
        </w:rPr>
      </w:pPr>
      <w:r w:rsidRPr="00E84C88">
        <w:rPr>
          <w:rFonts w:ascii="GHEA Grapalat" w:eastAsia="Times New Roman" w:hAnsi="GHEA Grapalat" w:cs="Sylfaen"/>
          <w:sz w:val="16"/>
          <w:szCs w:val="16"/>
          <w:lang w:val="hy-AM" w:eastAsia="ru-RU"/>
        </w:rPr>
        <w:t>*</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to be completed</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is</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of the commission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of the secretary</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by </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until</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the invitation</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in the newsletter</w:t>
      </w:r>
      <w:r w:rsidRPr="00E84C88">
        <w:rPr>
          <w:rFonts w:ascii="GHEA Grapalat" w:eastAsia="Times New Roman" w:hAnsi="GHEA Grapalat" w:cs="Times New Roman"/>
          <w:sz w:val="16"/>
          <w:szCs w:val="16"/>
          <w:lang w:val="hy-AM"/>
        </w:rPr>
        <w:t xml:space="preserve"> </w:t>
      </w:r>
      <w:r w:rsidRPr="00E84C88">
        <w:rPr>
          <w:rFonts w:ascii="Arial" w:eastAsia="Times New Roman" w:hAnsi="Arial" w:cs="Arial"/>
          <w:sz w:val="16"/>
          <w:szCs w:val="16"/>
          <w:lang w:val="hy-AM"/>
        </w:rPr>
        <w:t xml:space="preserve">publishing </w:t>
      </w:r>
      <w:r w:rsidRPr="00E84C88">
        <w:rPr>
          <w:rFonts w:ascii="GHEA Grapalat" w:eastAsia="Times New Roman" w:hAnsi="GHEA Grapalat" w:cs="Times New Roman"/>
          <w:sz w:val="16"/>
          <w:szCs w:val="16"/>
          <w:lang w:val="hy-AM"/>
        </w:rPr>
        <w:t>_</w:t>
      </w:r>
    </w:p>
    <w:p w14:paraId="1E7BA965"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091E4CA1"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2.1.6 </w:t>
      </w:r>
      <w:r w:rsidRPr="00E84C88">
        <w:rPr>
          <w:rFonts w:ascii="Arial" w:eastAsia="Times New Roman" w:hAnsi="Arial" w:cs="Arial"/>
          <w:sz w:val="20"/>
          <w:szCs w:val="24"/>
          <w:lang w:val="hy-AM"/>
        </w:rPr>
        <w:t>From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damages </w:t>
      </w:r>
      <w:r w:rsidRPr="00E84C88">
        <w:rPr>
          <w:rFonts w:ascii="GHEA Grapalat" w:eastAsia="Times New Roman" w:hAnsi="GHEA Grapalat" w:cs="Times New Roman"/>
          <w:sz w:val="20"/>
          <w:szCs w:val="24"/>
          <w:lang w:val="hy-AM"/>
        </w:rPr>
        <w:t xml:space="preserve">if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solution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person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more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high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at a price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buy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 xml:space="preserve">under </w:t>
      </w: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intended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instead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instead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sealed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transaction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prices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difference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as much </w:t>
      </w:r>
      <w:r w:rsidRPr="00E84C88">
        <w:rPr>
          <w:rFonts w:ascii="GHEA Grapalat" w:eastAsia="Times New Roman" w:hAnsi="GHEA Grapalat" w:cs="Times New Roman"/>
          <w:sz w:val="20"/>
          <w:szCs w:val="24"/>
          <w:lang w:val="hy-AM"/>
        </w:rPr>
        <w:t xml:space="preserve">as </w:t>
      </w:r>
      <w:r w:rsidRPr="00E84C88">
        <w:rPr>
          <w:rFonts w:ascii="Arial" w:eastAsia="Times New Roman" w:hAnsi="Arial" w:cs="Arial"/>
          <w:sz w:val="20"/>
          <w:szCs w:val="24"/>
          <w:lang w:val="hy-AM"/>
        </w:rPr>
        <w:t>also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person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bring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done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necessary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expenses </w:t>
      </w:r>
      <w:r w:rsidRPr="00E84C88">
        <w:rPr>
          <w:rFonts w:ascii="GHEA Grapalat" w:eastAsia="Times New Roman" w:hAnsi="GHEA Grapalat" w:cs="Times New Roman"/>
          <w:sz w:val="20"/>
          <w:szCs w:val="24"/>
          <w:lang w:val="hy-AM"/>
        </w:rPr>
        <w:t>_</w:t>
      </w:r>
    </w:p>
    <w:p w14:paraId="6A6E7428"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2.1.7 </w:t>
      </w:r>
      <w:r w:rsidRPr="00E84C88">
        <w:rPr>
          <w:rFonts w:ascii="Arial" w:eastAsia="Times New Roman" w:hAnsi="Arial" w:cs="Arial"/>
          <w:sz w:val="20"/>
          <w:szCs w:val="24"/>
          <w:lang w:val="hy-AM"/>
        </w:rPr>
        <w:t>Unilateral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solve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contract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full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partial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significantly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contract </w:t>
      </w:r>
      <w:r w:rsidRPr="00E84C88">
        <w:rPr>
          <w:rFonts w:ascii="GHEA Grapalat" w:eastAsia="Times New Roman" w:hAnsi="GHEA Grapalat" w:cs="Times New Roman"/>
          <w:sz w:val="20"/>
          <w:szCs w:val="24"/>
          <w:lang w:val="hy-AM"/>
        </w:rPr>
        <w:t>.</w:t>
      </w:r>
    </w:p>
    <w:p w14:paraId="2A6B2129"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lastRenderedPageBreak/>
        <w:tab/>
        <w:t xml:space="preserve">2.1.7.1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essential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considered if </w:t>
      </w:r>
      <w:r w:rsidRPr="00E84C88">
        <w:rPr>
          <w:rFonts w:ascii="GHEA Grapalat" w:eastAsia="Times New Roman" w:hAnsi="GHEA Grapalat" w:cs="Times New Roman"/>
          <w:sz w:val="20"/>
          <w:szCs w:val="24"/>
          <w:lang w:val="hy-AM"/>
        </w:rPr>
        <w:t>: _</w:t>
      </w:r>
    </w:p>
    <w:p w14:paraId="6AE3FAAF"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ab/>
      </w:r>
      <w:r w:rsidRPr="00E84C88">
        <w:rPr>
          <w:rFonts w:ascii="Arial" w:eastAsia="Times New Roman" w:hAnsi="Arial" w:cs="Arial"/>
          <w:sz w:val="20"/>
          <w:szCs w:val="24"/>
          <w:lang w:val="hy-AM"/>
        </w:rPr>
        <w:t xml:space="preserve">(a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which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 replaced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within the term </w:t>
      </w:r>
      <w:r w:rsidRPr="00E84C88">
        <w:rPr>
          <w:rFonts w:ascii="GHEA Grapalat" w:eastAsia="Times New Roman" w:hAnsi="GHEA Grapalat" w:cs="Times New Roman"/>
          <w:sz w:val="20"/>
          <w:szCs w:val="24"/>
          <w:lang w:val="hy-AM"/>
        </w:rPr>
        <w:t>.</w:t>
      </w:r>
    </w:p>
    <w:p w14:paraId="4714EEC7"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ab/>
      </w:r>
      <w:r w:rsidRPr="00E84C88">
        <w:rPr>
          <w:rFonts w:ascii="Arial" w:eastAsia="Times New Roman" w:hAnsi="Arial" w:cs="Arial"/>
          <w:sz w:val="20"/>
          <w:szCs w:val="24"/>
          <w:lang w:val="hy-AM"/>
        </w:rPr>
        <w:t xml:space="preserve">b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deadlines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 violated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GHEA Grapalat" w:eastAsia="Times New Roman" w:hAnsi="GHEA Grapalat" w:cs="Times New Roman"/>
          <w:sz w:val="20"/>
          <w:szCs w:val="24"/>
          <w:u w:val="single"/>
          <w:lang w:val="hy-AM"/>
        </w:rPr>
        <w:t xml:space="preserv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day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more </w:t>
      </w:r>
      <w:r w:rsidRPr="00E84C88">
        <w:rPr>
          <w:rFonts w:ascii="GHEA Grapalat" w:eastAsia="Times New Roman" w:hAnsi="GHEA Grapalat" w:cs="Times New Roman"/>
          <w:sz w:val="20"/>
          <w:szCs w:val="24"/>
          <w:lang w:val="hy-AM"/>
        </w:rPr>
        <w:t>_</w:t>
      </w:r>
    </w:p>
    <w:p w14:paraId="09193505"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2.1.8 </w:t>
      </w:r>
      <w:r w:rsidRPr="00E84C88">
        <w:rPr>
          <w:rFonts w:ascii="Arial" w:eastAsia="Times New Roman" w:hAnsi="Arial" w:cs="Arial"/>
          <w:sz w:val="20"/>
          <w:szCs w:val="24"/>
          <w:lang w:val="hy-AM"/>
        </w:rPr>
        <w:t>Browse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discovered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defects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immediately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inform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p>
    <w:p w14:paraId="2713A36F"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12"/>
          <w:szCs w:val="12"/>
          <w:lang w:val="hy-AM"/>
        </w:rPr>
      </w:pPr>
    </w:p>
    <w:p w14:paraId="3771B004"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2.2 </w:t>
      </w:r>
      <w:r w:rsidRPr="00E84C88">
        <w:rPr>
          <w:rFonts w:ascii="Arial" w:eastAsia="Times New Roman" w:hAnsi="Arial" w:cs="Arial"/>
          <w:b/>
          <w:sz w:val="20"/>
          <w:szCs w:val="24"/>
          <w:lang w:val="hy-AM"/>
        </w:rPr>
        <w:t>The Buyer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must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is </w:t>
      </w:r>
      <w:r w:rsidRPr="00E84C88">
        <w:rPr>
          <w:rFonts w:ascii="GHEA Grapalat" w:eastAsia="Times New Roman" w:hAnsi="GHEA Grapalat" w:cs="Times New Roman"/>
          <w:b/>
          <w:sz w:val="20"/>
          <w:szCs w:val="24"/>
          <w:lang w:val="hy-AM"/>
        </w:rPr>
        <w:t>:</w:t>
      </w:r>
    </w:p>
    <w:p w14:paraId="1F7A695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2.2.1 </w:t>
      </w:r>
      <w:r w:rsidRPr="00E84C88">
        <w:rPr>
          <w:rFonts w:ascii="Arial" w:eastAsia="Times New Roman" w:hAnsi="Arial" w:cs="Arial"/>
          <w:sz w:val="20"/>
          <w:szCs w:val="24"/>
          <w:lang w:val="hy-AM"/>
        </w:rPr>
        <w:t>Perform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necessary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actions </w:t>
      </w:r>
      <w:r w:rsidRPr="00E84C88">
        <w:rPr>
          <w:rFonts w:ascii="GHEA Grapalat" w:eastAsia="Times New Roman" w:hAnsi="GHEA Grapalat" w:cs="Times New Roman"/>
          <w:sz w:val="20"/>
          <w:szCs w:val="24"/>
          <w:lang w:val="hy-AM"/>
        </w:rPr>
        <w:t>.</w:t>
      </w:r>
    </w:p>
    <w:p w14:paraId="3628DB7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2.2.2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delivered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refuse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case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conservation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immediately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inform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To the seller </w:t>
      </w:r>
      <w:r w:rsidRPr="00E84C88">
        <w:rPr>
          <w:rFonts w:ascii="GHEA Grapalat" w:eastAsia="Times New Roman" w:hAnsi="GHEA Grapalat" w:cs="Times New Roman"/>
          <w:sz w:val="20"/>
          <w:szCs w:val="24"/>
          <w:lang w:val="hy-AM"/>
        </w:rPr>
        <w:t>:</w:t>
      </w:r>
    </w:p>
    <w:p w14:paraId="587762E7"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2.2.3 </w:t>
      </w:r>
      <w:r w:rsidRPr="00E84C88">
        <w:rPr>
          <w:rFonts w:ascii="Arial" w:eastAsia="Times New Roman" w:hAnsi="Arial" w:cs="Arial"/>
          <w:sz w:val="20"/>
          <w:szCs w:val="24"/>
          <w:lang w:val="hy-AM"/>
        </w:rPr>
        <w:t>Under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subject to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money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case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with clause </w:t>
      </w:r>
      <w:r w:rsidRPr="00E84C88">
        <w:rPr>
          <w:rFonts w:ascii="GHEA Grapalat" w:eastAsia="Times New Roman" w:hAnsi="GHEA Grapalat" w:cs="Times New Roman"/>
          <w:sz w:val="20"/>
          <w:szCs w:val="24"/>
          <w:lang w:val="hy-AM"/>
        </w:rPr>
        <w:t xml:space="preserve">6.5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penalty.</w:t>
      </w:r>
    </w:p>
    <w:p w14:paraId="771A247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2.2.4 </w:t>
      </w:r>
      <w:r w:rsidRPr="00E84C88">
        <w:rPr>
          <w:rFonts w:ascii="Arial" w:eastAsia="Times New Roman" w:hAnsi="Arial" w:cs="Arial"/>
          <w:sz w:val="20"/>
          <w:szCs w:val="24"/>
          <w:lang w:val="hy-AM"/>
        </w:rPr>
        <w:t>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quantity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variety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conditions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notify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drawback</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detection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immediately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then </w:t>
      </w:r>
      <w:r w:rsidRPr="00E84C88">
        <w:rPr>
          <w:rFonts w:ascii="GHEA Grapalat" w:eastAsia="Times New Roman" w:hAnsi="GHEA Grapalat" w:cs="Times New Roman"/>
          <w:sz w:val="20"/>
          <w:szCs w:val="24"/>
          <w:lang w:val="hy-AM"/>
        </w:rPr>
        <w:t xml:space="preserve">reasonable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the period </w:t>
      </w:r>
      <w:r w:rsidRPr="00E84C88">
        <w:rPr>
          <w:rFonts w:ascii="GHEA Grapalat" w:eastAsia="Times New Roman" w:hAnsi="GHEA Grapalat" w:cs="Times New Roman"/>
          <w:sz w:val="20"/>
          <w:szCs w:val="24"/>
          <w:lang w:val="hy-AM"/>
        </w:rPr>
        <w:t xml:space="preserve">when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condition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need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discovered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based </w:t>
      </w:r>
      <w:r w:rsidRPr="00E84C88">
        <w:rPr>
          <w:rFonts w:ascii="GHEA Grapalat" w:eastAsia="Times New Roman" w:hAnsi="GHEA Grapalat" w:cs="Times New Roman"/>
          <w:sz w:val="20"/>
          <w:szCs w:val="24"/>
          <w:lang w:val="hy-AM"/>
        </w:rPr>
        <w:t xml:space="preserve">on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nature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significance.</w:t>
      </w:r>
    </w:p>
    <w:p w14:paraId="40F6B0D1"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2.2.5 </w:t>
      </w:r>
      <w:r w:rsidRPr="00E84C88">
        <w:rPr>
          <w:rFonts w:ascii="Arial" w:eastAsia="Times New Roman" w:hAnsi="Arial" w:cs="Arial"/>
          <w:sz w:val="20"/>
          <w:szCs w:val="24"/>
          <w:lang w:val="hy-AM"/>
        </w:rPr>
        <w:t xml:space="preserve">of Clause </w:t>
      </w:r>
      <w:r w:rsidRPr="00E84C88">
        <w:rPr>
          <w:rFonts w:ascii="GHEA Grapalat" w:eastAsia="Times New Roman" w:hAnsi="GHEA Grapalat" w:cs="Times New Roman"/>
          <w:sz w:val="20"/>
          <w:szCs w:val="24"/>
          <w:lang w:val="hy-AM"/>
        </w:rPr>
        <w:t xml:space="preserve">2.3.3 </w:t>
      </w:r>
      <w:r w:rsidRPr="00E84C88">
        <w:rPr>
          <w:rFonts w:ascii="Arial" w:eastAsia="Times New Roman" w:hAnsi="Arial" w:cs="Arial"/>
          <w:sz w:val="20"/>
          <w:szCs w:val="24"/>
          <w:lang w:val="hy-AM"/>
        </w:rPr>
        <w:t>of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according to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solution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caused 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justified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damages.</w:t>
      </w:r>
    </w:p>
    <w:p w14:paraId="52EA20D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7AFB7714"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2.3 </w:t>
      </w:r>
      <w:r w:rsidRPr="00E84C88">
        <w:rPr>
          <w:rFonts w:ascii="Arial" w:eastAsia="Times New Roman" w:hAnsi="Arial" w:cs="Arial"/>
          <w:b/>
          <w:sz w:val="20"/>
          <w:szCs w:val="24"/>
          <w:lang w:val="hy-AM"/>
        </w:rPr>
        <w:t>The Seller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right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has </w:t>
      </w:r>
      <w:r w:rsidRPr="00E84C88">
        <w:rPr>
          <w:rFonts w:ascii="GHEA Grapalat" w:eastAsia="Times New Roman" w:hAnsi="GHEA Grapalat" w:cs="Times New Roman"/>
          <w:b/>
          <w:sz w:val="20"/>
          <w:szCs w:val="24"/>
          <w:lang w:val="hy-AM"/>
        </w:rPr>
        <w:t>:</w:t>
      </w:r>
    </w:p>
    <w:p w14:paraId="1C142E55"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2.3.1 </w:t>
      </w:r>
      <w:r w:rsidRPr="00E84C88">
        <w:rPr>
          <w:rFonts w:ascii="Arial" w:eastAsia="Times New Roman" w:hAnsi="Arial" w:cs="Arial"/>
          <w:sz w:val="20"/>
          <w:szCs w:val="24"/>
          <w:lang w:val="hy-AM"/>
        </w:rPr>
        <w:t>From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volumes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at the address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product </w:t>
      </w:r>
      <w:r w:rsidRPr="00E84C88">
        <w:rPr>
          <w:rFonts w:ascii="GHEA Grapalat" w:eastAsia="Times New Roman" w:hAnsi="GHEA Grapalat" w:cs="Times New Roman"/>
          <w:sz w:val="20"/>
          <w:szCs w:val="24"/>
          <w:lang w:val="hy-AM"/>
        </w:rPr>
        <w:t>:</w:t>
      </w:r>
    </w:p>
    <w:p w14:paraId="4D42344A"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2.3.2 </w:t>
      </w:r>
      <w:r w:rsidRPr="00E84C88">
        <w:rPr>
          <w:rFonts w:ascii="Arial" w:eastAsia="Times New Roman" w:hAnsi="Arial" w:cs="Arial"/>
          <w:sz w:val="20"/>
          <w:szCs w:val="24"/>
          <w:lang w:val="hy-AM"/>
        </w:rPr>
        <w:t>From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volumes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at the address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himself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subject to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amounts </w:t>
      </w:r>
      <w:r w:rsidRPr="00E84C88">
        <w:rPr>
          <w:rFonts w:ascii="GHEA Grapalat" w:eastAsia="Times New Roman" w:hAnsi="GHEA Grapalat" w:cs="Times New Roman"/>
          <w:sz w:val="20"/>
          <w:szCs w:val="24"/>
          <w:lang w:val="hy-AM"/>
        </w:rPr>
        <w:t>.</w:t>
      </w:r>
    </w:p>
    <w:p w14:paraId="7FDCEAA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2.3.3 </w:t>
      </w:r>
      <w:r w:rsidRPr="00E84C88">
        <w:rPr>
          <w:rFonts w:ascii="Arial" w:eastAsia="Times New Roman" w:hAnsi="Arial" w:cs="Arial"/>
          <w:sz w:val="20"/>
          <w:szCs w:val="24"/>
          <w:lang w:val="hy-AM"/>
        </w:rPr>
        <w:t>Unilateral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solve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contract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full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partial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significantly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the </w:t>
      </w:r>
      <w:r w:rsidRPr="00E84C88">
        <w:rPr>
          <w:rFonts w:ascii="Arial" w:eastAsia="Times New Roman" w:hAnsi="Arial" w:cs="Arial"/>
          <w:sz w:val="20"/>
          <w:szCs w:val="24"/>
          <w:lang w:val="hy-AM"/>
        </w:rPr>
        <w:t>contract</w:t>
      </w:r>
    </w:p>
    <w:p w14:paraId="5923C8F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2.3.3.1 </w:t>
      </w:r>
      <w:r w:rsidRPr="00E84C88">
        <w:rPr>
          <w:rFonts w:ascii="Arial" w:eastAsia="Times New Roman" w:hAnsi="Arial" w:cs="Arial"/>
          <w:sz w:val="20"/>
          <w:szCs w:val="24"/>
          <w:lang w:val="hy-AM"/>
        </w:rPr>
        <w:t>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violate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essential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considered if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many times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 violated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dates.</w:t>
      </w:r>
    </w:p>
    <w:p w14:paraId="4CE2592B"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2.3.4 </w:t>
      </w:r>
      <w:r w:rsidRPr="00E84C88">
        <w:rPr>
          <w:rFonts w:ascii="Arial" w:eastAsia="Times New Roman" w:hAnsi="Arial" w:cs="Arial"/>
          <w:sz w:val="20"/>
          <w:szCs w:val="24"/>
          <w:lang w:val="hy-AM"/>
        </w:rPr>
        <w:t>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prematurely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p>
    <w:p w14:paraId="2283967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D3151BE"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2.4 </w:t>
      </w:r>
      <w:r w:rsidRPr="00E84C88">
        <w:rPr>
          <w:rFonts w:ascii="Arial" w:eastAsia="Times New Roman" w:hAnsi="Arial" w:cs="Arial"/>
          <w:b/>
          <w:sz w:val="20"/>
          <w:szCs w:val="24"/>
          <w:lang w:val="hy-AM"/>
        </w:rPr>
        <w:t>The Seller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must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is </w:t>
      </w:r>
      <w:r w:rsidRPr="00E84C88">
        <w:rPr>
          <w:rFonts w:ascii="GHEA Grapalat" w:eastAsia="Times New Roman" w:hAnsi="GHEA Grapalat" w:cs="Times New Roman"/>
          <w:b/>
          <w:sz w:val="20"/>
          <w:szCs w:val="24"/>
          <w:lang w:val="hy-AM"/>
        </w:rPr>
        <w:t>:</w:t>
      </w:r>
    </w:p>
    <w:p w14:paraId="5819A410"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2.4.1 </w:t>
      </w:r>
      <w:r w:rsidRPr="00E84C88">
        <w:rPr>
          <w:rFonts w:ascii="Arial" w:eastAsia="Times New Roman" w:hAnsi="Arial" w:cs="Arial"/>
          <w:sz w:val="20"/>
          <w:szCs w:val="24"/>
          <w:lang w:val="hy-AM"/>
        </w:rPr>
        <w:t>To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product </w:t>
      </w:r>
      <w:r w:rsidRPr="00E84C88">
        <w:rPr>
          <w:rFonts w:ascii="GHEA Grapalat" w:eastAsia="Times New Roman" w:hAnsi="GHEA Grapalat" w:cs="Times New Roman"/>
          <w:sz w:val="20"/>
          <w:szCs w:val="24"/>
          <w:lang w:val="hy-AM"/>
        </w:rPr>
        <w:t xml:space="preserve">under </w:t>
      </w: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volumes </w:t>
      </w:r>
      <w:r w:rsidRPr="00E84C88">
        <w:rPr>
          <w:rFonts w:ascii="GHEA Grapalat" w:eastAsia="Times New Roman" w:hAnsi="GHEA Grapalat" w:cs="Sylfaen"/>
          <w:sz w:val="20"/>
          <w:szCs w:val="24"/>
          <w:lang w:val="hy-AM"/>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at the address </w:t>
      </w:r>
      <w:r w:rsidRPr="00E84C88">
        <w:rPr>
          <w:rFonts w:ascii="GHEA Grapalat" w:eastAsia="Times New Roman" w:hAnsi="GHEA Grapalat" w:cs="Times Armenian"/>
          <w:sz w:val="20"/>
          <w:szCs w:val="24"/>
          <w:lang w:val="hy-AM"/>
        </w:rPr>
        <w:t>:</w:t>
      </w:r>
    </w:p>
    <w:p w14:paraId="6AB7E2E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2.4.2 </w:t>
      </w:r>
      <w:r w:rsidRPr="00E84C88">
        <w:rPr>
          <w:rFonts w:ascii="Arial" w:eastAsia="Times New Roman" w:hAnsi="Arial" w:cs="Arial"/>
          <w:sz w:val="20"/>
          <w:szCs w:val="24"/>
          <w:lang w:val="hy-AM"/>
        </w:rPr>
        <w:t>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of clause </w:t>
      </w:r>
      <w:r w:rsidRPr="00E84C88">
        <w:rPr>
          <w:rFonts w:ascii="GHEA Grapalat" w:eastAsia="Times New Roman" w:hAnsi="GHEA Grapalat" w:cs="Times New Roman"/>
          <w:sz w:val="20"/>
          <w:szCs w:val="24"/>
          <w:lang w:val="hy-AM"/>
        </w:rPr>
        <w:t xml:space="preserve">2.1.2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sub-clause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and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clause 2.1.5</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corresponding to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within the terms </w:t>
      </w:r>
      <w:r w:rsidRPr="00E84C88">
        <w:rPr>
          <w:rFonts w:ascii="GHEA Grapalat" w:eastAsia="Times New Roman" w:hAnsi="GHEA Grapalat" w:cs="Times New Roman"/>
          <w:sz w:val="20"/>
          <w:szCs w:val="24"/>
          <w:lang w:val="hy-AM"/>
        </w:rPr>
        <w:t>.</w:t>
      </w:r>
    </w:p>
    <w:p w14:paraId="2B89E4F5"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2.4.3 </w:t>
      </w:r>
      <w:r w:rsidRPr="00E84C88">
        <w:rPr>
          <w:rFonts w:ascii="Arial" w:eastAsia="Times New Roman" w:hAnsi="Arial" w:cs="Arial"/>
          <w:sz w:val="20"/>
          <w:szCs w:val="24"/>
          <w:lang w:val="hy-AM"/>
        </w:rPr>
        <w:t>To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third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persons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rights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free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w:t>
      </w:r>
    </w:p>
    <w:p w14:paraId="642167B0"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2.4.5 </w:t>
      </w:r>
      <w:r w:rsidRPr="00E84C88">
        <w:rPr>
          <w:rFonts w:ascii="Arial" w:eastAsia="Times New Roman" w:hAnsi="Arial" w:cs="Arial"/>
          <w:sz w:val="20"/>
          <w:szCs w:val="24"/>
          <w:lang w:val="hy-AM"/>
        </w:rPr>
        <w:t>To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quantity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product </w:t>
      </w:r>
      <w:r w:rsidRPr="00E84C88">
        <w:rPr>
          <w:rFonts w:ascii="GHEA Grapalat" w:eastAsia="Times New Roman" w:hAnsi="GHEA Grapalat" w:cs="Times New Roman"/>
          <w:sz w:val="20"/>
          <w:szCs w:val="24"/>
          <w:lang w:val="hy-AM"/>
        </w:rPr>
        <w:t xml:space="preserve">under </w:t>
      </w: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at </w:t>
      </w:r>
      <w:r w:rsidRPr="00E84C88">
        <w:rPr>
          <w:rFonts w:ascii="Arial" w:eastAsia="Times New Roman" w:hAnsi="Arial" w:cs="Arial"/>
          <w:sz w:val="20"/>
          <w:szCs w:val="24"/>
          <w:lang w:val="hy-AM"/>
        </w:rPr>
        <w:t xml:space="preserve">the address </w:t>
      </w:r>
      <w:r w:rsidRPr="00E84C88">
        <w:rPr>
          <w:rFonts w:ascii="GHEA Grapalat" w:eastAsia="Times New Roman" w:hAnsi="GHEA Grapalat" w:cs="Times New Roman"/>
          <w:sz w:val="20"/>
          <w:szCs w:val="24"/>
          <w:lang w:val="hy-AM"/>
        </w:rPr>
        <w:t xml:space="preserve">and </w:t>
      </w:r>
      <w:r w:rsidRPr="00E84C88">
        <w:rPr>
          <w:rFonts w:ascii="Arial" w:eastAsia="Times New Roman" w:hAnsi="Arial" w:cs="Arial"/>
          <w:sz w:val="20"/>
          <w:szCs w:val="24"/>
          <w:lang w:val="hy-AM"/>
        </w:rPr>
        <w:t>Buyer's: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on demand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certifier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legislation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documents.</w:t>
      </w:r>
      <w:r w:rsidRPr="00E84C88">
        <w:rPr>
          <w:rFonts w:ascii="GHEA Grapalat" w:eastAsia="Times New Roman" w:hAnsi="GHEA Grapalat" w:cs="Times New Roman"/>
          <w:sz w:val="20"/>
          <w:szCs w:val="24"/>
          <w:lang w:val="hy-AM"/>
        </w:rPr>
        <w:t xml:space="preserve"> </w:t>
      </w:r>
    </w:p>
    <w:p w14:paraId="7093BF3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2.4.6 </w:t>
      </w:r>
      <w:r w:rsidRPr="00E84C88">
        <w:rPr>
          <w:rFonts w:ascii="Arial" w:eastAsia="Times New Roman" w:hAnsi="Arial" w:cs="Arial"/>
          <w:sz w:val="20"/>
          <w:szCs w:val="24"/>
          <w:lang w:val="hy-AM"/>
        </w:rPr>
        <w:t>Defective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weak</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give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case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order </w:t>
      </w:r>
      <w:r w:rsidRPr="00E84C88">
        <w:rPr>
          <w:rFonts w:ascii="GHEA Grapalat" w:eastAsia="Times New Roman" w:hAnsi="GHEA Grapalat" w:cs="Times New Roman"/>
          <w:sz w:val="20"/>
          <w:szCs w:val="24"/>
          <w:lang w:val="hy-AM"/>
        </w:rPr>
        <w:t xml:space="preserve">to </w:t>
      </w:r>
      <w:r w:rsidRPr="00E84C88">
        <w:rPr>
          <w:rFonts w:ascii="Arial" w:eastAsia="Times New Roman" w:hAnsi="Arial" w:cs="Arial"/>
          <w:sz w:val="20"/>
          <w:szCs w:val="24"/>
          <w:lang w:val="hy-AM"/>
        </w:rPr>
        <w:t>complete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incomplete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p>
    <w:p w14:paraId="6F1BEA4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2.4.7 </w:t>
      </w:r>
      <w:r w:rsidRPr="00E84C88">
        <w:rPr>
          <w:rFonts w:ascii="Arial" w:eastAsia="Times New Roman" w:hAnsi="Arial" w:cs="Arial"/>
          <w:sz w:val="20"/>
          <w:szCs w:val="24"/>
          <w:lang w:val="hy-AM"/>
        </w:rPr>
        <w:t>Back</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take away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to clause </w:t>
      </w:r>
      <w:r w:rsidRPr="00E84C88">
        <w:rPr>
          <w:rFonts w:ascii="GHEA Grapalat" w:eastAsia="Times New Roman" w:hAnsi="GHEA Grapalat" w:cs="Times New Roman"/>
          <w:sz w:val="20"/>
          <w:szCs w:val="24"/>
          <w:lang w:val="hy-AM"/>
        </w:rPr>
        <w:t xml:space="preserve">2.2.2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appropriate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protection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manage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it </w:t>
      </w:r>
      <w:r w:rsidRPr="00E84C88">
        <w:rPr>
          <w:rFonts w:ascii="GHEA Grapalat" w:eastAsia="Times New Roman" w:hAnsi="GHEA Grapalat" w:cs="Times New Roman"/>
          <w:sz w:val="20"/>
          <w:szCs w:val="24"/>
          <w:lang w:val="hy-AM"/>
        </w:rPr>
        <w:t xml:space="preserve">how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protection</w:t>
      </w:r>
      <w:r w:rsidRPr="00E84C88">
        <w:rPr>
          <w:rFonts w:ascii="GHEA Grapalat" w:eastAsia="Times New Roman" w:hAnsi="GHEA Grapalat" w:cs="Times New Roman"/>
          <w:sz w:val="20"/>
          <w:szCs w:val="24"/>
          <w:lang w:val="hy-AM"/>
        </w:rPr>
        <w:t xml:space="preserve"> to </w:t>
      </w:r>
      <w:r w:rsidRPr="00E84C88">
        <w:rPr>
          <w:rFonts w:ascii="Arial" w:eastAsia="Times New Roman" w:hAnsi="Arial" w:cs="Arial"/>
          <w:sz w:val="20"/>
          <w:szCs w:val="24"/>
          <w:lang w:val="hy-AM"/>
        </w:rPr>
        <w:t>accept 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realize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return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connected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necessary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expenses.</w:t>
      </w:r>
    </w:p>
    <w:p w14:paraId="1CF8DB9A"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2.4.8 </w:t>
      </w:r>
      <w:r w:rsidRPr="00E84C88">
        <w:rPr>
          <w:rFonts w:ascii="Arial" w:eastAsia="Times New Roman" w:hAnsi="Arial" w:cs="Arial"/>
          <w:sz w:val="20"/>
          <w:szCs w:val="24"/>
          <w:lang w:val="hy-AM"/>
        </w:rPr>
        <w:t>Under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with clauses </w:t>
      </w: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 xml:space="preserve">and </w:t>
      </w:r>
      <w:r w:rsidRPr="00E84C88">
        <w:rPr>
          <w:rFonts w:ascii="GHEA Grapalat" w:eastAsia="Times New Roman" w:hAnsi="GHEA Grapalat" w:cs="Times New Roman"/>
          <w:sz w:val="20"/>
          <w:szCs w:val="24"/>
          <w:lang w:val="hy-AM"/>
        </w:rPr>
        <w:t xml:space="preserve">6.3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penalty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fine.</w:t>
      </w:r>
    </w:p>
    <w:p w14:paraId="120D630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2.4.9 </w:t>
      </w:r>
      <w:r w:rsidRPr="00E84C88">
        <w:rPr>
          <w:rFonts w:ascii="Arial" w:eastAsia="Times New Roman" w:hAnsi="Arial" w:cs="Arial"/>
          <w:sz w:val="20"/>
          <w:szCs w:val="24"/>
          <w:lang w:val="hy-AM"/>
        </w:rPr>
        <w:t>To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belongings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appropriate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documents.</w:t>
      </w:r>
    </w:p>
    <w:p w14:paraId="269C292E"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2.4.10 </w:t>
      </w:r>
      <w:r w:rsidRPr="00E84C88">
        <w:rPr>
          <w:rFonts w:ascii="Arial" w:eastAsia="Times New Roman" w:hAnsi="Arial" w:cs="Arial"/>
          <w:sz w:val="20"/>
          <w:szCs w:val="24"/>
          <w:lang w:val="hy-AM"/>
        </w:rPr>
        <w:t xml:space="preserve">of Clause </w:t>
      </w:r>
      <w:r w:rsidRPr="00E84C88">
        <w:rPr>
          <w:rFonts w:ascii="GHEA Grapalat" w:eastAsia="Times New Roman" w:hAnsi="GHEA Grapalat" w:cs="Times New Roman"/>
          <w:sz w:val="20"/>
          <w:szCs w:val="24"/>
          <w:lang w:val="hy-AM"/>
        </w:rPr>
        <w:t xml:space="preserve">2.1.7 </w:t>
      </w:r>
      <w:r w:rsidRPr="00E84C88">
        <w:rPr>
          <w:rFonts w:ascii="Arial" w:eastAsia="Times New Roman" w:hAnsi="Arial" w:cs="Arial"/>
          <w:sz w:val="20"/>
          <w:szCs w:val="24"/>
          <w:lang w:val="hy-AM"/>
        </w:rPr>
        <w:t>of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according to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solution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repay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caused 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justified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damages.</w:t>
      </w:r>
    </w:p>
    <w:p w14:paraId="4FE4A14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2.4.11 </w:t>
      </w:r>
      <w:r w:rsidRPr="00E84C88">
        <w:rPr>
          <w:rFonts w:ascii="Arial" w:eastAsia="Times New Roman" w:hAnsi="Arial" w:cs="Arial"/>
          <w:sz w:val="20"/>
          <w:szCs w:val="24"/>
          <w:lang w:val="hy-AM"/>
        </w:rPr>
        <w:t>Qualification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presented 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person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must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provisions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action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during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liquidation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bankruptcy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process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start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advance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writing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inform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buyer.</w:t>
      </w:r>
    </w:p>
    <w:p w14:paraId="110CEDC7" w14:textId="77777777" w:rsidR="00532D6C" w:rsidRPr="00E84C88" w:rsidRDefault="00532D6C" w:rsidP="00532D6C">
      <w:pPr>
        <w:spacing w:after="0" w:line="240" w:lineRule="auto"/>
        <w:ind w:firstLine="709"/>
        <w:jc w:val="both"/>
        <w:rPr>
          <w:rFonts w:ascii="GHEA Grapalat" w:eastAsia="Times New Roman" w:hAnsi="GHEA Grapalat" w:cs="Times New Roman"/>
          <w:sz w:val="24"/>
          <w:szCs w:val="24"/>
          <w:lang w:val="hy-AM"/>
        </w:rPr>
      </w:pPr>
    </w:p>
    <w:p w14:paraId="380AA6DD"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3. </w:t>
      </w:r>
      <w:r w:rsidRPr="00E84C88">
        <w:rPr>
          <w:rFonts w:ascii="Arial" w:eastAsia="Times New Roman" w:hAnsi="Arial" w:cs="Arial"/>
          <w:b/>
          <w:sz w:val="20"/>
          <w:szCs w:val="24"/>
          <w:lang w:val="hy-AM"/>
        </w:rPr>
        <w:t>AGREEMENT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COST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PAYMENT: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THE PROCEDURE</w:t>
      </w:r>
    </w:p>
    <w:p w14:paraId="0BB02F4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3.1 </w:t>
      </w:r>
      <w:r w:rsidRPr="00E84C88">
        <w:rPr>
          <w:rFonts w:ascii="Arial" w:eastAsia="Times New Roman" w:hAnsi="Arial" w:cs="Arial"/>
          <w:sz w:val="20"/>
          <w:szCs w:val="24"/>
          <w:lang w:val="hy-AM"/>
        </w:rPr>
        <w:t>of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the structure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Times New Roman"/>
          <w:sz w:val="20"/>
          <w:szCs w:val="24"/>
          <w:lang w:val="hy-AM"/>
        </w:rPr>
        <w:t xml:space="preserve">________________ </w:t>
      </w:r>
      <w:r w:rsidRPr="00E84C88">
        <w:rPr>
          <w:rFonts w:ascii="Arial" w:eastAsia="Times New Roman" w:hAnsi="Arial" w:cs="Arial"/>
          <w:sz w:val="20"/>
          <w:szCs w:val="24"/>
          <w:lang w:val="hy-AM"/>
        </w:rPr>
        <w:t>RA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AMD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including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VAT </w:t>
      </w:r>
      <w:r w:rsidRPr="00E84C88">
        <w:rPr>
          <w:rFonts w:ascii="GHEA Grapalat" w:eastAsia="Times New Roman" w:hAnsi="GHEA Grapalat" w:cs="Times New Roman"/>
          <w:sz w:val="20"/>
          <w:szCs w:val="24"/>
          <w:lang w:val="hy-AM"/>
        </w:rPr>
        <w:t xml:space="preserve">. _ </w:t>
      </w:r>
      <w:r w:rsidRPr="00E84C88">
        <w:rPr>
          <w:rFonts w:ascii="Arial" w:eastAsia="Times New Roman" w:hAnsi="Arial" w:cs="Arial"/>
          <w:sz w:val="20"/>
          <w:szCs w:val="24"/>
          <w:lang w:val="hy-AM"/>
        </w:rPr>
        <w:t xml:space="preserve">_ </w:t>
      </w:r>
      <w:r w:rsidRPr="00E84C88">
        <w:rPr>
          <w:rFonts w:ascii="GHEA Grapalat" w:eastAsia="Times New Roman" w:hAnsi="GHEA Grapalat" w:cs="Times New Roman"/>
          <w:sz w:val="20"/>
          <w:szCs w:val="24"/>
          <w:vertAlign w:val="superscript"/>
          <w:lang w:val="hy-AM"/>
        </w:rPr>
        <w:t xml:space="preserve">17 </w:t>
      </w:r>
      <w:r w:rsidRPr="00E84C88">
        <w:rPr>
          <w:rFonts w:ascii="GHEA Grapalat" w:eastAsia="Times New Roman" w:hAnsi="GHEA Grapalat" w:cs="Times New Roman"/>
          <w:color w:val="FFFFFF"/>
          <w:sz w:val="20"/>
          <w:szCs w:val="24"/>
          <w:vertAlign w:val="superscript"/>
          <w:lang w:val="hy-AM"/>
        </w:rPr>
        <w:t xml:space="preserve">29 </w:t>
      </w:r>
      <w:r w:rsidRPr="00E84C88">
        <w:rPr>
          <w:rFonts w:ascii="GHEA Grapalat" w:eastAsia="Times New Roman" w:hAnsi="GHEA Grapalat" w:cs="Times New Roman"/>
          <w:color w:val="FFFFFF"/>
          <w:sz w:val="20"/>
          <w:szCs w:val="24"/>
          <w:vertAlign w:val="superscript"/>
          <w:lang w:val="hy-AM"/>
        </w:rPr>
        <w:footnoteReference w:id="10"/>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include: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provide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purpose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be done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fees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expenses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including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taxes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duties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transportation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insurance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expenses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rewards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expected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profit.</w:t>
      </w:r>
    </w:p>
    <w:p w14:paraId="011252BF"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lastRenderedPageBreak/>
        <w:t>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stable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seller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right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does not have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demand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add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reduce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cost.</w:t>
      </w:r>
    </w:p>
    <w:p w14:paraId="36FD135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Sylfaen"/>
          <w:sz w:val="20"/>
          <w:szCs w:val="24"/>
          <w:lang w:val="hy-AM"/>
        </w:rPr>
        <w:t xml:space="preserve">3.2 </w:t>
      </w:r>
      <w:r w:rsidRPr="00E84C88">
        <w:rPr>
          <w:rFonts w:ascii="Arial" w:eastAsia="Times New Roman" w:hAnsi="Arial" w:cs="Arial"/>
          <w:sz w:val="20"/>
          <w:szCs w:val="24"/>
          <w:lang w:val="hy-AM"/>
        </w:rPr>
        <w:t>of the Agreement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from price </w:t>
      </w:r>
      <w:r w:rsidRPr="00E84C88">
        <w:rPr>
          <w:rFonts w:ascii="GHEA Grapalat" w:eastAsia="Times New Roman" w:hAnsi="GHEA Grapalat" w:cs="Times Armenian"/>
          <w:sz w:val="20"/>
          <w:szCs w:val="24"/>
          <w:lang w:val="hy-AM"/>
        </w:rPr>
        <w:t xml:space="preserve">to </w:t>
      </w:r>
      <w:r w:rsidRPr="00E84C88">
        <w:rPr>
          <w:rFonts w:ascii="GHEA Grapalat" w:eastAsia="Times New Roman" w:hAnsi="GHEA Grapalat" w:cs="Times Armenian"/>
          <w:sz w:val="20"/>
          <w:szCs w:val="24"/>
          <w:u w:val="single"/>
          <w:lang w:val="hy-AM"/>
        </w:rPr>
        <w:t xml:space="preserve">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AMD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Buyer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transfer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banking</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account </w:t>
      </w:r>
      <w:r w:rsidRPr="00E84C88">
        <w:rPr>
          <w:rFonts w:ascii="GHEA Grapalat" w:eastAsia="Times New Roman" w:hAnsi="GHEA Grapalat" w:cs="Times Armenian"/>
          <w:sz w:val="20"/>
          <w:szCs w:val="24"/>
          <w:lang w:val="hy-AM"/>
        </w:rPr>
        <w:t xml:space="preserve">as </w:t>
      </w:r>
      <w:r w:rsidRPr="00E84C88">
        <w:rPr>
          <w:rFonts w:ascii="Arial" w:eastAsia="Times New Roman" w:hAnsi="Arial" w:cs="Arial"/>
          <w:sz w:val="20"/>
          <w:szCs w:val="24"/>
          <w:lang w:val="hy-AM"/>
        </w:rPr>
        <w:t>_</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advance payment.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Advance payment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redemption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 being implemented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protocols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on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to be performed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from payments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to make deductions </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deductions </w:t>
      </w:r>
      <w:r w:rsidRPr="00E84C88">
        <w:rPr>
          <w:rFonts w:ascii="GHEA Grapalat" w:eastAsia="Times New Roman" w:hAnsi="GHEA Grapalat" w:cs="Times Armenian"/>
          <w:sz w:val="20"/>
          <w:szCs w:val="24"/>
          <w:lang w:val="hy-AM"/>
        </w:rPr>
        <w:t xml:space="preserve">) . </w:t>
      </w:r>
      <w:r w:rsidRPr="00E84C88">
        <w:rPr>
          <w:rFonts w:ascii="Arial" w:eastAsia="Times New Roman" w:hAnsi="Arial" w:cs="Arial"/>
          <w:sz w:val="20"/>
          <w:szCs w:val="24"/>
          <w:lang w:val="hy-AM"/>
        </w:rPr>
        <w:t>form.</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advance payment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complete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repayment </w:t>
      </w:r>
      <w:r w:rsidRPr="00E84C88">
        <w:rPr>
          <w:rFonts w:ascii="GHEA Grapalat" w:eastAsia="Times New Roman" w:hAnsi="GHEA Grapalat" w:cs="Times Armenian"/>
          <w:sz w:val="20"/>
          <w:szCs w:val="24"/>
          <w:lang w:val="hy-AM"/>
        </w:rPr>
        <w:t xml:space="preserve">to </w:t>
      </w:r>
      <w:r w:rsidRPr="00E84C88">
        <w:rPr>
          <w:rFonts w:ascii="Arial" w:eastAsia="Times New Roman" w:hAnsi="Arial" w:cs="Arial"/>
          <w:sz w:val="20"/>
          <w:szCs w:val="24"/>
          <w:lang w:val="hy-AM"/>
        </w:rPr>
        <w:t>the Seller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payments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Times Armenian"/>
          <w:sz w:val="20"/>
          <w:szCs w:val="24"/>
          <w:lang w:val="hy-AM"/>
        </w:rPr>
        <w:t xml:space="preserve"> </w:t>
      </w:r>
      <w:r w:rsidRPr="00E84C88">
        <w:rPr>
          <w:rFonts w:ascii="GHEA Grapalat" w:eastAsia="Times New Roman" w:hAnsi="GHEA Grapalat" w:cs="Sylfaen"/>
          <w:sz w:val="20"/>
          <w:szCs w:val="24"/>
          <w:lang w:val="hy-AM"/>
        </w:rPr>
        <w:t xml:space="preserve">in </w:t>
      </w:r>
      <w:r w:rsidRPr="00E84C88">
        <w:rPr>
          <w:rFonts w:ascii="Arial" w:eastAsia="Times New Roman" w:hAnsi="Arial" w:cs="Arial"/>
          <w:sz w:val="20"/>
          <w:szCs w:val="24"/>
          <w:lang w:val="hy-AM"/>
        </w:rPr>
        <w:t xml:space="preserve">progress </w:t>
      </w:r>
      <w:r w:rsidRPr="00E84C88">
        <w:rPr>
          <w:rFonts w:ascii="GHEA Grapalat" w:eastAsia="Times New Roman" w:hAnsi="GHEA Grapalat" w:cs="Sylfaen"/>
          <w:sz w:val="20"/>
          <w:szCs w:val="24"/>
          <w:vertAlign w:val="superscript"/>
          <w:lang w:val="hy-AM"/>
        </w:rPr>
        <w:t xml:space="preserve">18 </w:t>
      </w:r>
      <w:r w:rsidRPr="00E84C88">
        <w:rPr>
          <w:rFonts w:ascii="GHEA Grapalat" w:eastAsia="Times New Roman" w:hAnsi="GHEA Grapalat" w:cs="Sylfaen"/>
          <w:color w:val="FFFFFF"/>
          <w:sz w:val="20"/>
          <w:szCs w:val="24"/>
          <w:vertAlign w:val="superscript"/>
          <w:lang w:val="hy-AM"/>
        </w:rPr>
        <w:t>30:</w:t>
      </w:r>
      <w:r w:rsidRPr="00E84C88">
        <w:rPr>
          <w:rFonts w:ascii="GHEA Grapalat" w:eastAsia="Times New Roman" w:hAnsi="GHEA Grapalat" w:cs="Sylfaen"/>
          <w:color w:val="FFFFFF"/>
          <w:sz w:val="20"/>
          <w:szCs w:val="24"/>
          <w:vertAlign w:val="superscript"/>
          <w:lang w:val="hy-AM"/>
        </w:rPr>
        <w:footnoteReference w:id="11"/>
      </w:r>
      <w:r w:rsidRPr="00E84C88">
        <w:rPr>
          <w:rFonts w:ascii="GHEA Grapalat" w:eastAsia="Times New Roman" w:hAnsi="GHEA Grapalat" w:cs="Times New Roman"/>
          <w:sz w:val="20"/>
          <w:szCs w:val="24"/>
          <w:lang w:val="hy-AM"/>
        </w:rPr>
        <w:t xml:space="preserve"> </w:t>
      </w:r>
    </w:p>
    <w:p w14:paraId="25DC0C6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3.3 </w:t>
      </w:r>
      <w:r w:rsidRPr="00E84C88">
        <w:rPr>
          <w:rFonts w:ascii="Arial" w:eastAsia="Times New Roman" w:hAnsi="Arial" w:cs="Arial"/>
          <w:sz w:val="20"/>
          <w:szCs w:val="24"/>
          <w:lang w:val="hy-AM"/>
        </w:rPr>
        <w:t>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himself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AMD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non-cash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means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computational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account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transfer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through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Monetary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funds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transfer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 happening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handover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protocol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based 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on the </w:t>
      </w:r>
      <w:r w:rsidRPr="00E84C88">
        <w:rPr>
          <w:rFonts w:ascii="GHEA Grapalat" w:eastAsia="Times New Roman" w:hAnsi="GHEA Grapalat" w:cs="Times New Roman"/>
          <w:sz w:val="20"/>
          <w:szCs w:val="24"/>
          <w:lang w:val="hy-AM"/>
        </w:rPr>
        <w:t xml:space="preserve">contract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scheduled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appendix </w:t>
      </w:r>
      <w:r w:rsidRPr="00E84C88">
        <w:rPr>
          <w:rFonts w:ascii="GHEA Grapalat" w:eastAsia="Times New Roman" w:hAnsi="GHEA Grapalat" w:cs="Times New Roman"/>
          <w:sz w:val="20"/>
          <w:szCs w:val="24"/>
          <w:lang w:val="hy-AM"/>
        </w:rPr>
        <w:t xml:space="preserve">N 2) </w:t>
      </w:r>
      <w:r w:rsidRPr="00E84C88">
        <w:rPr>
          <w:rFonts w:ascii="Arial" w:eastAsia="Times New Roman" w:hAnsi="Arial" w:cs="Arial"/>
          <w:sz w:val="20"/>
          <w:szCs w:val="24"/>
          <w:lang w:val="hy-AM"/>
        </w:rPr>
        <w: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size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to the amines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record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being made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from </w:t>
      </w:r>
      <w:r w:rsidRPr="00E84C88">
        <w:rPr>
          <w:rFonts w:ascii="GHEA Grapalat" w:eastAsia="Times New Roman" w:hAnsi="GHEA Grapalat" w:cs="Times New Roman"/>
          <w:sz w:val="20"/>
          <w:szCs w:val="24"/>
          <w:lang w:val="hy-AM"/>
        </w:rPr>
        <w:t xml:space="preserve">the 20th </w:t>
      </w:r>
      <w:r w:rsidRPr="00E84C88">
        <w:rPr>
          <w:rFonts w:ascii="Arial" w:eastAsia="Times New Roman" w:hAnsi="Arial" w:cs="Arial"/>
          <w:sz w:val="20"/>
          <w:szCs w:val="24"/>
          <w:lang w:val="hy-AM"/>
        </w:rPr>
        <w:t>of the month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 month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on schedule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financial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means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 being implemented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up to </w:t>
      </w:r>
      <w:r w:rsidRPr="00E84C88">
        <w:rPr>
          <w:rFonts w:ascii="GHEA Grapalat" w:eastAsia="Times New Roman" w:hAnsi="GHEA Grapalat" w:cs="Times New Roman"/>
          <w:sz w:val="20"/>
          <w:szCs w:val="24"/>
          <w:lang w:val="hy-AM"/>
        </w:rPr>
        <w:t xml:space="preserve">30 </w:t>
      </w:r>
      <w:r w:rsidRPr="00E84C88">
        <w:rPr>
          <w:rFonts w:ascii="Arial" w:eastAsia="Times New Roman" w:hAnsi="Arial" w:cs="Arial"/>
          <w:sz w:val="20"/>
          <w:szCs w:val="24"/>
          <w:lang w:val="hy-AM"/>
        </w:rPr>
        <w:t>working days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during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later </w:t>
      </w:r>
      <w:r w:rsidRPr="00E84C88">
        <w:rPr>
          <w:rFonts w:ascii="GHEA Grapalat" w:eastAsia="Times New Roman" w:hAnsi="GHEA Grapalat" w:cs="Times New Roman"/>
          <w:sz w:val="20"/>
          <w:szCs w:val="24"/>
          <w:lang w:val="hy-AM"/>
        </w:rPr>
        <w:t xml:space="preserve">than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year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December </w:t>
      </w:r>
      <w:r w:rsidRPr="00E84C88">
        <w:rPr>
          <w:rFonts w:ascii="GHEA Grapalat" w:eastAsia="Times New Roman" w:hAnsi="GHEA Grapalat" w:cs="Times New Roman"/>
          <w:sz w:val="20"/>
          <w:szCs w:val="24"/>
          <w:lang w:val="hy-AM"/>
        </w:rPr>
        <w:t xml:space="preserve">30 . </w:t>
      </w:r>
      <w:r w:rsidRPr="00E84C88">
        <w:rPr>
          <w:rFonts w:ascii="Arial" w:eastAsia="Times New Roman" w:hAnsi="Arial" w:cs="Arial"/>
          <w:sz w:val="20"/>
          <w:szCs w:val="24"/>
          <w:lang w:val="hy-AM"/>
        </w:rPr>
        <w:t>_</w:t>
      </w:r>
    </w:p>
    <w:p w14:paraId="05D3E2BF"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2CAE7661"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4. </w:t>
      </w:r>
      <w:r w:rsidRPr="00E84C88">
        <w:rPr>
          <w:rFonts w:ascii="Arial" w:eastAsia="Times New Roman" w:hAnsi="Arial" w:cs="Arial"/>
          <w:b/>
          <w:sz w:val="20"/>
          <w:szCs w:val="24"/>
          <w:lang w:val="hy-AM"/>
        </w:rPr>
        <w:t>OF THE PRODUCT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QUALITY</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WARRANTY</w:t>
      </w:r>
    </w:p>
    <w:p w14:paraId="3C003B88"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4.1 </w:t>
      </w:r>
      <w:r w:rsidRPr="00E84C88">
        <w:rPr>
          <w:rFonts w:ascii="Arial" w:eastAsia="Times New Roman" w:hAnsi="Arial" w:cs="Arial"/>
          <w:sz w:val="20"/>
          <w:szCs w:val="24"/>
          <w:lang w:val="hy-AM"/>
        </w:rPr>
        <w:t>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guarantee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compliance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State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standard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requirements.</w:t>
      </w:r>
      <w:r w:rsidRPr="00E84C88">
        <w:rPr>
          <w:rFonts w:ascii="GHEA Grapalat" w:eastAsia="Times New Roman" w:hAnsi="GHEA Grapalat" w:cs="Times New Roman"/>
          <w:sz w:val="20"/>
          <w:szCs w:val="24"/>
          <w:lang w:val="hy-AM"/>
        </w:rPr>
        <w:t xml:space="preserve"> </w:t>
      </w:r>
    </w:p>
    <w:p w14:paraId="6FF8B781" w14:textId="77777777" w:rsidR="00532D6C" w:rsidRPr="00E84C88" w:rsidRDefault="00532D6C" w:rsidP="00532D6C">
      <w:pPr>
        <w:spacing w:after="0" w:line="240" w:lineRule="auto"/>
        <w:ind w:firstLine="702"/>
        <w:jc w:val="both"/>
        <w:rPr>
          <w:rFonts w:ascii="GHEA Grapalat" w:eastAsia="Times New Roman" w:hAnsi="GHEA Grapalat" w:cs="Sylfaen"/>
          <w:sz w:val="20"/>
          <w:szCs w:val="24"/>
          <w:lang w:val="pt-BR"/>
        </w:rPr>
      </w:pPr>
      <w:r w:rsidRPr="00E84C88">
        <w:rPr>
          <w:rFonts w:ascii="GHEA Grapalat" w:eastAsia="Times New Roman" w:hAnsi="GHEA Grapalat" w:cs="Times Armenian"/>
          <w:sz w:val="20"/>
          <w:szCs w:val="24"/>
          <w:lang w:val="pt-BR"/>
        </w:rPr>
        <w:t xml:space="preserve">4.2 </w:t>
      </w:r>
      <w:r w:rsidRPr="00E84C88">
        <w:rPr>
          <w:rFonts w:ascii="Arial" w:eastAsia="Times New Roman" w:hAnsi="Arial" w:cs="Arial"/>
          <w:sz w:val="20"/>
          <w:szCs w:val="24"/>
          <w:lang w:val="pt-BR"/>
        </w:rPr>
        <w:t>Basic</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means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being</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of goods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for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warranty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term:</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defined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Buyer's: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from</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the product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to be accepted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on the day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next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from the date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including</w:t>
      </w:r>
      <w:r w:rsidRPr="00E84C88">
        <w:rPr>
          <w:rFonts w:ascii="GHEA Grapalat" w:eastAsia="Times New Roman" w:hAnsi="GHEA Grapalat" w:cs="Sylfaen"/>
          <w:sz w:val="20"/>
          <w:szCs w:val="24"/>
          <w:lang w:val="pt-BR"/>
        </w:rPr>
        <w:t xml:space="preserve"> </w:t>
      </w:r>
      <w:r w:rsidRPr="00E84C88">
        <w:rPr>
          <w:rFonts w:ascii="GHEA Grapalat" w:eastAsia="Times New Roman" w:hAnsi="GHEA Grapalat" w:cs="Sylfaen"/>
          <w:sz w:val="20"/>
          <w:szCs w:val="24"/>
          <w:u w:val="single"/>
          <w:lang w:val="pt-BR"/>
        </w:rPr>
        <w:t xml:space="preserve">            </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calendar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 xml:space="preserve">the day </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If:</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warranty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period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during</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application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are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came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supplied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of the product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 xml:space="preserve">disadvantages </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then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The seller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must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her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 xml:space="preserve">at the expense </w:t>
      </w:r>
      <w:r w:rsidRPr="00E84C88">
        <w:rPr>
          <w:rFonts w:ascii="GHEA Grapalat" w:eastAsia="Times New Roman" w:hAnsi="GHEA Grapalat" w:cs="Sylfaen"/>
          <w:sz w:val="20"/>
          <w:szCs w:val="24"/>
          <w:lang w:val="pt-BR"/>
        </w:rPr>
        <w:t xml:space="preserve">of </w:t>
      </w:r>
      <w:r w:rsidRPr="00E84C88">
        <w:rPr>
          <w:rFonts w:ascii="Arial" w:eastAsia="Times New Roman" w:hAnsi="Arial" w:cs="Arial"/>
          <w:sz w:val="20"/>
          <w:szCs w:val="24"/>
          <w:lang w:val="pt-BR"/>
        </w:rPr>
        <w:t>the Buyer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from</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established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reasonable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within the deadline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eliminate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 xml:space="preserve">Disadvantages </w:t>
      </w:r>
      <w:r w:rsidRPr="00E84C88">
        <w:rPr>
          <w:rFonts w:ascii="GHEA Grapalat" w:eastAsia="Times New Roman" w:hAnsi="GHEA Grapalat" w:cs="Sylfaen"/>
          <w:sz w:val="20"/>
          <w:szCs w:val="24"/>
          <w:lang w:val="pt-BR"/>
        </w:rPr>
        <w:t xml:space="preserve">: </w:t>
      </w:r>
      <w:r w:rsidRPr="00E84C88">
        <w:rPr>
          <w:rFonts w:ascii="GHEA Grapalat" w:eastAsia="Times New Roman" w:hAnsi="GHEA Grapalat" w:cs="Sylfaen"/>
          <w:sz w:val="20"/>
          <w:szCs w:val="24"/>
          <w:vertAlign w:val="superscript"/>
          <w:lang w:val="pt-BR"/>
        </w:rPr>
        <w:t xml:space="preserve">19 </w:t>
      </w:r>
      <w:r w:rsidRPr="00E84C88">
        <w:rPr>
          <w:rFonts w:ascii="GHEA Grapalat" w:eastAsia="Times New Roman" w:hAnsi="GHEA Grapalat" w:cs="Sylfaen"/>
          <w:color w:val="FFFFFF"/>
          <w:sz w:val="20"/>
          <w:szCs w:val="24"/>
          <w:vertAlign w:val="superscript"/>
          <w:lang w:val="pt-BR"/>
        </w:rPr>
        <w:t>31:</w:t>
      </w:r>
      <w:r w:rsidRPr="00E84C88">
        <w:rPr>
          <w:rFonts w:ascii="GHEA Grapalat" w:eastAsia="Times New Roman" w:hAnsi="GHEA Grapalat" w:cs="Sylfaen"/>
          <w:color w:val="FFFFFF"/>
          <w:sz w:val="20"/>
          <w:szCs w:val="24"/>
          <w:vertAlign w:val="superscript"/>
          <w:lang w:val="pt-BR"/>
        </w:rPr>
        <w:footnoteReference w:id="12"/>
      </w:r>
    </w:p>
    <w:p w14:paraId="33A4CDAB"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5472F20F"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5. </w:t>
      </w:r>
      <w:r w:rsidRPr="00E84C88">
        <w:rPr>
          <w:rFonts w:ascii="Arial" w:eastAsia="Times New Roman" w:hAnsi="Arial" w:cs="Arial"/>
          <w:b/>
          <w:sz w:val="20"/>
          <w:szCs w:val="24"/>
          <w:lang w:val="hy-AM"/>
        </w:rPr>
        <w:t>OF THE PRODUCT</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WITHDRAWAL</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ACCEPTANCE</w:t>
      </w:r>
    </w:p>
    <w:p w14:paraId="58BD1A97"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Times New Roman"/>
          <w:sz w:val="20"/>
          <w:szCs w:val="24"/>
          <w:lang w:val="hy-AM"/>
        </w:rPr>
        <w:t xml:space="preserve">5.1 </w:t>
      </w:r>
      <w:r w:rsidRPr="00E84C88">
        <w:rPr>
          <w:rFonts w:ascii="Arial" w:eastAsia="Times New Roman" w:hAnsi="Arial" w:cs="Arial"/>
          <w:sz w:val="20"/>
          <w:szCs w:val="24"/>
          <w:lang w:val="hy-AM"/>
        </w:rPr>
        <w:t>Provided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protocol</w:t>
      </w:r>
      <w:r w:rsidRPr="00E84C88">
        <w:rPr>
          <w:rFonts w:ascii="GHEA Grapalat" w:eastAsia="Times New Roman" w:hAnsi="GHEA Grapalat" w:cs="Sylfaen"/>
          <w:sz w:val="20"/>
          <w:szCs w:val="24"/>
          <w:lang w:val="hy-AM"/>
        </w:rPr>
        <w:t xml:space="preserve"> by </w:t>
      </w:r>
      <w:r w:rsidRPr="00E84C88">
        <w:rPr>
          <w:rFonts w:ascii="Arial" w:eastAsia="Times New Roman" w:hAnsi="Arial" w:cs="Arial"/>
          <w:sz w:val="20"/>
          <w:szCs w:val="24"/>
          <w:lang w:val="hy-AM"/>
        </w:rPr>
        <w:t>signing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deliver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fact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being fixed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between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bilateral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document: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document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composition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date </w:t>
      </w:r>
      <w:r w:rsidRPr="00E84C88">
        <w:rPr>
          <w:rFonts w:ascii="GHEA Grapalat" w:eastAsia="Times New Roman" w:hAnsi="GHEA Grapalat" w:cs="Sylfaen"/>
          <w:sz w:val="20"/>
          <w:szCs w:val="24"/>
          <w:lang w:val="hy-AM"/>
        </w:rPr>
        <w:t>:</w:t>
      </w:r>
    </w:p>
    <w:p w14:paraId="69B1F755" w14:textId="77777777" w:rsidR="00532D6C" w:rsidRPr="00E84C88" w:rsidRDefault="00532D6C" w:rsidP="00532D6C">
      <w:pPr>
        <w:spacing w:after="0" w:line="240" w:lineRule="auto"/>
        <w:ind w:firstLine="720"/>
        <w:jc w:val="both"/>
        <w:rPr>
          <w:rFonts w:ascii="GHEA Grapalat" w:eastAsia="Times New Roman" w:hAnsi="GHEA Grapalat" w:cs="Sylfaen"/>
          <w:sz w:val="20"/>
          <w:szCs w:val="20"/>
          <w:lang w:val="hy-AM"/>
        </w:rPr>
      </w:pPr>
      <w:r w:rsidRPr="00E84C88">
        <w:rPr>
          <w:rFonts w:ascii="Arial" w:eastAsia="Times New Roman" w:hAnsi="Arial" w:cs="Arial"/>
          <w:sz w:val="20"/>
          <w:szCs w:val="20"/>
          <w:lang w:val="hy-AM"/>
        </w:rPr>
        <w:t>Until</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by contract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product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supply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for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planned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day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inclusive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seller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the buyer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is</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providing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her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from</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signed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product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the buyer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to deliver</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the fact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fixing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the document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appendix </w:t>
      </w:r>
      <w:r w:rsidRPr="00E84C88">
        <w:rPr>
          <w:rFonts w:ascii="GHEA Grapalat" w:eastAsia="Times New Roman" w:hAnsi="GHEA Grapalat" w:cs="Sylfaen"/>
          <w:sz w:val="20"/>
          <w:szCs w:val="20"/>
          <w:lang w:val="hy-AM"/>
        </w:rPr>
        <w:t xml:space="preserve">N 3.1) </w:t>
      </w:r>
      <w:r w:rsidRPr="00E84C88">
        <w:rPr>
          <w:rFonts w:ascii="Arial" w:eastAsia="Times New Roman" w:hAnsi="Arial" w:cs="Arial"/>
          <w:sz w:val="20"/>
          <w:szCs w:val="20"/>
          <w:lang w:val="hy-AM"/>
        </w:rPr>
        <w:t>and</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delivery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acceptance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protocol</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u w:val="single"/>
          <w:lang w:val="hy-AM"/>
        </w:rPr>
        <w:tab/>
      </w:r>
      <w:r w:rsidRPr="00E84C88">
        <w:rPr>
          <w:rFonts w:ascii="GHEA Grapalat" w:eastAsia="Times New Roman" w:hAnsi="GHEA Grapalat" w:cs="Sylfaen"/>
          <w:sz w:val="20"/>
          <w:szCs w:val="20"/>
          <w:u w:val="single"/>
          <w:lang w:val="hy-AM"/>
        </w:rPr>
        <w:tab/>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example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 xml:space="preserve">appendix </w:t>
      </w:r>
      <w:r w:rsidRPr="00E84C88">
        <w:rPr>
          <w:rFonts w:ascii="GHEA Grapalat" w:eastAsia="Times New Roman" w:hAnsi="GHEA Grapalat" w:cs="Sylfaen"/>
          <w:sz w:val="20"/>
          <w:szCs w:val="20"/>
          <w:lang w:val="hy-AM"/>
        </w:rPr>
        <w:t>N 3).</w:t>
      </w:r>
    </w:p>
    <w:p w14:paraId="6B6A67F8"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5.2 </w:t>
      </w:r>
      <w:r w:rsidRPr="00E84C88">
        <w:rPr>
          <w:rFonts w:ascii="Arial" w:eastAsia="Times New Roman" w:hAnsi="Arial" w:cs="Arial"/>
          <w:sz w:val="20"/>
          <w:szCs w:val="24"/>
          <w:lang w:val="hy-AM"/>
        </w:rPr>
        <w:t xml:space="preserve">Delivery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record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being signed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pt-BR"/>
        </w:rPr>
        <w:t>supplied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 product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hy-AM"/>
        </w:rPr>
        <w:t>match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conditions.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Opposite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don't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results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accepted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handover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record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being signed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Buyer </w:t>
      </w:r>
      <w:r w:rsidRPr="00E84C88">
        <w:rPr>
          <w:rFonts w:ascii="GHEA Grapalat" w:eastAsia="Times New Roman" w:hAnsi="GHEA Grapalat" w:cs="Sylfaen"/>
          <w:sz w:val="20"/>
          <w:szCs w:val="24"/>
          <w:lang w:val="hy-AM"/>
        </w:rPr>
        <w:t>:</w:t>
      </w:r>
    </w:p>
    <w:p w14:paraId="6C238B1A"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 xml:space="preserve">a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question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regulation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undertaking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like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situation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means </w:t>
      </w:r>
      <w:r w:rsidRPr="00E84C88">
        <w:rPr>
          <w:rFonts w:ascii="GHEA Grapalat" w:eastAsia="Times New Roman" w:hAnsi="GHEA Grapalat" w:cs="Sylfaen"/>
          <w:sz w:val="20"/>
          <w:szCs w:val="24"/>
          <w:lang w:val="hy-AM"/>
        </w:rPr>
        <w:t>.</w:t>
      </w:r>
    </w:p>
    <w:p w14:paraId="2A9C67F2"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b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Seller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towards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responsibility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means.</w:t>
      </w:r>
    </w:p>
    <w:p w14:paraId="4D4C805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5.3 </w:t>
      </w:r>
      <w:r w:rsidRPr="00E84C88">
        <w:rPr>
          <w:rFonts w:ascii="Arial" w:eastAsia="Times New Roman" w:hAnsi="Arial" w:cs="Arial"/>
          <w:sz w:val="20"/>
          <w:szCs w:val="24"/>
          <w:lang w:val="hy-AM"/>
        </w:rPr>
        <w:t>The 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record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receive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0"/>
          <w:lang w:val="hy-AM"/>
        </w:rPr>
        <w:t>on the day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next</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from the date</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including</w:t>
      </w:r>
      <w:r w:rsidRPr="00E84C88">
        <w:rPr>
          <w:rFonts w:ascii="GHEA Grapalat" w:eastAsia="Times New Roman" w:hAnsi="GHEA Grapalat" w:cs="Sylfaen"/>
          <w:sz w:val="20"/>
          <w:szCs w:val="20"/>
          <w:lang w:val="hy-AM"/>
        </w:rPr>
        <w:t xml:space="preserve"> </w:t>
      </w:r>
      <w:r w:rsidRPr="00E84C88">
        <w:rPr>
          <w:rFonts w:ascii="GHEA Grapalat" w:eastAsia="Times New Roman" w:hAnsi="GHEA Grapalat" w:cs="Sylfaen"/>
          <w:sz w:val="20"/>
          <w:szCs w:val="20"/>
          <w:u w:val="single"/>
          <w:lang w:val="hy-AM"/>
        </w:rPr>
        <w:t xml:space="preserve">     </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working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of the day</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0"/>
          <w:lang w:val="hy-AM"/>
        </w:rPr>
        <w:t>during</w:t>
      </w:r>
      <w:r w:rsidRPr="00E84C88">
        <w:rPr>
          <w:rFonts w:ascii="GHEA Grapalat" w:eastAsia="Times New Roman" w:hAnsi="GHEA Grapalat" w:cs="Sylfaen"/>
          <w:sz w:val="20"/>
          <w:szCs w:val="20"/>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presents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signed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protocol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example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not to 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reasoned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rejection.</w:t>
      </w:r>
    </w:p>
    <w:p w14:paraId="0AE53446"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Times New Roman"/>
          <w:sz w:val="20"/>
          <w:szCs w:val="24"/>
          <w:lang w:val="hy-AM"/>
        </w:rPr>
        <w:t xml:space="preserve">5.4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Sylfaen"/>
          <w:sz w:val="20"/>
          <w:szCs w:val="24"/>
          <w:lang w:val="hy-AM"/>
        </w:rPr>
        <w:t xml:space="preserve">5.3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refusal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acceptance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supplied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considered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Sylfaen"/>
          <w:sz w:val="20"/>
          <w:szCs w:val="24"/>
          <w:lang w:val="hy-AM"/>
        </w:rPr>
        <w:t xml:space="preserve">5.3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established </w:t>
      </w:r>
      <w:r w:rsidRPr="00E84C88">
        <w:rPr>
          <w:rFonts w:ascii="GHEA Grapalat" w:eastAsia="Times New Roman" w:hAnsi="GHEA Grapalat" w:cs="Sylfaen"/>
          <w:sz w:val="20"/>
          <w:szCs w:val="24"/>
          <w:lang w:val="hy-AM"/>
        </w:rPr>
        <w:softHyphen/>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 the deadline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day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providing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signed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statue </w:t>
      </w:r>
      <w:r w:rsidRPr="00E84C88">
        <w:rPr>
          <w:rFonts w:ascii="GHEA Grapalat" w:eastAsia="Times New Roman" w:hAnsi="GHEA Grapalat" w:cs="Sylfaen"/>
          <w:sz w:val="20"/>
          <w:szCs w:val="24"/>
          <w:lang w:val="hy-AM"/>
        </w:rPr>
        <w:softHyphen/>
      </w:r>
      <w:r w:rsidRPr="00E84C88">
        <w:rPr>
          <w:rFonts w:ascii="Arial" w:eastAsia="Times New Roman" w:hAnsi="Arial" w:cs="Arial"/>
          <w:sz w:val="20"/>
          <w:szCs w:val="24"/>
          <w:lang w:val="hy-AM"/>
        </w:rPr>
        <w:t xml:space="preserve">inscription </w:t>
      </w:r>
      <w:r w:rsidRPr="00E84C88">
        <w:rPr>
          <w:rFonts w:ascii="GHEA Grapalat" w:eastAsia="Times New Roman" w:hAnsi="GHEA Grapalat" w:cs="Sylfaen"/>
          <w:sz w:val="20"/>
          <w:szCs w:val="24"/>
          <w:lang w:val="hy-AM"/>
        </w:rPr>
        <w:t>.</w:t>
      </w:r>
    </w:p>
    <w:p w14:paraId="161315A8"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p>
    <w:p w14:paraId="753298A8"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311761F0"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6. </w:t>
      </w:r>
      <w:r w:rsidRPr="00E84C88">
        <w:rPr>
          <w:rFonts w:ascii="Arial" w:eastAsia="Times New Roman" w:hAnsi="Arial" w:cs="Arial"/>
          <w:b/>
          <w:sz w:val="20"/>
          <w:szCs w:val="24"/>
          <w:lang w:val="hy-AM"/>
        </w:rPr>
        <w:t>PARTIES</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RESPONSIBILITY</w:t>
      </w:r>
    </w:p>
    <w:p w14:paraId="6915063B"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6.1 </w:t>
      </w:r>
      <w:r w:rsidRPr="00E84C88">
        <w:rPr>
          <w:rFonts w:ascii="Arial" w:eastAsia="Times New Roman" w:hAnsi="Arial" w:cs="Arial"/>
          <w:sz w:val="20"/>
          <w:szCs w:val="24"/>
          <w:lang w:val="hy-AM"/>
        </w:rPr>
        <w:t>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responsibility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wearing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delivered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quality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maintenance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p>
    <w:p w14:paraId="669D01AA"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overdue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charged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penalty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subject to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not supplied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0.05 </w:t>
      </w:r>
      <w:r w:rsidRPr="00E84C88">
        <w:rPr>
          <w:rFonts w:ascii="Arial" w:eastAsia="Times New Roman" w:hAnsi="Arial" w:cs="Arial"/>
          <w:sz w:val="20"/>
          <w:szCs w:val="24"/>
          <w:lang w:val="hy-AM"/>
        </w:rPr>
        <w:t xml:space="preserve">of the price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zero: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hundredths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percent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size.</w:t>
      </w:r>
    </w:p>
    <w:p w14:paraId="3055B6BE"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6.3 </w:t>
      </w:r>
      <w:r w:rsidRPr="00E84C88">
        <w:rPr>
          <w:rFonts w:ascii="Arial" w:eastAsia="Times New Roman" w:hAnsi="Arial" w:cs="Arial"/>
          <w:sz w:val="20"/>
          <w:szCs w:val="24"/>
          <w:lang w:val="hy-AM"/>
        </w:rPr>
        <w:t xml:space="preserve">In Clause </w:t>
      </w:r>
      <w:r w:rsidRPr="00E84C88">
        <w:rPr>
          <w:rFonts w:ascii="GHEA Grapalat" w:eastAsia="Times New Roman" w:hAnsi="GHEA Grapalat" w:cs="Times New Roman"/>
          <w:sz w:val="20"/>
          <w:szCs w:val="24"/>
          <w:lang w:val="hy-AM"/>
        </w:rPr>
        <w:t xml:space="preserve">1.1 of </w:t>
      </w:r>
      <w:r w:rsidRPr="00E84C88">
        <w:rPr>
          <w:rFonts w:ascii="Arial" w:eastAsia="Times New Roman" w:hAnsi="Arial" w:cs="Arial"/>
          <w:sz w:val="20"/>
          <w:szCs w:val="24"/>
          <w:lang w:val="hy-AM"/>
        </w:rPr>
        <w:t>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technical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specification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non-compliant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charged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penalty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0.5 </w:t>
      </w:r>
      <w:r w:rsidRPr="00E84C88">
        <w:rPr>
          <w:rFonts w:ascii="Arial" w:eastAsia="Times New Roman" w:hAnsi="Arial" w:cs="Arial"/>
          <w:sz w:val="20"/>
          <w:szCs w:val="24"/>
          <w:lang w:val="hy-AM"/>
        </w:rPr>
        <w:t xml:space="preserve">of the price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zero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decimal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percent</w:t>
      </w:r>
      <w:r w:rsidRPr="00E84C88" w:rsidDel="009B7E9C">
        <w:rPr>
          <w:rFonts w:ascii="GHEA Grapalat" w:eastAsia="Times New Roman" w:hAnsi="GHEA Grapalat" w:cs="Times New Roman"/>
          <w:sz w:val="20"/>
          <w:szCs w:val="24"/>
          <w:lang w:val="hy-AM"/>
        </w:rPr>
        <w:t xml:space="preserve"> </w:t>
      </w:r>
      <w:r w:rsidRPr="00E84C88">
        <w:rPr>
          <w:rFonts w:ascii="GHEA Grapalat" w:eastAsia="Times New Roman" w:hAnsi="GHEA Grapalat" w:cs="Times New Roman"/>
          <w:sz w:val="20"/>
          <w:szCs w:val="24"/>
          <w:lang w:val="hy-AM"/>
        </w:rPr>
        <w:t xml:space="preserve"> in </w:t>
      </w:r>
      <w:r w:rsidRPr="00E84C88">
        <w:rPr>
          <w:rFonts w:ascii="Arial" w:eastAsia="Times New Roman" w:hAnsi="Arial" w:cs="Arial"/>
          <w:sz w:val="20"/>
          <w:szCs w:val="24"/>
          <w:lang w:val="hy-AM"/>
        </w:rPr>
        <w:t xml:space="preserve">size </w:t>
      </w:r>
      <w:r w:rsidRPr="00E84C88">
        <w:rPr>
          <w:rFonts w:ascii="GHEA Grapalat" w:eastAsia="Times New Roman" w:hAnsi="GHEA Grapalat" w:cs="Times New Roman"/>
          <w:sz w:val="20"/>
          <w:szCs w:val="24"/>
          <w:vertAlign w:val="superscript"/>
          <w:lang w:val="hy-AM"/>
        </w:rPr>
        <w:t xml:space="preserve">20 </w:t>
      </w:r>
      <w:r w:rsidRPr="00E84C88">
        <w:rPr>
          <w:rFonts w:ascii="GHEA Grapalat" w:eastAsia="Times New Roman" w:hAnsi="GHEA Grapalat" w:cs="Times New Roman"/>
          <w:color w:val="FFFFFF"/>
          <w:sz w:val="20"/>
          <w:szCs w:val="24"/>
          <w:vertAlign w:val="superscript"/>
          <w:lang w:val="hy-AM"/>
        </w:rPr>
        <w:t xml:space="preserve">32 </w:t>
      </w:r>
      <w:r w:rsidRPr="00E84C88">
        <w:rPr>
          <w:rFonts w:ascii="GHEA Grapalat" w:eastAsia="Times New Roman" w:hAnsi="GHEA Grapalat" w:cs="Times New Roman"/>
          <w:color w:val="FFFFFF"/>
          <w:sz w:val="20"/>
          <w:szCs w:val="24"/>
          <w:vertAlign w:val="superscript"/>
          <w:lang w:val="hy-AM"/>
        </w:rPr>
        <w:footnoteReference w:id="13"/>
      </w:r>
      <w:r w:rsidRPr="00E84C88">
        <w:rPr>
          <w:rFonts w:ascii="Arial" w:eastAsia="Times New Roman" w:hAnsi="Arial" w:cs="Arial"/>
          <w:sz w:val="20"/>
          <w:szCs w:val="24"/>
          <w:lang w:val="hy-AM"/>
        </w:rPr>
        <w:t>Total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which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fine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 calculated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supply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within the deadline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to perform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client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not to be accepted</w:t>
      </w:r>
      <w:r w:rsidRPr="00E84C88">
        <w:rPr>
          <w:rFonts w:ascii="GHEA Grapalat" w:eastAsia="Times New Roman" w:hAnsi="GHEA Grapalat" w:cs="Times New Roman"/>
          <w:sz w:val="20"/>
          <w:szCs w:val="24"/>
          <w:lang w:val="hy-AM"/>
        </w:rPr>
        <w:t xml:space="preserve"> in </w:t>
      </w:r>
      <w:r w:rsidRPr="00E84C88">
        <w:rPr>
          <w:rFonts w:ascii="Arial" w:eastAsia="Times New Roman" w:hAnsi="Arial" w:cs="Arial"/>
          <w:sz w:val="20"/>
          <w:szCs w:val="24"/>
          <w:lang w:val="hy-AM"/>
        </w:rPr>
        <w:t>case</w:t>
      </w:r>
    </w:p>
    <w:p w14:paraId="635064A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lastRenderedPageBreak/>
        <w:t xml:space="preserve">6.4 </w:t>
      </w:r>
      <w:r w:rsidRPr="00E84C88">
        <w:rPr>
          <w:rFonts w:ascii="Arial" w:eastAsia="Times New Roman" w:hAnsi="Arial" w:cs="Arial"/>
          <w:sz w:val="20"/>
          <w:szCs w:val="24"/>
          <w:lang w:val="hy-AM"/>
        </w:rPr>
        <w:t xml:space="preserve">Clauses </w:t>
      </w:r>
      <w:r w:rsidRPr="00E84C88">
        <w:rPr>
          <w:rFonts w:ascii="GHEA Grapalat" w:eastAsia="Times New Roman" w:hAnsi="GHEA Grapalat" w:cs="Times New Roman"/>
          <w:sz w:val="20"/>
          <w:szCs w:val="24"/>
          <w:lang w:val="hy-AM"/>
        </w:rPr>
        <w:t xml:space="preserve">6.2 </w:t>
      </w:r>
      <w:r w:rsidRPr="00E84C88">
        <w:rPr>
          <w:rFonts w:ascii="Arial" w:eastAsia="Times New Roman" w:hAnsi="Arial" w:cs="Arial"/>
          <w:sz w:val="20"/>
          <w:szCs w:val="24"/>
          <w:lang w:val="hy-AM"/>
        </w:rPr>
        <w:t xml:space="preserve">and </w:t>
      </w:r>
      <w:r w:rsidRPr="00E84C88">
        <w:rPr>
          <w:rFonts w:ascii="GHEA Grapalat" w:eastAsia="Times New Roman" w:hAnsi="GHEA Grapalat" w:cs="Times New Roman"/>
          <w:sz w:val="20"/>
          <w:szCs w:val="24"/>
          <w:lang w:val="hy-AM"/>
        </w:rPr>
        <w:t xml:space="preserve">6.3 </w:t>
      </w:r>
      <w:r w:rsidRPr="00E84C88">
        <w:rPr>
          <w:rFonts w:ascii="Arial" w:eastAsia="Times New Roman" w:hAnsi="Arial" w:cs="Arial"/>
          <w:sz w:val="20"/>
          <w:szCs w:val="24"/>
          <w:lang w:val="hy-AM"/>
        </w:rPr>
        <w:t>of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penalty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fine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 calculated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offset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subject to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money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w:t>
      </w:r>
    </w:p>
    <w:p w14:paraId="1E32150A"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6.5 </w:t>
      </w:r>
      <w:r w:rsidRPr="00E84C88">
        <w:rPr>
          <w:rFonts w:ascii="Arial" w:eastAsia="Times New Roman" w:hAnsi="Arial" w:cs="Arial"/>
          <w:sz w:val="20"/>
          <w:szCs w:val="24"/>
          <w:lang w:val="hy-AM"/>
        </w:rPr>
        <w:t>Buyer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according to clause </w:t>
      </w:r>
      <w:r w:rsidRPr="00E84C88">
        <w:rPr>
          <w:rFonts w:ascii="GHEA Grapalat" w:eastAsia="Times New Roman" w:hAnsi="GHEA Grapalat" w:cs="Times New Roman"/>
          <w:sz w:val="20"/>
          <w:szCs w:val="24"/>
          <w:lang w:val="hy-AM"/>
        </w:rPr>
        <w:t xml:space="preserve">3.3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violation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towards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overdue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working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day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 calculated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penalty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subject to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however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unpaid</w:t>
      </w:r>
      <w:r w:rsidRPr="00E84C88">
        <w:rPr>
          <w:rFonts w:ascii="GHEA Grapalat" w:eastAsia="Times New Roman" w:hAnsi="GHEA Grapalat" w:cs="Times New Roman"/>
          <w:sz w:val="20"/>
          <w:szCs w:val="24"/>
          <w:lang w:val="hy-AM"/>
        </w:rPr>
        <w:t xml:space="preserve"> 0.05 </w:t>
      </w:r>
      <w:r w:rsidRPr="00E84C88">
        <w:rPr>
          <w:rFonts w:ascii="Arial" w:eastAsia="Times New Roman" w:hAnsi="Arial" w:cs="Arial"/>
          <w:sz w:val="20"/>
          <w:szCs w:val="24"/>
          <w:lang w:val="hy-AM"/>
        </w:rPr>
        <w:t xml:space="preserve">of the amount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zero: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whole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five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hundredths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percent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size.</w:t>
      </w:r>
    </w:p>
    <w:p w14:paraId="025DE738"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6.6 </w:t>
      </w:r>
      <w:r w:rsidRPr="00E84C88">
        <w:rPr>
          <w:rFonts w:ascii="Arial" w:eastAsia="Times New Roman" w:hAnsi="Arial" w:cs="Arial"/>
          <w:sz w:val="20"/>
          <w:szCs w:val="24"/>
          <w:lang w:val="hy-AM"/>
        </w:rPr>
        <w:t>Under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unplanned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cases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sides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their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fail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proper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perform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responsibility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wearing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legislation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order.</w:t>
      </w:r>
    </w:p>
    <w:p w14:paraId="677C06D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6.7 </w:t>
      </w:r>
      <w:r w:rsidRPr="00E84C88">
        <w:rPr>
          <w:rFonts w:ascii="Arial" w:eastAsia="Times New Roman" w:hAnsi="Arial" w:cs="Arial"/>
          <w:sz w:val="20"/>
          <w:szCs w:val="24"/>
          <w:lang w:val="hy-AM"/>
        </w:rPr>
        <w:t>Penalties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and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 fine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payment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the parties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release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their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contractual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full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performing.</w:t>
      </w:r>
    </w:p>
    <w:p w14:paraId="1C203CFB"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1BD03ADC"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1E6EBCF3"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7. </w:t>
      </w:r>
      <w:r w:rsidRPr="00E84C88">
        <w:rPr>
          <w:rFonts w:ascii="Arial" w:eastAsia="Times New Roman" w:hAnsi="Arial" w:cs="Arial"/>
          <w:b/>
          <w:sz w:val="20"/>
          <w:szCs w:val="24"/>
          <w:lang w:val="hy-AM"/>
        </w:rPr>
        <w:t>INVINCIBLE</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STRENGTH</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IMPACT </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FORCE </w:t>
      </w:r>
      <w:r w:rsidRPr="00E84C88">
        <w:rPr>
          <w:rFonts w:ascii="GHEA Grapalat" w:eastAsia="Times New Roman" w:hAnsi="GHEA Grapalat" w:cs="Times New Roman"/>
          <w:b/>
          <w:sz w:val="20"/>
          <w:szCs w:val="24"/>
          <w:lang w:val="hy-AM"/>
        </w:rPr>
        <w:t xml:space="preserve">MAJEURE ) </w:t>
      </w:r>
      <w:r w:rsidRPr="00E84C88">
        <w:rPr>
          <w:rFonts w:ascii="Arial" w:eastAsia="Times New Roman" w:hAnsi="Arial" w:cs="Arial"/>
          <w:b/>
          <w:sz w:val="20"/>
          <w:szCs w:val="24"/>
          <w:lang w:val="hy-AM"/>
        </w:rPr>
        <w:t>_</w:t>
      </w:r>
    </w:p>
    <w:p w14:paraId="19538481"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340F149E"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completely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partially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fail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sides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getting rid of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from responsibility </w:t>
      </w:r>
      <w:r w:rsidRPr="00E84C88">
        <w:rPr>
          <w:rFonts w:ascii="GHEA Grapalat" w:eastAsia="Times New Roman" w:hAnsi="GHEA Grapalat" w:cs="Times New Roman"/>
          <w:sz w:val="20"/>
          <w:szCs w:val="24"/>
          <w:lang w:val="hy-AM"/>
        </w:rPr>
        <w:t xml:space="preserve">if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been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insurmountable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strength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impact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as a result </w:t>
      </w:r>
      <w:r w:rsidRPr="00E84C88">
        <w:rPr>
          <w:rFonts w:ascii="GHEA Grapalat" w:eastAsia="Times New Roman" w:hAnsi="GHEA Grapalat" w:cs="Times New Roman"/>
          <w:sz w:val="20"/>
          <w:szCs w:val="24"/>
          <w:lang w:val="hy-AM"/>
        </w:rPr>
        <w:t xml:space="preserve">of </w:t>
      </w:r>
      <w:r w:rsidRPr="00E84C88">
        <w:rPr>
          <w:rFonts w:ascii="Arial" w:eastAsia="Times New Roman" w:hAnsi="Arial" w:cs="Arial"/>
          <w:sz w:val="20"/>
          <w:szCs w:val="24"/>
          <w:lang w:val="hy-AM"/>
        </w:rPr>
        <w:t>which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arise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sealing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then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which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sides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were not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predict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prevent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Such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situations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earthquake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flood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fire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war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military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emergency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situation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announcing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political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agitations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strikes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communication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funds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work</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termination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state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bodies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acts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etc. </w:t>
      </w:r>
      <w:r w:rsidRPr="00E84C88">
        <w:rPr>
          <w:rFonts w:ascii="GHEA Grapalat" w:eastAsia="Times New Roman" w:hAnsi="GHEA Grapalat" w:cs="Times New Roman"/>
          <w:sz w:val="20"/>
          <w:szCs w:val="24"/>
          <w:lang w:val="hy-AM"/>
        </w:rPr>
        <w:t xml:space="preserve">which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impossible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makes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hereby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by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emergency</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strength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effect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continues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in </w:t>
      </w:r>
      <w:r w:rsidRPr="00E84C88">
        <w:rPr>
          <w:rFonts w:ascii="GHEA Grapalat" w:eastAsia="Times New Roman" w:hAnsi="GHEA Grapalat" w:cs="Times New Roman"/>
          <w:sz w:val="20"/>
          <w:szCs w:val="24"/>
          <w:lang w:val="hy-AM"/>
        </w:rPr>
        <w:t xml:space="preserve">3 ( </w:t>
      </w:r>
      <w:r w:rsidRPr="00E84C88">
        <w:rPr>
          <w:rFonts w:ascii="Arial" w:eastAsia="Times New Roman" w:hAnsi="Arial" w:cs="Arial"/>
          <w:sz w:val="20"/>
          <w:szCs w:val="24"/>
          <w:lang w:val="hy-AM"/>
        </w:rPr>
        <w:t xml:space="preserve">three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months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more </w:t>
      </w:r>
      <w:r w:rsidRPr="00E84C88">
        <w:rPr>
          <w:rFonts w:ascii="GHEA Grapalat" w:eastAsia="Times New Roman" w:hAnsi="GHEA Grapalat" w:cs="Times New Roman"/>
          <w:sz w:val="20"/>
          <w:szCs w:val="24"/>
          <w:lang w:val="hy-AM"/>
        </w:rPr>
        <w:t xml:space="preserve">then </w:t>
      </w:r>
      <w:r w:rsidRPr="00E84C88">
        <w:rPr>
          <w:rFonts w:ascii="Arial" w:eastAsia="Times New Roman" w:hAnsi="Arial" w:cs="Arial"/>
          <w:sz w:val="20"/>
          <w:szCs w:val="24"/>
          <w:lang w:val="hy-AM"/>
        </w:rPr>
        <w:t>_</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sides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each one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right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has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solve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the contract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advance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aware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keeping</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other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side.</w:t>
      </w:r>
    </w:p>
    <w:p w14:paraId="4196BD60"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4EEBECC2"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8. </w:t>
      </w:r>
      <w:r w:rsidRPr="00E84C88">
        <w:rPr>
          <w:rFonts w:ascii="Arial" w:eastAsia="Times New Roman" w:hAnsi="Arial" w:cs="Arial"/>
          <w:b/>
          <w:sz w:val="20"/>
          <w:szCs w:val="24"/>
          <w:lang w:val="hy-AM"/>
        </w:rPr>
        <w:t>OTHER:</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TERMS:</w:t>
      </w:r>
    </w:p>
    <w:p w14:paraId="4BE6A2FF"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6A07E647"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Armenian"/>
          <w:sz w:val="20"/>
          <w:szCs w:val="24"/>
          <w:lang w:val="hy-AM"/>
        </w:rPr>
      </w:pPr>
      <w:r w:rsidRPr="00E84C88">
        <w:rPr>
          <w:rFonts w:ascii="GHEA Grapalat" w:eastAsia="Times New Roman" w:hAnsi="GHEA Grapalat" w:cs="Times New Roman"/>
          <w:sz w:val="20"/>
          <w:szCs w:val="24"/>
          <w:lang w:val="hy-AM"/>
        </w:rPr>
        <w:t xml:space="preserve">8.1 </w:t>
      </w:r>
      <w:r w:rsidRPr="00E84C88">
        <w:rPr>
          <w:rFonts w:ascii="Arial" w:eastAsia="Times New Roman" w:hAnsi="Arial" w:cs="Arial"/>
          <w:sz w:val="20"/>
          <w:szCs w:val="24"/>
          <w:lang w:val="hy-AM"/>
        </w:rPr>
        <w:t>The Agreement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strength</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enter</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Parties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signing</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from the moment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action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Times Armenian"/>
          <w:sz w:val="20"/>
          <w:szCs w:val="24"/>
          <w:lang w:val="hy-AM"/>
        </w:rPr>
        <w:t xml:space="preserve"> </w:t>
      </w:r>
      <w:r w:rsidRPr="00E84C88">
        <w:rPr>
          <w:rFonts w:ascii="GHEA Grapalat" w:eastAsia="Times New Roman" w:hAnsi="GHEA Grapalat" w:cs="Sylfaen"/>
          <w:sz w:val="20"/>
          <w:szCs w:val="24"/>
          <w:lang w:val="hy-AM"/>
        </w:rPr>
        <w:t xml:space="preserve">by </w:t>
      </w:r>
      <w:r w:rsidRPr="00E84C88">
        <w:rPr>
          <w:rFonts w:ascii="Arial" w:eastAsia="Times New Roman" w:hAnsi="Arial" w:cs="Arial"/>
          <w:sz w:val="20"/>
          <w:szCs w:val="24"/>
          <w:lang w:val="hy-AM"/>
        </w:rPr>
        <w:t>agreement of the parties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undertaken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alive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in volume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Armenian"/>
          <w:sz w:val="20"/>
          <w:szCs w:val="24"/>
          <w:lang w:val="hy-AM"/>
        </w:rPr>
        <w:t xml:space="preserve"> </w:t>
      </w:r>
    </w:p>
    <w:p w14:paraId="4C1A233C"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By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rights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duties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condition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finance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Ministry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accounted 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circumstance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vertAlign w:val="superscript"/>
          <w:lang w:val="hy-AM"/>
        </w:rPr>
        <w:t xml:space="preserve">21 </w:t>
      </w:r>
      <w:r w:rsidRPr="00E84C88">
        <w:rPr>
          <w:rFonts w:ascii="GHEA Grapalat" w:eastAsia="Times New Roman" w:hAnsi="GHEA Grapalat" w:cs="Sylfaen"/>
          <w:color w:val="FFFFFF"/>
          <w:sz w:val="20"/>
          <w:szCs w:val="24"/>
          <w:vertAlign w:val="superscript"/>
          <w:lang w:val="hy-AM"/>
        </w:rPr>
        <w:t>33:</w:t>
      </w:r>
      <w:r w:rsidRPr="00E84C88">
        <w:rPr>
          <w:rFonts w:ascii="GHEA Grapalat" w:eastAsia="Times New Roman" w:hAnsi="GHEA Grapalat" w:cs="Sylfaen"/>
          <w:color w:val="FFFFFF"/>
          <w:sz w:val="20"/>
          <w:szCs w:val="24"/>
          <w:vertAlign w:val="superscript"/>
          <w:lang w:val="hy-AM"/>
        </w:rPr>
        <w:footnoteReference w:id="14"/>
      </w:r>
    </w:p>
    <w:p w14:paraId="21C68ECA"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8.2 </w:t>
      </w:r>
      <w:r w:rsidRPr="00E84C88">
        <w:rPr>
          <w:rFonts w:ascii="Arial" w:eastAsia="Times New Roman" w:hAnsi="Arial" w:cs="Arial"/>
          <w:sz w:val="20"/>
          <w:szCs w:val="24"/>
          <w:lang w:val="hy-AM"/>
        </w:rPr>
        <w:t>of the 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originated by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side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paid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obligation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stop</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arose </w:t>
      </w:r>
      <w:r w:rsidRPr="00E84C88">
        <w:rPr>
          <w:rFonts w:ascii="GHEA Grapalat" w:eastAsia="Times New Roman" w:hAnsi="GHEA Grapalat" w:cs="Sylfaen"/>
          <w:sz w:val="20"/>
          <w:szCs w:val="24"/>
          <w:lang w:val="hy-AM"/>
        </w:rPr>
        <w:t xml:space="preserve">against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obligation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with account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writing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a seal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approved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From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originated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demand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right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 transferred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person </w:t>
      </w:r>
      <w:r w:rsidRPr="00E84C88">
        <w:rPr>
          <w:rFonts w:ascii="GHEA Grapalat" w:eastAsia="Times New Roman" w:hAnsi="GHEA Grapalat" w:cs="Sylfaen"/>
          <w:sz w:val="20"/>
          <w:szCs w:val="24"/>
          <w:lang w:val="hy-AM"/>
        </w:rPr>
        <w:t xml:space="preserve">without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debtor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side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writing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agreement.</w:t>
      </w:r>
      <w:r w:rsidRPr="00E84C88">
        <w:rPr>
          <w:rFonts w:ascii="GHEA Grapalat" w:eastAsia="Times New Roman" w:hAnsi="GHEA Grapalat" w:cs="Sylfaen"/>
          <w:sz w:val="20"/>
          <w:szCs w:val="24"/>
          <w:lang w:val="hy-AM"/>
        </w:rPr>
        <w:t xml:space="preserve"> </w:t>
      </w:r>
    </w:p>
    <w:p w14:paraId="596094A0" w14:textId="77777777" w:rsidR="00532D6C" w:rsidRPr="00E84C88" w:rsidRDefault="00532D6C" w:rsidP="00532D6C">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E84C88">
        <w:rPr>
          <w:rFonts w:ascii="GHEA Grapalat" w:eastAsia="Times New Roman" w:hAnsi="GHEA Grapalat" w:cs="Sylfaen"/>
          <w:sz w:val="20"/>
          <w:szCs w:val="24"/>
          <w:lang w:val="hy-AM"/>
        </w:rPr>
        <w:t xml:space="preserve">8.3 </w:t>
      </w:r>
      <w:r w:rsidRPr="00E84C88">
        <w:rPr>
          <w:rFonts w:ascii="Arial" w:eastAsia="Times New Roman" w:hAnsi="Arial" w:cs="Arial"/>
          <w:sz w:val="20"/>
          <w:szCs w:val="24"/>
          <w:lang w:val="hy-AM"/>
        </w:rPr>
        <w:t>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case </w:t>
      </w:r>
      <w:r w:rsidRPr="00E84C88">
        <w:rPr>
          <w:rFonts w:ascii="GHEA Grapalat" w:eastAsia="Times New Roman" w:hAnsi="GHEA Grapalat" w:cs="Sylfaen"/>
          <w:sz w:val="20"/>
          <w:szCs w:val="24"/>
          <w:lang w:val="hy-AM"/>
        </w:rPr>
        <w:t xml:space="preserve">when </w:t>
      </w:r>
      <w:r w:rsidRPr="00E84C88">
        <w:rPr>
          <w:rFonts w:ascii="Arial" w:eastAsia="Times New Roman" w:hAnsi="Arial" w:cs="Arial"/>
          <w:sz w:val="20"/>
          <w:szCs w:val="24"/>
          <w:lang w:val="hy-AM"/>
        </w:rPr>
        <w:t>by law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planned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law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requirements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towards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control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control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complaints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exam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recorded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 a story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organized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purchase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the process </w:t>
      </w:r>
      <w:r w:rsidRPr="00E84C88">
        <w:rPr>
          <w:rFonts w:ascii="GHEA Grapalat" w:eastAsia="Times New Roman" w:hAnsi="GHEA Grapalat" w:cs="Sylfaen"/>
          <w:sz w:val="20"/>
          <w:szCs w:val="24"/>
          <w:lang w:val="hy-AM"/>
        </w:rPr>
        <w:t xml:space="preserve">until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Sealing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Seller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presented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false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documents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info: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data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participant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recognize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decision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match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to the legislation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foundations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application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after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unilaterally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solution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contract </w:t>
      </w:r>
      <w:r w:rsidRPr="00E84C88">
        <w:rPr>
          <w:rFonts w:ascii="GHEA Grapalat" w:eastAsia="Times New Roman" w:hAnsi="GHEA Grapalat" w:cs="Sylfaen"/>
          <w:sz w:val="20"/>
          <w:szCs w:val="24"/>
          <w:lang w:val="hy-AM"/>
        </w:rPr>
        <w:t xml:space="preserve">if </w:t>
      </w:r>
      <w:r w:rsidRPr="00E84C88">
        <w:rPr>
          <w:rFonts w:ascii="Arial" w:eastAsia="Times New Roman" w:hAnsi="Arial" w:cs="Arial"/>
          <w:sz w:val="20"/>
          <w:szCs w:val="24"/>
          <w:lang w:val="hy-AM"/>
        </w:rPr>
        <w:t>recorded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violations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sealing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famous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shopping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about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legislation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according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basis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would meet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not to seal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which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wearing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one-sided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solution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as a result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emerging</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damages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open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left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benefit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risk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latter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must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law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established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order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compensate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by sin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Buyer's: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worn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damages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the volume </w:t>
      </w:r>
      <w:r w:rsidRPr="00E84C88">
        <w:rPr>
          <w:rFonts w:ascii="GHEA Grapalat" w:eastAsia="Times New Roman" w:hAnsi="GHEA Grapalat" w:cs="Sylfaen"/>
          <w:sz w:val="20"/>
          <w:szCs w:val="24"/>
          <w:lang w:val="hy-AM"/>
        </w:rPr>
        <w:t xml:space="preserve">of </w:t>
      </w:r>
      <w:r w:rsidRPr="00E84C88">
        <w:rPr>
          <w:rFonts w:ascii="Arial" w:eastAsia="Times New Roman" w:hAnsi="Arial" w:cs="Arial"/>
          <w:sz w:val="20"/>
          <w:szCs w:val="24"/>
          <w:lang w:val="hy-AM"/>
        </w:rPr>
        <w:t>which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part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 resolved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color w:val="000000"/>
          <w:sz w:val="24"/>
          <w:szCs w:val="24"/>
          <w:lang w:val="hy-AM"/>
        </w:rPr>
        <w:t xml:space="preserve"> </w:t>
      </w:r>
    </w:p>
    <w:p w14:paraId="6932B5A2"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8.4 </w:t>
      </w:r>
      <w:r w:rsidRPr="00E84C88">
        <w:rPr>
          <w:rFonts w:ascii="Arial" w:eastAsia="Times New Roman" w:hAnsi="Arial" w:cs="Arial"/>
          <w:sz w:val="20"/>
          <w:szCs w:val="24"/>
          <w:lang w:val="hy-AM"/>
        </w:rPr>
        <w:t>of the 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connected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disputes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subject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exam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courts.</w:t>
      </w:r>
    </w:p>
    <w:p w14:paraId="596EFD30"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 xml:space="preserve">8.5 </w:t>
      </w:r>
      <w:r w:rsidRPr="00E84C88">
        <w:rPr>
          <w:rFonts w:ascii="GHEA Grapalat" w:eastAsia="Times New Roman" w:hAnsi="GHEA Grapalat" w:cs="Sylfaen"/>
          <w:sz w:val="20"/>
          <w:szCs w:val="24"/>
          <w:lang w:val="hy-AM"/>
        </w:rPr>
        <w:tab/>
      </w:r>
      <w:r w:rsidRPr="00E84C88">
        <w:rPr>
          <w:rFonts w:ascii="Arial" w:eastAsia="Times New Roman" w:hAnsi="Arial" w:cs="Arial"/>
          <w:sz w:val="20"/>
          <w:szCs w:val="24"/>
          <w:lang w:val="hy-AM"/>
        </w:rPr>
        <w:t>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changes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additions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only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Parties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mutual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by agreement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through </w:t>
      </w:r>
      <w:r w:rsidRPr="00E84C88">
        <w:rPr>
          <w:rFonts w:ascii="GHEA Grapalat" w:eastAsia="Times New Roman" w:hAnsi="GHEA Grapalat" w:cs="Sylfaen"/>
          <w:sz w:val="20"/>
          <w:szCs w:val="24"/>
          <w:lang w:val="hy-AM"/>
        </w:rPr>
        <w:t xml:space="preserve">which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will be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indivisible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part.</w:t>
      </w:r>
      <w:r w:rsidRPr="00E84C88">
        <w:rPr>
          <w:rFonts w:ascii="GHEA Grapalat" w:eastAsia="Times New Roman" w:hAnsi="GHEA Grapalat" w:cs="Sylfaen"/>
          <w:sz w:val="20"/>
          <w:szCs w:val="24"/>
          <w:lang w:val="hy-AM"/>
        </w:rPr>
        <w:t xml:space="preserve"> </w:t>
      </w:r>
    </w:p>
    <w:p w14:paraId="11F40583"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Prohibited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in the contract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if</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cost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factorial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is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then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also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next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years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sealed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agreement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perform</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such</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changes </w:t>
      </w:r>
      <w:r w:rsidRPr="00E84C88">
        <w:rPr>
          <w:rFonts w:ascii="GHEA Grapalat" w:eastAsia="Times New Roman" w:hAnsi="GHEA Grapalat" w:cs="Sylfaen"/>
          <w:sz w:val="20"/>
          <w:szCs w:val="24"/>
          <w:lang w:val="hy-AM"/>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leads to</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bought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volumes</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hand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be brought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product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unit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price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artificial</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of change.</w:t>
      </w:r>
    </w:p>
    <w:p w14:paraId="59843BB8"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Armenian"/>
          <w:sz w:val="20"/>
          <w:szCs w:val="24"/>
          <w:lang w:val="hy-AM"/>
        </w:rPr>
      </w:pPr>
      <w:r w:rsidRPr="00E84C88">
        <w:rPr>
          <w:rFonts w:ascii="Arial" w:eastAsia="Times New Roman" w:hAnsi="Arial" w:cs="Arial"/>
          <w:sz w:val="20"/>
          <w:szCs w:val="24"/>
          <w:lang w:val="hy-AM"/>
        </w:rPr>
        <w:t>of the contract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from the sides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independently</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of factors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by influence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change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each</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definition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Armenia</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Republic</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the government.</w:t>
      </w:r>
    </w:p>
    <w:p w14:paraId="40F3E679"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pt-BR"/>
        </w:rPr>
        <w:t xml:space="preserve">8.6 </w:t>
      </w:r>
      <w:r w:rsidRPr="00E84C88">
        <w:rPr>
          <w:rFonts w:ascii="Arial" w:eastAsia="Times New Roman" w:hAnsi="Arial" w:cs="Arial"/>
          <w:sz w:val="20"/>
          <w:szCs w:val="24"/>
          <w:lang w:val="pt-BR"/>
        </w:rPr>
        <w:t>If:</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carried out </w:t>
      </w:r>
      <w:r w:rsidRPr="00E84C88">
        <w:rPr>
          <w:rFonts w:ascii="Arial" w:eastAsia="Times New Roman" w:hAnsi="Arial" w:cs="Arial"/>
          <w:sz w:val="20"/>
          <w:szCs w:val="24"/>
          <w:lang w:val="hy-AM"/>
        </w:rPr>
        <w:t>by whom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agency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 seal</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through </w:t>
      </w:r>
      <w:r w:rsidRPr="00E84C88">
        <w:rPr>
          <w:rFonts w:ascii="GHEA Grapalat" w:eastAsia="Times New Roman" w:hAnsi="GHEA Grapalat" w:cs="Times New Roman"/>
          <w:sz w:val="20"/>
          <w:szCs w:val="24"/>
          <w:lang w:val="pt-BR"/>
        </w:rPr>
        <w:t>_</w:t>
      </w:r>
    </w:p>
    <w:p w14:paraId="67DD879F"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New Roman"/>
          <w:sz w:val="20"/>
          <w:szCs w:val="24"/>
          <w:lang w:val="pt-BR"/>
        </w:rPr>
      </w:pPr>
      <w:r w:rsidRPr="00E84C88">
        <w:rPr>
          <w:rFonts w:ascii="GHEA Grapalat" w:eastAsia="Times New Roman" w:hAnsi="GHEA Grapalat" w:cs="Times New Roman"/>
          <w:sz w:val="20"/>
          <w:szCs w:val="24"/>
          <w:lang w:val="hy-AM"/>
        </w:rPr>
        <w:t>1)</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hy-AM"/>
        </w:rPr>
        <w:t xml:space="preserve">The </w:t>
      </w:r>
      <w:r w:rsidRPr="00E84C88">
        <w:rPr>
          <w:rFonts w:ascii="Arial" w:eastAsia="Times New Roman" w:hAnsi="Arial" w:cs="Arial"/>
          <w:sz w:val="20"/>
          <w:szCs w:val="24"/>
          <w:lang w:val="pt-BR"/>
        </w:rPr>
        <w:t>seller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responsibility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wearing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agent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obligations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default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no</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proper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performance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for </w:t>
      </w:r>
      <w:r w:rsidRPr="00E84C88">
        <w:rPr>
          <w:rFonts w:ascii="GHEA Grapalat" w:eastAsia="Times New Roman" w:hAnsi="GHEA Grapalat" w:cs="Times New Roman"/>
          <w:sz w:val="20"/>
          <w:szCs w:val="24"/>
          <w:lang w:val="pt-BR"/>
        </w:rPr>
        <w:t>.</w:t>
      </w:r>
    </w:p>
    <w:p w14:paraId="38A8CC88"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New Roman"/>
          <w:sz w:val="20"/>
          <w:szCs w:val="24"/>
          <w:lang w:val="pt-BR"/>
        </w:rPr>
      </w:pPr>
      <w:r w:rsidRPr="00E84C88">
        <w:rPr>
          <w:rFonts w:ascii="GHEA Grapalat" w:eastAsia="Times New Roman" w:hAnsi="GHEA Grapalat" w:cs="Times New Roman"/>
          <w:sz w:val="20"/>
          <w:szCs w:val="24"/>
          <w:lang w:val="pt-BR"/>
        </w:rPr>
        <w:t xml:space="preserve">2) </w:t>
      </w:r>
      <w:r w:rsidRPr="00E84C88">
        <w:rPr>
          <w:rFonts w:ascii="Arial" w:eastAsia="Times New Roman" w:hAnsi="Arial" w:cs="Arial"/>
          <w:sz w:val="20"/>
          <w:szCs w:val="24"/>
          <w:lang w:val="pt-BR"/>
        </w:rPr>
        <w:t>of 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performance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during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agent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change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case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The seller </w:t>
      </w:r>
      <w:r w:rsidRPr="00E84C88">
        <w:rPr>
          <w:rFonts w:ascii="Arial" w:eastAsia="Times New Roman" w:hAnsi="Arial" w:cs="Arial"/>
          <w:sz w:val="20"/>
          <w:szCs w:val="24"/>
          <w:lang w:val="hy-AM"/>
        </w:rPr>
        <w:t xml:space="preserve">is </w:t>
      </w:r>
      <w:r w:rsidRPr="00E84C88">
        <w:rPr>
          <w:rFonts w:ascii="Arial" w:eastAsia="Times New Roman" w:hAnsi="Arial" w:cs="Arial"/>
          <w:sz w:val="20"/>
          <w:szCs w:val="24"/>
          <w:lang w:val="pt-BR"/>
        </w:rPr>
        <w: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in writing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informs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Buyer: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providing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agency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 copy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and: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it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side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being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person</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data:</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 change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 be done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from the date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five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working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the day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during </w:t>
      </w:r>
      <w:r w:rsidRPr="00E84C88">
        <w:rPr>
          <w:rFonts w:ascii="GHEA Grapalat" w:eastAsia="Times New Roman" w:hAnsi="GHEA Grapalat" w:cs="Times New Roman"/>
          <w:sz w:val="20"/>
          <w:szCs w:val="24"/>
          <w:lang w:val="pt-BR"/>
        </w:rPr>
        <w:t xml:space="preserve">_ </w:t>
      </w:r>
      <w:r w:rsidRPr="00E84C88">
        <w:rPr>
          <w:rFonts w:ascii="GHEA Grapalat" w:eastAsia="Times New Roman" w:hAnsi="GHEA Grapalat" w:cs="Times New Roman"/>
          <w:sz w:val="20"/>
          <w:szCs w:val="24"/>
          <w:vertAlign w:val="superscript"/>
          <w:lang w:val="pt-BR"/>
        </w:rPr>
        <w:t>22:00</w:t>
      </w:r>
      <w:r w:rsidRPr="00E84C88">
        <w:rPr>
          <w:rFonts w:ascii="GHEA Grapalat" w:eastAsia="Times New Roman" w:hAnsi="GHEA Grapalat" w:cs="Times New Roman"/>
          <w:color w:val="FFFFFF"/>
          <w:sz w:val="20"/>
          <w:szCs w:val="24"/>
          <w:vertAlign w:val="superscript"/>
          <w:lang w:val="pt-BR"/>
        </w:rPr>
        <w:footnoteReference w:id="15"/>
      </w:r>
    </w:p>
    <w:p w14:paraId="3EBB5B38"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New Roman"/>
          <w:sz w:val="20"/>
          <w:szCs w:val="24"/>
          <w:lang w:val="pt-BR"/>
        </w:rPr>
      </w:pPr>
      <w:r w:rsidRPr="00E84C88">
        <w:rPr>
          <w:rFonts w:ascii="GHEA Grapalat" w:eastAsia="Times New Roman" w:hAnsi="GHEA Grapalat" w:cs="Times New Roman"/>
          <w:sz w:val="20"/>
          <w:szCs w:val="24"/>
          <w:lang w:val="pt-BR"/>
        </w:rPr>
        <w:t xml:space="preserve">8.7 </w:t>
      </w:r>
      <w:r w:rsidRPr="00E84C88">
        <w:rPr>
          <w:rFonts w:ascii="Arial" w:eastAsia="Times New Roman" w:hAnsi="Arial" w:cs="Arial"/>
          <w:sz w:val="20"/>
          <w:szCs w:val="24"/>
          <w:lang w:val="pt-BR"/>
        </w:rPr>
        <w:t>If:</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is being implemented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together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activity </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consortium </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 seal</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through </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then</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that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participants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wearing</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are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together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and: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jointly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responsibility </w:t>
      </w:r>
      <w:r w:rsidRPr="00E84C88">
        <w:rPr>
          <w:rFonts w:ascii="GHEA Grapalat" w:eastAsia="Times New Roman" w:hAnsi="GHEA Grapalat" w:cs="Times New Roman"/>
          <w:sz w:val="20"/>
          <w:szCs w:val="24"/>
          <w:lang w:val="pt-BR"/>
        </w:rPr>
        <w:t xml:space="preserve">_ </w:t>
      </w:r>
      <w:r w:rsidRPr="00E84C88">
        <w:rPr>
          <w:rFonts w:ascii="Arial" w:eastAsia="Times New Roman" w:hAnsi="Arial" w:cs="Arial"/>
          <w:sz w:val="20"/>
          <w:szCs w:val="24"/>
          <w:lang w:val="pt-BR"/>
        </w:rPr>
        <w:t>With</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in which </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the consortium</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lastRenderedPageBreak/>
        <w:t>member</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from the consortium</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out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 come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case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the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unilaterally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being resolved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is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and: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of the consortium</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members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towards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applies</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are</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by contract</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planned</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responsibility</w:t>
      </w:r>
      <w:r w:rsidRPr="00E84C88">
        <w:rPr>
          <w:rFonts w:ascii="GHEA Grapalat" w:eastAsia="Times New Roman" w:hAnsi="GHEA Grapalat" w:cs="Times New Roman"/>
          <w:sz w:val="20"/>
          <w:szCs w:val="24"/>
          <w:lang w:val="pt-BR"/>
        </w:rPr>
        <w:t xml:space="preserve"> </w:t>
      </w:r>
      <w:r w:rsidRPr="00E84C88">
        <w:rPr>
          <w:rFonts w:ascii="Arial" w:eastAsia="Times New Roman" w:hAnsi="Arial" w:cs="Arial"/>
          <w:sz w:val="20"/>
          <w:szCs w:val="24"/>
          <w:lang w:val="pt-BR"/>
        </w:rPr>
        <w:t xml:space="preserve">the funds </w:t>
      </w:r>
      <w:r w:rsidRPr="00E84C88">
        <w:rPr>
          <w:rFonts w:ascii="GHEA Grapalat" w:eastAsia="Times New Roman" w:hAnsi="GHEA Grapalat" w:cs="Times New Roman"/>
          <w:sz w:val="20"/>
          <w:szCs w:val="24"/>
          <w:lang w:val="pt-BR"/>
        </w:rPr>
        <w:t xml:space="preserve">. </w:t>
      </w:r>
      <w:r w:rsidRPr="00E84C88">
        <w:rPr>
          <w:rFonts w:ascii="GHEA Grapalat" w:eastAsia="Times New Roman" w:hAnsi="GHEA Grapalat" w:cs="Times New Roman"/>
          <w:sz w:val="20"/>
          <w:szCs w:val="24"/>
          <w:vertAlign w:val="superscript"/>
          <w:lang w:val="pt-BR"/>
        </w:rPr>
        <w:t>23:00</w:t>
      </w:r>
      <w:r w:rsidRPr="00E84C88">
        <w:rPr>
          <w:rFonts w:ascii="GHEA Grapalat" w:eastAsia="Times New Roman" w:hAnsi="GHEA Grapalat" w:cs="Times New Roman"/>
          <w:color w:val="FFFFFF"/>
          <w:sz w:val="20"/>
          <w:szCs w:val="24"/>
          <w:vertAlign w:val="superscript"/>
          <w:lang w:val="pt-BR"/>
        </w:rPr>
        <w:footnoteReference w:id="16"/>
      </w:r>
    </w:p>
    <w:p w14:paraId="34A736B5"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Times New Roman"/>
          <w:sz w:val="20"/>
          <w:szCs w:val="24"/>
          <w:lang w:val="pt-BR"/>
        </w:rPr>
      </w:pPr>
      <w:r w:rsidRPr="00E84C88">
        <w:rPr>
          <w:rFonts w:ascii="GHEA Grapalat" w:eastAsia="Times New Roman" w:hAnsi="GHEA Grapalat" w:cs="Times Armenian"/>
          <w:sz w:val="20"/>
          <w:szCs w:val="24"/>
          <w:lang w:val="pt-BR"/>
        </w:rPr>
        <w:t xml:space="preserve">8 </w:t>
      </w:r>
      <w:r w:rsidRPr="00E84C88">
        <w:rPr>
          <w:rFonts w:ascii="GHEA Grapalat" w:eastAsia="Times New Roman" w:hAnsi="GHEA Grapalat" w:cs="Times Armenian"/>
          <w:sz w:val="20"/>
          <w:szCs w:val="24"/>
          <w:lang w:val="hy-AM"/>
        </w:rPr>
        <w:t xml:space="preserve">. </w:t>
      </w:r>
      <w:r w:rsidRPr="00E84C88">
        <w:rPr>
          <w:rFonts w:ascii="GHEA Grapalat" w:eastAsia="Times New Roman" w:hAnsi="GHEA Grapalat" w:cs="Times Armenian"/>
          <w:sz w:val="20"/>
          <w:szCs w:val="24"/>
          <w:lang w:val="pt-BR"/>
        </w:rPr>
        <w:t>8 o'clock</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of </w:t>
      </w:r>
      <w:r w:rsidRPr="00E84C88">
        <w:rPr>
          <w:rFonts w:ascii="Arial" w:eastAsia="Times New Roman" w:hAnsi="Arial" w:cs="Arial"/>
          <w:sz w:val="20"/>
          <w:szCs w:val="24"/>
          <w:lang w:val="en-US"/>
        </w:rPr>
        <w:t xml:space="preserve">life </w:t>
      </w:r>
      <w:r w:rsidRPr="00E84C88">
        <w:rPr>
          <w:rFonts w:ascii="Arial" w:eastAsia="Times New Roman" w:hAnsi="Arial" w:cs="Arial"/>
          <w:sz w:val="20"/>
          <w:szCs w:val="24"/>
          <w:lang w:val="hy-AM"/>
        </w:rPr>
        <w:t>_</w:t>
      </w:r>
      <w:r w:rsidRPr="00E84C88">
        <w:rPr>
          <w:rFonts w:ascii="GHEA Grapalat" w:eastAsia="Times New Roman" w:hAnsi="GHEA Grapalat" w:cs="Times Armenian"/>
          <w:sz w:val="20"/>
          <w:szCs w:val="24"/>
          <w:lang w:val="hy-AM"/>
        </w:rPr>
        <w:t xml:space="preserve"> </w:t>
      </w:r>
      <w:proofErr w:type="spellStart"/>
      <w:r w:rsidRPr="00E84C88">
        <w:rPr>
          <w:rFonts w:ascii="Arial" w:eastAsia="Times New Roman" w:hAnsi="Arial" w:cs="Arial"/>
          <w:sz w:val="20"/>
          <w:szCs w:val="24"/>
          <w:lang w:val="en-US"/>
        </w:rPr>
        <w:t>mata</w:t>
      </w:r>
      <w:proofErr w:type="spellEnd"/>
      <w:r w:rsidRPr="00E84C88">
        <w:rPr>
          <w:rFonts w:ascii="Arial" w:eastAsia="Times New Roman" w:hAnsi="Arial" w:cs="Arial"/>
          <w:sz w:val="20"/>
          <w:szCs w:val="24"/>
          <w:lang w:val="en-US"/>
        </w:rPr>
        <w:t xml:space="preserve"> </w:t>
      </w:r>
      <w:r w:rsidRPr="00E84C88">
        <w:rPr>
          <w:rFonts w:ascii="Arial" w:eastAsia="Times New Roman" w:hAnsi="Arial" w:cs="Arial"/>
          <w:sz w:val="20"/>
          <w:szCs w:val="24"/>
          <w:lang w:val="hy-AM"/>
        </w:rPr>
        <w:t xml:space="preserve">ka </w:t>
      </w:r>
      <w:r w:rsidRPr="00E84C88">
        <w:rPr>
          <w:rFonts w:ascii="Arial" w:eastAsia="Times New Roman" w:hAnsi="Arial" w:cs="Arial"/>
          <w:sz w:val="20"/>
          <w:szCs w:val="24"/>
          <w:lang w:val="en-US"/>
        </w:rPr>
        <w:t xml:space="preserve">r </w:t>
      </w:r>
      <w:r w:rsidRPr="00E84C88">
        <w:rPr>
          <w:rFonts w:ascii="Arial" w:eastAsia="Times New Roman" w:hAnsi="Arial" w:cs="Arial"/>
          <w:sz w:val="20"/>
          <w:szCs w:val="24"/>
          <w:lang w:val="hy-AM"/>
        </w:rPr>
        <w:t>arman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be extended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until</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with the epigram </w:t>
      </w:r>
      <w:r w:rsidRPr="00E84C88">
        <w:rPr>
          <w:rFonts w:ascii="Arial" w:eastAsia="Times New Roman" w:hAnsi="Arial" w:cs="Arial"/>
          <w:sz w:val="20"/>
          <w:szCs w:val="24"/>
          <w:lang w:val="en-US"/>
        </w:rPr>
        <w:t>p</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Expiration </w:t>
      </w:r>
      <w:r w:rsidRPr="00E84C88">
        <w:rPr>
          <w:rFonts w:ascii="GHEA Grapalat" w:eastAsia="Times New Roman" w:hAnsi="GHEA Grapalat" w:cs="Sylfaen"/>
          <w:sz w:val="20"/>
          <w:szCs w:val="24"/>
          <w:lang w:val="pt-BR"/>
        </w:rPr>
        <w:t>:</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en-US"/>
        </w:rPr>
        <w:t>Seller's:</w:t>
      </w:r>
      <w:r w:rsidRPr="00E84C88">
        <w:rPr>
          <w:rFonts w:ascii="GHEA Grapalat" w:eastAsia="Times New Roman" w:hAnsi="GHEA Grapalat" w:cs="Times Armenian"/>
          <w:sz w:val="20"/>
          <w:szCs w:val="24"/>
          <w:lang w:val="pt-BR"/>
        </w:rPr>
        <w:t xml:space="preserve"> </w:t>
      </w:r>
      <w:r w:rsidRPr="00E84C88">
        <w:rPr>
          <w:rFonts w:ascii="Arial" w:eastAsia="Times New Roman" w:hAnsi="Arial" w:cs="Arial"/>
          <w:sz w:val="20"/>
          <w:szCs w:val="24"/>
          <w:lang w:val="hy-AM"/>
        </w:rPr>
        <w:t>of recommendation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availability</w:t>
      </w:r>
      <w:r w:rsidRPr="00E84C88">
        <w:rPr>
          <w:rFonts w:ascii="GHEA Grapalat" w:eastAsia="Times New Roman" w:hAnsi="GHEA Grapalat" w:cs="Times Armenian"/>
          <w:sz w:val="20"/>
          <w:szCs w:val="24"/>
          <w:lang w:val="hy-AM"/>
        </w:rPr>
        <w:t xml:space="preserve"> </w:t>
      </w:r>
      <w:r w:rsidRPr="00E84C88">
        <w:rPr>
          <w:rFonts w:ascii="GHEA Grapalat" w:eastAsia="Times New Roman" w:hAnsi="GHEA Grapalat" w:cs="Times Armenian"/>
          <w:sz w:val="20"/>
          <w:szCs w:val="24"/>
          <w:lang w:val="pt-BR"/>
        </w:rPr>
        <w:t xml:space="preserve">in </w:t>
      </w:r>
      <w:r w:rsidRPr="00E84C88">
        <w:rPr>
          <w:rFonts w:ascii="Arial" w:eastAsia="Times New Roman" w:hAnsi="Arial" w:cs="Arial"/>
          <w:sz w:val="20"/>
          <w:szCs w:val="24"/>
          <w:lang w:val="hy-AM"/>
        </w:rPr>
        <w:t>case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provided that </w:t>
      </w:r>
      <w:r w:rsidRPr="00E84C88">
        <w:rPr>
          <w:rFonts w:ascii="GHEA Grapalat" w:eastAsia="Times New Roman" w:hAnsi="GHEA Grapalat" w:cs="Times Armenian"/>
          <w:sz w:val="20"/>
          <w:szCs w:val="24"/>
          <w:lang w:val="hy-AM"/>
        </w:rPr>
        <w: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en-US"/>
        </w:rPr>
        <w:t xml:space="preserve">Buyer </w:t>
      </w:r>
      <w:r w:rsidRPr="00E84C88">
        <w:rPr>
          <w:rFonts w:ascii="Arial" w:eastAsia="Times New Roman" w:hAnsi="Arial" w:cs="Arial"/>
          <w:sz w:val="20"/>
          <w:szCs w:val="24"/>
          <w:lang w:val="hy-AM"/>
        </w:rPr>
        <w:t>in: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approx</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no</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gone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en-US"/>
        </w:rPr>
        <w:t>of the product</w:t>
      </w:r>
      <w:r w:rsidRPr="00E84C88">
        <w:rPr>
          <w:rFonts w:ascii="GHEA Grapalat" w:eastAsia="Times New Roman" w:hAnsi="GHEA Grapalat" w:cs="Times Armenian"/>
          <w:sz w:val="20"/>
          <w:szCs w:val="24"/>
          <w:lang w:val="pt-BR"/>
        </w:rPr>
        <w:t xml:space="preserve"> </w:t>
      </w:r>
      <w:r w:rsidRPr="00E84C88">
        <w:rPr>
          <w:rFonts w:ascii="Arial" w:eastAsia="Times New Roman" w:hAnsi="Arial" w:cs="Arial"/>
          <w:sz w:val="20"/>
          <w:szCs w:val="24"/>
          <w:lang w:val="hy-AM"/>
        </w:rPr>
        <w:t>of use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 xml:space="preserve">the requirement </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and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Seller's: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the suggestion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presented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no</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 xml:space="preserve">later </w:t>
      </w:r>
      <w:r w:rsidRPr="00E84C88">
        <w:rPr>
          <w:rFonts w:ascii="GHEA Grapalat" w:eastAsia="Times New Roman" w:hAnsi="GHEA Grapalat" w:cs="Sylfaen"/>
          <w:sz w:val="20"/>
          <w:szCs w:val="24"/>
          <w:lang w:val="pt-BR"/>
        </w:rPr>
        <w:t xml:space="preserve">than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by contract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in: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initially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of supply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for</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established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period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upon expiry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 xml:space="preserve">at least </w:t>
      </w:r>
      <w:r w:rsidRPr="00E84C88">
        <w:rPr>
          <w:rFonts w:ascii="GHEA Grapalat" w:eastAsia="Times New Roman" w:hAnsi="GHEA Grapalat" w:cs="Sylfaen"/>
          <w:sz w:val="20"/>
          <w:szCs w:val="24"/>
          <w:lang w:val="pt-BR"/>
        </w:rPr>
        <w:t xml:space="preserve">5 </w:t>
      </w:r>
      <w:r w:rsidRPr="00E84C88">
        <w:rPr>
          <w:rFonts w:ascii="Arial" w:eastAsia="Times New Roman" w:hAnsi="Arial" w:cs="Arial"/>
          <w:sz w:val="20"/>
          <w:szCs w:val="24"/>
          <w:lang w:val="en-US"/>
        </w:rPr>
        <w:t>calendar days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day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 xml:space="preserve">before </w:t>
      </w:r>
      <w:r w:rsidRPr="00E84C88">
        <w:rPr>
          <w:rFonts w:ascii="GHEA Grapalat" w:eastAsia="Times New Roman" w:hAnsi="GHEA Grapalat" w:cs="Sylfaen"/>
          <w:sz w:val="20"/>
          <w:szCs w:val="24"/>
          <w:lang w:val="pt-BR"/>
        </w:rPr>
        <w:t xml:space="preserve">_ </w:t>
      </w:r>
      <w:r w:rsidRPr="00E84C88">
        <w:rPr>
          <w:rFonts w:ascii="Arial" w:eastAsia="Times New Roman" w:hAnsi="Arial" w:cs="Arial"/>
          <w:sz w:val="20"/>
          <w:szCs w:val="24"/>
          <w:lang w:val="pt-BR"/>
        </w:rPr>
        <w:t>With</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in which</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hereby</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with a point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established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case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hy-AM"/>
        </w:rPr>
        <w:t xml:space="preserve">long </w:t>
      </w:r>
      <w:r w:rsidRPr="00E84C88">
        <w:rPr>
          <w:rFonts w:ascii="Arial" w:eastAsia="Times New Roman" w:hAnsi="Arial" w:cs="Arial"/>
          <w:sz w:val="20"/>
          <w:szCs w:val="24"/>
          <w:lang w:val="pt-BR"/>
        </w:rPr>
        <w:t>live</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en-US"/>
        </w:rPr>
        <w:t xml:space="preserve">delivered </w:t>
      </w:r>
      <w:r w:rsidRPr="00E84C88">
        <w:rPr>
          <w:rFonts w:ascii="Arial" w:eastAsia="Times New Roman" w:hAnsi="Arial" w:cs="Arial"/>
          <w:sz w:val="20"/>
          <w:szCs w:val="24"/>
          <w:lang w:val="hy-AM"/>
        </w:rPr>
        <w:t>_</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period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hy-AM"/>
        </w:rPr>
        <w:t>be extended</w:t>
      </w:r>
      <w:r w:rsidRPr="00E84C88">
        <w:rPr>
          <w:rFonts w:ascii="GHEA Grapalat" w:eastAsia="Times New Roman" w:hAnsi="GHEA Grapalat" w:cs="Times Armenian"/>
          <w:sz w:val="20"/>
          <w:szCs w:val="24"/>
          <w:lang w:val="hy-AM"/>
        </w:rPr>
        <w:t xml:space="preserve"> </w:t>
      </w:r>
      <w:r w:rsidRPr="00E84C88">
        <w:rPr>
          <w:rFonts w:ascii="Arial" w:eastAsia="Times New Roman" w:hAnsi="Arial" w:cs="Arial"/>
          <w:sz w:val="20"/>
          <w:szCs w:val="24"/>
          <w:lang w:val="en-US"/>
        </w:rPr>
        <w:t>one</w:t>
      </w:r>
      <w:r w:rsidRPr="00E84C88">
        <w:rPr>
          <w:rFonts w:ascii="GHEA Grapalat" w:eastAsia="Times New Roman" w:hAnsi="GHEA Grapalat" w:cs="Times Armenian"/>
          <w:sz w:val="20"/>
          <w:szCs w:val="24"/>
          <w:lang w:val="pt-BR"/>
        </w:rPr>
        <w:t xml:space="preserve"> </w:t>
      </w:r>
      <w:r w:rsidRPr="00E84C88">
        <w:rPr>
          <w:rFonts w:ascii="Arial" w:eastAsia="Times New Roman" w:hAnsi="Arial" w:cs="Arial"/>
          <w:sz w:val="20"/>
          <w:szCs w:val="24"/>
          <w:lang w:val="en-US"/>
        </w:rPr>
        <w:t>times</w:t>
      </w:r>
      <w:r w:rsidRPr="00E84C88">
        <w:rPr>
          <w:rFonts w:ascii="GHEA Grapalat" w:eastAsia="Times New Roman" w:hAnsi="GHEA Grapalat" w:cs="Times Armenian"/>
          <w:sz w:val="20"/>
          <w:szCs w:val="24"/>
          <w:lang w:val="pt-BR"/>
        </w:rPr>
        <w:t xml:space="preserve"> </w:t>
      </w:r>
      <w:r w:rsidRPr="00E84C88">
        <w:rPr>
          <w:rFonts w:ascii="Arial" w:eastAsia="Times New Roman" w:hAnsi="Arial" w:cs="Arial"/>
          <w:sz w:val="20"/>
          <w:szCs w:val="24"/>
          <w:lang w:val="hy-AM"/>
        </w:rPr>
        <w:t xml:space="preserve">up to </w:t>
      </w:r>
      <w:r w:rsidRPr="00E84C88">
        <w:rPr>
          <w:rFonts w:ascii="GHEA Grapalat" w:eastAsia="Times New Roman" w:hAnsi="GHEA Grapalat" w:cs="Sylfaen"/>
          <w:sz w:val="20"/>
          <w:szCs w:val="24"/>
          <w:lang w:val="pt-BR"/>
        </w:rPr>
        <w:t xml:space="preserve">30 </w:t>
      </w:r>
      <w:r w:rsidRPr="00E84C88">
        <w:rPr>
          <w:rFonts w:ascii="Arial" w:eastAsia="Times New Roman" w:hAnsi="Arial" w:cs="Arial"/>
          <w:sz w:val="20"/>
          <w:szCs w:val="24"/>
          <w:lang w:val="en-US"/>
        </w:rPr>
        <w:t>calendar days</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 xml:space="preserve">by day </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but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no</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more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than</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by contract</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established</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the term</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en-US"/>
        </w:rPr>
        <w:t xml:space="preserve">is </w:t>
      </w:r>
      <w:r w:rsidRPr="00E84C88">
        <w:rPr>
          <w:rFonts w:ascii="GHEA Grapalat" w:eastAsia="Times New Roman" w:hAnsi="GHEA Grapalat" w:cs="Sylfaen"/>
          <w:sz w:val="20"/>
          <w:szCs w:val="24"/>
          <w:lang w:val="pt-BR"/>
        </w:rPr>
        <w:t>_</w:t>
      </w:r>
    </w:p>
    <w:p w14:paraId="0DEA7C8C" w14:textId="77777777" w:rsidR="00532D6C" w:rsidRPr="00E84C88" w:rsidRDefault="00532D6C" w:rsidP="00532D6C">
      <w:pPr>
        <w:tabs>
          <w:tab w:val="left" w:pos="720"/>
        </w:tabs>
        <w:spacing w:after="0" w:line="240" w:lineRule="auto"/>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8.9 </w:t>
      </w:r>
      <w:r w:rsidRPr="00E84C88">
        <w:rPr>
          <w:rFonts w:ascii="Arial" w:eastAsia="Times New Roman" w:hAnsi="Arial" w:cs="Arial"/>
          <w:sz w:val="20"/>
          <w:szCs w:val="24"/>
          <w:lang w:val="hy-AM"/>
        </w:rPr>
        <w:t>of the Agreement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proper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conditions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parties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Buyer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benefits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savings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worn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damages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data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side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benefit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worn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damage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p>
    <w:p w14:paraId="77B8C293" w14:textId="77777777" w:rsidR="00532D6C" w:rsidRPr="00E84C88" w:rsidRDefault="00532D6C" w:rsidP="00532D6C">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ab/>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parties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third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persons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towards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inclusive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 the frame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Seller's: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sealed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other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transactions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derived 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obligations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out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regulation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from the field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they are not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influence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 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result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accept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on.</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transactions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them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derived from</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obligations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performance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connected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relationship</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being regulated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that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of transactions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with</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connected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relationship</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regulator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by norms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and</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their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for</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responsible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is</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The seller.</w:t>
      </w:r>
    </w:p>
    <w:p w14:paraId="060D78B1"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eastAsia="ru-RU"/>
        </w:rPr>
      </w:pPr>
      <w:r w:rsidRPr="00E84C88">
        <w:rPr>
          <w:rFonts w:ascii="GHEA Grapalat" w:eastAsia="Times New Roman" w:hAnsi="GHEA Grapalat" w:cs="Times New Roman"/>
          <w:sz w:val="20"/>
          <w:szCs w:val="24"/>
          <w:lang w:val="hy-AM"/>
        </w:rPr>
        <w:tab/>
        <w:t xml:space="preserve">8.10 </w:t>
      </w:r>
      <w:r w:rsidRPr="00E84C88">
        <w:rPr>
          <w:rFonts w:ascii="Arial" w:eastAsia="Times New Roman" w:hAnsi="Arial" w:cs="Arial"/>
          <w:sz w:val="20"/>
          <w:szCs w:val="24"/>
          <w:lang w:val="hy-AM"/>
        </w:rPr>
        <w:t xml:space="preserve">P </w:t>
      </w:r>
      <w:r w:rsidRPr="00E84C88">
        <w:rPr>
          <w:rFonts w:ascii="Arial" w:eastAsia="Times New Roman" w:hAnsi="Arial" w:cs="Arial"/>
          <w:spacing w:val="-4"/>
          <w:sz w:val="20"/>
          <w:szCs w:val="20"/>
          <w:lang w:val="hy-AM" w:eastAsia="ru-RU"/>
        </w:rPr>
        <w:t>Agreement</w:t>
      </w:r>
      <w:r w:rsidRPr="00E84C88">
        <w:rPr>
          <w:rFonts w:ascii="GHEA Grapalat" w:eastAsia="Times New Roman" w:hAnsi="GHEA Grapalat" w:cs="Times New Roman"/>
          <w:spacing w:val="-4"/>
          <w:sz w:val="20"/>
          <w:szCs w:val="20"/>
          <w:lang w:val="hy-AM" w:eastAsia="ru-RU"/>
        </w:rPr>
        <w:t xml:space="preserve"> </w:t>
      </w:r>
      <w:r w:rsidRPr="00E84C88">
        <w:rPr>
          <w:rFonts w:ascii="Arial" w:eastAsia="Times New Roman" w:hAnsi="Arial" w:cs="Arial"/>
          <w:spacing w:val="-4"/>
          <w:sz w:val="20"/>
          <w:szCs w:val="20"/>
          <w:lang w:val="hy-AM" w:eastAsia="ru-RU"/>
        </w:rPr>
        <w:t>no</w:t>
      </w:r>
      <w:r w:rsidRPr="00E84C88">
        <w:rPr>
          <w:rFonts w:ascii="GHEA Grapalat" w:eastAsia="Times New Roman" w:hAnsi="GHEA Grapalat" w:cs="Times New Roman"/>
          <w:spacing w:val="-4"/>
          <w:sz w:val="20"/>
          <w:szCs w:val="20"/>
          <w:lang w:val="hy-AM" w:eastAsia="ru-RU"/>
        </w:rPr>
        <w:t xml:space="preserve"> </w:t>
      </w:r>
      <w:r w:rsidRPr="00E84C88">
        <w:rPr>
          <w:rFonts w:ascii="Arial" w:eastAsia="Times New Roman" w:hAnsi="Arial" w:cs="Arial"/>
          <w:sz w:val="20"/>
          <w:szCs w:val="20"/>
          <w:lang w:val="hy-AM" w:eastAsia="ru-RU"/>
        </w:rPr>
        <w:t>can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change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ower </w:t>
      </w:r>
      <w:r w:rsidRPr="00E84C88">
        <w:rPr>
          <w:rFonts w:ascii="GHEA Grapalat" w:eastAsia="Times New Roman" w:hAnsi="GHEA Grapalat" w:cs="Times New Roman"/>
          <w:sz w:val="20"/>
          <w:szCs w:val="20"/>
          <w:lang w:val="hy-AM" w:eastAsia="ru-RU"/>
        </w:rPr>
        <w:softHyphen/>
      </w:r>
      <w:r w:rsidRPr="00E84C88">
        <w:rPr>
          <w:rFonts w:ascii="Arial" w:eastAsia="Times New Roman" w:hAnsi="Arial" w:cs="Arial"/>
          <w:sz w:val="20"/>
          <w:szCs w:val="20"/>
          <w:lang w:val="hy-AM" w:eastAsia="ru-RU"/>
        </w:rPr>
        <w:t>tunes _</w:t>
      </w:r>
      <w:r w:rsidRPr="00E84C88">
        <w:rPr>
          <w:rFonts w:ascii="GHEA Grapalat" w:eastAsia="Times New Roman" w:hAnsi="GHEA Grapalat" w:cs="Times New Roman"/>
          <w:sz w:val="20"/>
          <w:szCs w:val="20"/>
          <w:lang w:val="hy-AM" w:eastAsia="ru-RU"/>
        </w:rPr>
        <w:softHyphen/>
        <w:t xml:space="preserve"> </w:t>
      </w:r>
      <w:r w:rsidRPr="00E84C88">
        <w:rPr>
          <w:rFonts w:ascii="Arial" w:eastAsia="Times New Roman" w:hAnsi="Arial" w:cs="Arial"/>
          <w:sz w:val="20"/>
          <w:szCs w:val="20"/>
          <w:lang w:val="hy-AM" w:eastAsia="ru-RU"/>
        </w:rPr>
        <w:t>partial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default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as a result</w:t>
      </w:r>
      <w:r w:rsidRPr="00E84C88" w:rsidDel="00591DE3">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completely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be resolved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mutual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by agreement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except for </w:t>
      </w:r>
      <w:r w:rsidRPr="00E84C88">
        <w:rPr>
          <w:rFonts w:ascii="GHEA Grapalat" w:eastAsia="Times New Roman" w:hAnsi="GHEA Grapalat" w:cs="Times New Roman"/>
          <w:sz w:val="20"/>
          <w:szCs w:val="20"/>
          <w:lang w:val="hy-AM" w:eastAsia="ru-RU"/>
        </w:rPr>
        <w:t xml:space="preserve">Armenia </w:t>
      </w:r>
      <w:r w:rsidRPr="00E84C88">
        <w:rPr>
          <w:rFonts w:ascii="Arial" w:eastAsia="Times New Roman" w:hAnsi="Arial" w:cs="Arial"/>
          <w:sz w:val="20"/>
          <w:szCs w:val="20"/>
          <w:lang w:val="hy-AM" w:eastAsia="ru-RU"/>
        </w:rPr>
        <w:t>Republic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by legislation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established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order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product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supply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necessary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financial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allocations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reduction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of cases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With</w:t>
      </w:r>
      <w:r w:rsidRPr="00E84C88">
        <w:rPr>
          <w:rFonts w:ascii="GHEA Grapalat" w:eastAsia="Times New Roman" w:hAnsi="GHEA Grapalat" w:cs="Times New Roman"/>
          <w:sz w:val="20"/>
          <w:szCs w:val="20"/>
          <w:lang w:val="hy-AM" w:eastAsia="ru-RU"/>
        </w:rPr>
        <w:t xml:space="preserve"> in </w:t>
      </w:r>
      <w:r w:rsidRPr="00E84C88">
        <w:rPr>
          <w:rFonts w:ascii="Arial" w:eastAsia="Times New Roman" w:hAnsi="Arial" w:cs="Arial"/>
          <w:sz w:val="20"/>
          <w:szCs w:val="20"/>
          <w:lang w:val="hy-AM" w:eastAsia="ru-RU"/>
        </w:rPr>
        <w:t>which 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obligations </w:t>
      </w:r>
      <w:r w:rsidRPr="00E84C88">
        <w:rPr>
          <w:rFonts w:ascii="GHEA Grapalat" w:eastAsia="Times New Roman" w:hAnsi="GHEA Grapalat" w:cs="Times New Roman"/>
          <w:sz w:val="20"/>
          <w:szCs w:val="20"/>
          <w:lang w:val="hy-AM" w:eastAsia="ru-RU"/>
        </w:rPr>
        <w:t xml:space="preserve">of </w:t>
      </w:r>
      <w:r w:rsidRPr="00E84C88">
        <w:rPr>
          <w:rFonts w:ascii="Arial" w:eastAsia="Times New Roman" w:hAnsi="Arial" w:cs="Arial"/>
          <w:sz w:val="20"/>
          <w:szCs w:val="20"/>
          <w:lang w:val="hy-AM" w:eastAsia="ru-RU"/>
        </w:rPr>
        <w:t>the parties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default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completely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solution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mutual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consent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necessary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hand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bring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before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Armenia</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Republic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by legislation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established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order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product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supply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necessary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financial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allocations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deduction </w:t>
      </w:r>
      <w:r w:rsidRPr="00E84C88">
        <w:rPr>
          <w:rFonts w:ascii="GHEA Grapalat" w:eastAsia="Times New Roman" w:hAnsi="GHEA Grapalat" w:cs="Times New Roman"/>
          <w:sz w:val="20"/>
          <w:szCs w:val="20"/>
          <w:lang w:val="hy-AM" w:eastAsia="ru-RU"/>
        </w:rPr>
        <w:t>.</w:t>
      </w:r>
    </w:p>
    <w:p w14:paraId="4DDBD85F"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eastAsia="ru-RU"/>
        </w:rPr>
      </w:pPr>
      <w:r w:rsidRPr="00E84C88">
        <w:rPr>
          <w:rFonts w:ascii="GHEA Grapalat" w:eastAsia="Times New Roman" w:hAnsi="GHEA Grapalat" w:cs="Times New Roman"/>
          <w:sz w:val="20"/>
          <w:szCs w:val="20"/>
          <w:lang w:val="hy-AM" w:eastAsia="ru-RU"/>
        </w:rPr>
        <w:tab/>
        <w:t xml:space="preserve">8.11 </w:t>
      </w:r>
      <w:r w:rsidRPr="00E84C88">
        <w:rPr>
          <w:rFonts w:ascii="Arial" w:eastAsia="Times New Roman" w:hAnsi="Arial" w:cs="Arial"/>
          <w:sz w:val="20"/>
          <w:szCs w:val="20"/>
          <w:lang w:val="hy-AM" w:eastAsia="ru-RU"/>
        </w:rPr>
        <w:t>Seller's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from</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undertaken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obligations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not </w:t>
      </w:r>
      <w:r w:rsidRPr="00E84C88">
        <w:rPr>
          <w:rFonts w:ascii="GHEA Grapalat" w:eastAsia="Times New Roman" w:hAnsi="GHEA Grapalat" w:cs="Times New Roman"/>
          <w:sz w:val="20"/>
          <w:szCs w:val="20"/>
          <w:lang w:val="hy-AM" w:eastAsia="ru-RU"/>
        </w:rPr>
        <w:softHyphen/>
      </w:r>
      <w:r w:rsidRPr="00E84C88">
        <w:rPr>
          <w:rFonts w:ascii="Arial" w:eastAsia="Times New Roman" w:hAnsi="Arial" w:cs="Arial"/>
          <w:sz w:val="20"/>
          <w:szCs w:val="20"/>
          <w:lang w:val="hy-AM" w:eastAsia="ru-RU"/>
        </w:rPr>
        <w:t>to do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proper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perform</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based 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completely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one-sided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solve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notification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buyer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publication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at </w:t>
      </w:r>
      <w:r w:rsidRPr="00E84C88">
        <w:rPr>
          <w:rFonts w:ascii="GHEA Grapalat" w:eastAsia="Times New Roman" w:hAnsi="GHEA Grapalat" w:cs="Times New Roman"/>
          <w:sz w:val="20"/>
          <w:szCs w:val="20"/>
          <w:lang w:val="hy-AM" w:eastAsia="ru-RU"/>
        </w:rPr>
        <w:t xml:space="preserve">www.procurement.am </w:t>
      </w:r>
      <w:r w:rsidRPr="00E84C88">
        <w:rPr>
          <w:rFonts w:ascii="Arial" w:eastAsia="Times New Roman" w:hAnsi="Arial" w:cs="Arial"/>
          <w:sz w:val="20"/>
          <w:szCs w:val="20"/>
          <w:lang w:val="hy-AM" w:eastAsia="ru-RU"/>
        </w:rPr>
        <w:t>_</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active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internet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website: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Contracts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one-sided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solve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notifications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section </w:t>
      </w:r>
      <w:r w:rsidRPr="00E84C88">
        <w:rPr>
          <w:rFonts w:ascii="GHEA Grapalat" w:eastAsia="Times New Roman" w:hAnsi="GHEA Grapalat" w:cs="Times New Roman"/>
          <w:sz w:val="20"/>
          <w:szCs w:val="20"/>
          <w:lang w:val="hy-AM" w:eastAsia="ru-RU"/>
        </w:rPr>
        <w:t xml:space="preserve">by </w:t>
      </w:r>
      <w:r w:rsidRPr="00E84C88">
        <w:rPr>
          <w:rFonts w:ascii="Arial" w:eastAsia="Times New Roman" w:hAnsi="Arial" w:cs="Arial"/>
          <w:sz w:val="20"/>
          <w:szCs w:val="20"/>
          <w:lang w:val="hy-AM" w:eastAsia="ru-RU"/>
        </w:rPr>
        <w:t>specifying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publication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date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The seller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one-sided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solve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regarding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considered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proper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notified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the notice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hereof</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with a point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established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be published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next</w:t>
      </w:r>
      <w:r w:rsidRPr="00E84C88">
        <w:rPr>
          <w:rFonts w:ascii="GHEA Grapalat" w:eastAsia="Times New Roman" w:hAnsi="GHEA Grapalat" w:cs="Times New Roman"/>
          <w:sz w:val="20"/>
          <w:szCs w:val="20"/>
          <w:lang w:val="hy-AM" w:eastAsia="ru-RU"/>
        </w:rPr>
        <w:t xml:space="preserve"> from </w:t>
      </w:r>
      <w:bookmarkStart w:id="16" w:name="_Hlk23253914"/>
      <w:r w:rsidRPr="00E84C88">
        <w:rPr>
          <w:rFonts w:ascii="Arial" w:eastAsia="Times New Roman" w:hAnsi="Arial" w:cs="Arial"/>
          <w:sz w:val="20"/>
          <w:szCs w:val="20"/>
          <w:lang w:val="hy-AM" w:eastAsia="ru-RU"/>
        </w:rPr>
        <w:t>the day 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completely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one-sided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solve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about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notification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the newsletter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be published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day</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buyer</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being sent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also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Seller's: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electronic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to the post office </w:t>
      </w:r>
      <w:r w:rsidRPr="00E84C88">
        <w:rPr>
          <w:rFonts w:ascii="GHEA Grapalat" w:eastAsia="Times New Roman" w:hAnsi="GHEA Grapalat" w:cs="Times New Roman"/>
          <w:sz w:val="20"/>
          <w:szCs w:val="20"/>
          <w:lang w:val="hy-AM" w:eastAsia="ru-RU"/>
        </w:rPr>
        <w:t>.</w:t>
      </w:r>
      <w:bookmarkEnd w:id="16"/>
      <w:r w:rsidRPr="00E84C88">
        <w:rPr>
          <w:rFonts w:ascii="GHEA Grapalat" w:eastAsia="Times New Roman" w:hAnsi="GHEA Grapalat" w:cs="Times New Roman"/>
          <w:sz w:val="20"/>
          <w:szCs w:val="20"/>
          <w:lang w:val="hy-AM" w:eastAsia="ru-RU"/>
        </w:rPr>
        <w:t xml:space="preserve">   </w:t>
      </w:r>
    </w:p>
    <w:p w14:paraId="06088597"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eastAsia="ru-RU"/>
        </w:rPr>
      </w:pPr>
      <w:r w:rsidRPr="00E84C88">
        <w:rPr>
          <w:rFonts w:ascii="GHEA Grapalat" w:eastAsia="Times New Roman" w:hAnsi="GHEA Grapalat" w:cs="Times New Roman"/>
          <w:sz w:val="20"/>
          <w:szCs w:val="20"/>
          <w:lang w:val="hy-AM" w:eastAsia="ru-RU"/>
        </w:rPr>
        <w:t xml:space="preserve">8.12 </w:t>
      </w:r>
      <w:r w:rsidRPr="00E84C88">
        <w:rPr>
          <w:rFonts w:ascii="GHEA Grapalat" w:eastAsia="Times New Roman" w:hAnsi="GHEA Grapalat" w:cs="Times New Roman"/>
          <w:sz w:val="20"/>
          <w:szCs w:val="20"/>
          <w:lang w:val="hy-AM" w:eastAsia="ru-RU"/>
        </w:rPr>
        <w:tab/>
      </w:r>
      <w:r w:rsidRPr="00E84C88">
        <w:rPr>
          <w:rFonts w:ascii="Arial" w:eastAsia="Times New Roman" w:hAnsi="Arial" w:cs="Arial"/>
          <w:sz w:val="20"/>
          <w:szCs w:val="20"/>
          <w:lang w:val="hy-AM" w:eastAsia="ru-RU"/>
        </w:rPr>
        <w:t>of the Agreement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regarding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originated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disputes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being resolved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negotiations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through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Agreement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hand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not to bring</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case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disputes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being resolved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judicial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 order.</w:t>
      </w:r>
    </w:p>
    <w:p w14:paraId="0FF99380"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eastAsia="ru-RU"/>
        </w:rPr>
      </w:pPr>
      <w:r w:rsidRPr="00E84C88">
        <w:rPr>
          <w:rFonts w:ascii="GHEA Grapalat" w:eastAsia="Times New Roman" w:hAnsi="GHEA Grapalat" w:cs="Times New Roman"/>
          <w:sz w:val="20"/>
          <w:szCs w:val="20"/>
          <w:lang w:val="hy-AM" w:eastAsia="ru-RU"/>
        </w:rPr>
        <w:t xml:space="preserve">8.13 </w:t>
      </w:r>
      <w:r w:rsidRPr="00E84C88">
        <w:rPr>
          <w:rFonts w:ascii="Arial" w:eastAsia="Times New Roman" w:hAnsi="Arial" w:cs="Arial"/>
          <w:sz w:val="20"/>
          <w:szCs w:val="20"/>
          <w:lang w:val="hy-AM" w:eastAsia="ru-RU"/>
        </w:rPr>
        <w:t>The Agreement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made up</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is from </w:t>
      </w:r>
      <w:r w:rsidRPr="00E84C88">
        <w:rPr>
          <w:rFonts w:ascii="GHEA Grapalat" w:eastAsia="Times New Roman" w:hAnsi="GHEA Grapalat" w:cs="Times New Roman"/>
          <w:sz w:val="20"/>
          <w:szCs w:val="20"/>
          <w:lang w:val="hy-AM" w:eastAsia="ru-RU"/>
        </w:rPr>
        <w:t xml:space="preserve">____ </w:t>
      </w:r>
      <w:r w:rsidRPr="00E84C88">
        <w:rPr>
          <w:rFonts w:ascii="Arial" w:eastAsia="Times New Roman" w:hAnsi="Arial" w:cs="Arial"/>
          <w:sz w:val="20"/>
          <w:szCs w:val="20"/>
          <w:lang w:val="hy-AM" w:eastAsia="ru-RU"/>
        </w:rPr>
        <w:t xml:space="preserve">page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sealed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two</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from example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which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have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equal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legal</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power </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each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 the side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given</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one each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for example.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 xml:space="preserve">Annexes </w:t>
      </w:r>
      <w:r w:rsidRPr="00E84C88">
        <w:rPr>
          <w:rFonts w:ascii="GHEA Grapalat" w:eastAsia="Times New Roman" w:hAnsi="GHEA Grapalat" w:cs="Times New Roman"/>
          <w:sz w:val="20"/>
          <w:szCs w:val="20"/>
          <w:lang w:val="hy-AM" w:eastAsia="ru-RU"/>
        </w:rPr>
        <w:t xml:space="preserve">N 1, N 2, N 3 </w:t>
      </w:r>
      <w:r w:rsidRPr="00E84C88">
        <w:rPr>
          <w:rFonts w:ascii="Arial" w:eastAsia="Times New Roman" w:hAnsi="Arial" w:cs="Arial"/>
          <w:sz w:val="20"/>
          <w:szCs w:val="20"/>
          <w:lang w:val="hy-AM" w:eastAsia="ru-RU"/>
        </w:rPr>
        <w:t xml:space="preserve">and </w:t>
      </w:r>
      <w:r w:rsidRPr="00E84C88">
        <w:rPr>
          <w:rFonts w:ascii="GHEA Grapalat" w:eastAsia="Times New Roman" w:hAnsi="GHEA Grapalat" w:cs="Times New Roman"/>
          <w:sz w:val="20"/>
          <w:szCs w:val="20"/>
          <w:lang w:val="hy-AM" w:eastAsia="ru-RU"/>
        </w:rPr>
        <w:t xml:space="preserve">N 3.1 </w:t>
      </w:r>
      <w:r w:rsidRPr="00E84C88">
        <w:rPr>
          <w:rFonts w:ascii="Arial" w:eastAsia="Times New Roman" w:hAnsi="Arial" w:cs="Arial"/>
          <w:sz w:val="20"/>
          <w:szCs w:val="20"/>
          <w:lang w:val="hy-AM" w:eastAsia="ru-RU"/>
        </w:rPr>
        <w:t xml:space="preserve">of the contract </w:t>
      </w:r>
      <w:r w:rsidRPr="00E84C88">
        <w:rPr>
          <w:rFonts w:ascii="GHEA Grapalat" w:eastAsia="Times New Roman" w:hAnsi="GHEA Grapalat" w:cs="Times New Roman"/>
          <w:sz w:val="20"/>
          <w:szCs w:val="20"/>
          <w:lang w:val="hy-AM" w:eastAsia="ru-RU"/>
        </w:rPr>
        <w:t xml:space="preserve">are </w:t>
      </w:r>
      <w:r w:rsidRPr="00E84C88">
        <w:rPr>
          <w:rFonts w:ascii="Arial" w:eastAsia="Times New Roman" w:hAnsi="Arial" w:cs="Arial"/>
          <w:sz w:val="20"/>
          <w:szCs w:val="20"/>
          <w:lang w:val="hy-AM" w:eastAsia="ru-RU"/>
        </w:rPr>
        <w:t>considered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are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the contract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indivisible</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part.</w:t>
      </w:r>
    </w:p>
    <w:p w14:paraId="749C5E54"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hy-AM" w:eastAsia="ru-RU"/>
        </w:rPr>
      </w:pPr>
      <w:r w:rsidRPr="00E84C88">
        <w:rPr>
          <w:rFonts w:ascii="GHEA Grapalat" w:eastAsia="Times New Roman" w:hAnsi="GHEA Grapalat" w:cs="Times New Roman"/>
          <w:sz w:val="20"/>
          <w:szCs w:val="20"/>
          <w:lang w:val="hy-AM" w:eastAsia="ru-RU"/>
        </w:rPr>
        <w:t xml:space="preserve">8.14 </w:t>
      </w:r>
      <w:r w:rsidRPr="00E84C88">
        <w:rPr>
          <w:rFonts w:ascii="Arial" w:eastAsia="Times New Roman" w:hAnsi="Arial" w:cs="Arial"/>
          <w:sz w:val="20"/>
          <w:szCs w:val="20"/>
          <w:lang w:val="hy-AM" w:eastAsia="ru-RU"/>
        </w:rPr>
        <w:t>of the Agreement</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with</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connected</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of relations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towards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applies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is</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Armenia</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Republic</w:t>
      </w:r>
      <w:r w:rsidRPr="00E84C88">
        <w:rPr>
          <w:rFonts w:ascii="GHEA Grapalat" w:eastAsia="Times New Roman" w:hAnsi="GHEA Grapalat" w:cs="Times New Roman"/>
          <w:sz w:val="20"/>
          <w:szCs w:val="20"/>
          <w:lang w:val="hy-AM" w:eastAsia="ru-RU"/>
        </w:rPr>
        <w:t xml:space="preserve"> </w:t>
      </w:r>
      <w:r w:rsidRPr="00E84C88">
        <w:rPr>
          <w:rFonts w:ascii="Arial" w:eastAsia="Times New Roman" w:hAnsi="Arial" w:cs="Arial"/>
          <w:sz w:val="20"/>
          <w:szCs w:val="20"/>
          <w:lang w:val="hy-AM" w:eastAsia="ru-RU"/>
        </w:rPr>
        <w:t>the right.</w:t>
      </w:r>
    </w:p>
    <w:p w14:paraId="2DDBABA3" w14:textId="77777777" w:rsidR="00532D6C" w:rsidRPr="00E84C88" w:rsidRDefault="00532D6C" w:rsidP="00532D6C">
      <w:pPr>
        <w:spacing w:after="0" w:line="240" w:lineRule="auto"/>
        <w:ind w:firstLine="567"/>
        <w:jc w:val="both"/>
        <w:rPr>
          <w:rFonts w:ascii="GHEA Grapalat" w:eastAsia="Times New Roman" w:hAnsi="GHEA Grapalat" w:cs="Sylfaen"/>
          <w:sz w:val="20"/>
          <w:szCs w:val="24"/>
          <w:u w:val="single"/>
          <w:lang w:val="hy-AM"/>
        </w:rPr>
      </w:pPr>
      <w:r w:rsidRPr="00E84C88">
        <w:rPr>
          <w:rFonts w:ascii="GHEA Grapalat" w:eastAsia="Times New Roman" w:hAnsi="GHEA Grapalat" w:cs="Times New Roman"/>
          <w:sz w:val="20"/>
          <w:szCs w:val="20"/>
          <w:lang w:val="hy-AM" w:eastAsia="ru-RU"/>
        </w:rPr>
        <w:tab/>
      </w:r>
    </w:p>
    <w:p w14:paraId="5F544E13"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r w:rsidRPr="00E84C88">
        <w:rPr>
          <w:rFonts w:ascii="GHEA Grapalat" w:eastAsia="Times New Roman" w:hAnsi="GHEA Grapalat" w:cs="Times New Roman"/>
          <w:b/>
          <w:sz w:val="20"/>
          <w:szCs w:val="24"/>
          <w:lang w:val="hy-AM"/>
        </w:rPr>
        <w:t xml:space="preserve">9. </w:t>
      </w:r>
      <w:r w:rsidRPr="00E84C88">
        <w:rPr>
          <w:rFonts w:ascii="Arial" w:eastAsia="Times New Roman" w:hAnsi="Arial" w:cs="Arial"/>
          <w:b/>
          <w:sz w:val="20"/>
          <w:szCs w:val="24"/>
          <w:lang w:val="hy-AM"/>
        </w:rPr>
        <w:t>Parties</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 xml:space="preserve">addresses </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banking</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valid conditions</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and:</w:t>
      </w:r>
      <w:r w:rsidRPr="00E84C88">
        <w:rPr>
          <w:rFonts w:ascii="GHEA Grapalat" w:eastAsia="Times New Roman" w:hAnsi="GHEA Grapalat" w:cs="Times New Roman"/>
          <w:b/>
          <w:sz w:val="20"/>
          <w:szCs w:val="24"/>
          <w:lang w:val="hy-AM"/>
        </w:rPr>
        <w:t xml:space="preserve"> </w:t>
      </w:r>
      <w:r w:rsidRPr="00E84C88">
        <w:rPr>
          <w:rFonts w:ascii="Arial" w:eastAsia="Times New Roman" w:hAnsi="Arial" w:cs="Arial"/>
          <w:b/>
          <w:sz w:val="20"/>
          <w:szCs w:val="24"/>
          <w:lang w:val="hy-AM"/>
        </w:rPr>
        <w:t>signatures</w:t>
      </w:r>
    </w:p>
    <w:p w14:paraId="40442224"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 xml:space="preserve"> </w:t>
      </w:r>
    </w:p>
    <w:p w14:paraId="10DEA6DB"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48B3E8FD"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532D6C" w:rsidRPr="00E84C88" w14:paraId="37557005" w14:textId="77777777" w:rsidTr="00532D6C">
        <w:tc>
          <w:tcPr>
            <w:tcW w:w="4536" w:type="dxa"/>
          </w:tcPr>
          <w:p w14:paraId="38FE0C0D" w14:textId="77777777" w:rsidR="00532D6C" w:rsidRPr="00E84C88" w:rsidRDefault="00532D6C" w:rsidP="00532D6C">
            <w:pPr>
              <w:spacing w:after="0" w:line="240" w:lineRule="auto"/>
              <w:jc w:val="center"/>
              <w:rPr>
                <w:rFonts w:ascii="GHEA Grapalat" w:eastAsia="Times New Roman" w:hAnsi="GHEA Grapalat" w:cs="Sylfaen"/>
                <w:b/>
                <w:bCs/>
                <w:sz w:val="24"/>
                <w:szCs w:val="24"/>
                <w:lang w:val="nb-NO"/>
              </w:rPr>
            </w:pPr>
            <w:r w:rsidRPr="00E84C88">
              <w:rPr>
                <w:rFonts w:ascii="Arial" w:eastAsia="Times New Roman" w:hAnsi="Arial" w:cs="Arial"/>
                <w:b/>
                <w:bCs/>
                <w:sz w:val="24"/>
                <w:szCs w:val="24"/>
                <w:lang w:val="nb-NO"/>
              </w:rPr>
              <w:t>BUYER:</w:t>
            </w:r>
          </w:p>
          <w:p w14:paraId="052115E9" w14:textId="77777777" w:rsidR="00532D6C" w:rsidRPr="00E84C88" w:rsidRDefault="00532D6C" w:rsidP="00532D6C">
            <w:pPr>
              <w:spacing w:after="0" w:line="240" w:lineRule="auto"/>
              <w:jc w:val="center"/>
              <w:rPr>
                <w:rFonts w:ascii="GHEA Grapalat" w:eastAsia="Times New Roman" w:hAnsi="GHEA Grapalat" w:cs="Times New Roman"/>
                <w:u w:val="single"/>
                <w:lang w:val="en-US"/>
              </w:rPr>
            </w:pPr>
            <w:r w:rsidRPr="00E84C88">
              <w:rPr>
                <w:rFonts w:ascii="GHEA Grapalat" w:eastAsia="Times New Roman" w:hAnsi="GHEA Grapalat" w:cs="Times New Roman"/>
                <w:u w:val="single"/>
                <w:lang w:val="en-US"/>
              </w:rPr>
              <w:t xml:space="preserve"> </w:t>
            </w:r>
          </w:p>
          <w:p w14:paraId="61522E2F" w14:textId="77777777" w:rsidR="00532D6C" w:rsidRPr="00E84C88" w:rsidRDefault="00532D6C" w:rsidP="00532D6C">
            <w:pPr>
              <w:spacing w:after="0" w:line="240" w:lineRule="auto"/>
              <w:rPr>
                <w:rFonts w:ascii="GHEA Grapalat" w:eastAsia="Times New Roman" w:hAnsi="GHEA Grapalat" w:cs="Times New Roman"/>
                <w:sz w:val="24"/>
                <w:szCs w:val="24"/>
                <w:lang w:val="hy-AM"/>
              </w:rPr>
            </w:pPr>
          </w:p>
          <w:p w14:paraId="28C2B72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r w:rsidRPr="00E84C88">
              <w:rPr>
                <w:rFonts w:ascii="GHEA Grapalat" w:eastAsia="Times New Roman" w:hAnsi="GHEA Grapalat" w:cs="Times New Roman"/>
                <w:sz w:val="24"/>
                <w:szCs w:val="24"/>
                <w:lang w:val="hy-AM"/>
              </w:rPr>
              <w:t>-------------------------------------</w:t>
            </w:r>
          </w:p>
          <w:p w14:paraId="50F983EC"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hy-AM"/>
              </w:rPr>
              <w:t xml:space="preserve">signature </w:t>
            </w:r>
            <w:r w:rsidRPr="00E84C88">
              <w:rPr>
                <w:rFonts w:ascii="GHEA Grapalat" w:eastAsia="Times New Roman" w:hAnsi="GHEA Grapalat" w:cs="Times New Roman"/>
                <w:sz w:val="18"/>
                <w:szCs w:val="18"/>
                <w:lang w:val="en-US"/>
              </w:rPr>
              <w:t>/</w:t>
            </w:r>
          </w:p>
          <w:p w14:paraId="0F46E16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hy-AM"/>
              </w:rPr>
            </w:pPr>
            <w:r w:rsidRPr="00E84C88">
              <w:rPr>
                <w:rFonts w:ascii="Arial" w:eastAsia="Times New Roman" w:hAnsi="Arial" w:cs="Arial"/>
                <w:sz w:val="18"/>
                <w:szCs w:val="18"/>
                <w:lang w:val="hy-AM"/>
              </w:rPr>
              <w:t xml:space="preserve">K. </w:t>
            </w:r>
            <w:r w:rsidRPr="00E84C88">
              <w:rPr>
                <w:rFonts w:ascii="GHEA Grapalat" w:eastAsia="Times New Roman" w:hAnsi="GHEA Grapalat" w:cs="Times New Roman"/>
                <w:sz w:val="18"/>
                <w:szCs w:val="18"/>
                <w:lang w:val="hy-AM"/>
              </w:rPr>
              <w:t xml:space="preserve">_ </w:t>
            </w:r>
            <w:r w:rsidRPr="00E84C88">
              <w:rPr>
                <w:rFonts w:ascii="Arial" w:eastAsia="Times New Roman" w:hAnsi="Arial" w:cs="Arial"/>
                <w:sz w:val="18"/>
                <w:szCs w:val="18"/>
                <w:lang w:val="hy-AM"/>
              </w:rPr>
              <w:t>T:</w:t>
            </w:r>
          </w:p>
        </w:tc>
        <w:tc>
          <w:tcPr>
            <w:tcW w:w="760" w:type="dxa"/>
          </w:tcPr>
          <w:p w14:paraId="2D412E9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tc>
        <w:tc>
          <w:tcPr>
            <w:tcW w:w="4343" w:type="dxa"/>
          </w:tcPr>
          <w:p w14:paraId="38A617D9" w14:textId="77777777" w:rsidR="00532D6C" w:rsidRPr="00E84C88" w:rsidRDefault="00532D6C" w:rsidP="00532D6C">
            <w:pPr>
              <w:spacing w:after="0" w:line="240" w:lineRule="auto"/>
              <w:jc w:val="center"/>
              <w:rPr>
                <w:rFonts w:ascii="GHEA Grapalat" w:eastAsia="Times New Roman" w:hAnsi="GHEA Grapalat" w:cs="Sylfaen"/>
                <w:b/>
                <w:bCs/>
                <w:sz w:val="24"/>
                <w:szCs w:val="24"/>
                <w:lang w:val="hy-AM"/>
              </w:rPr>
            </w:pPr>
            <w:r w:rsidRPr="00E84C88">
              <w:rPr>
                <w:rFonts w:ascii="Arial" w:eastAsia="Times New Roman" w:hAnsi="Arial" w:cs="Arial"/>
                <w:b/>
                <w:bCs/>
                <w:sz w:val="24"/>
                <w:szCs w:val="24"/>
                <w:lang w:val="hy-AM"/>
              </w:rPr>
              <w:t>SELLER</w:t>
            </w:r>
          </w:p>
          <w:p w14:paraId="56EDBF5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79D34353"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38CAC09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r w:rsidRPr="00E84C88">
              <w:rPr>
                <w:rFonts w:ascii="GHEA Grapalat" w:eastAsia="Times New Roman" w:hAnsi="GHEA Grapalat" w:cs="Times New Roman"/>
                <w:sz w:val="24"/>
                <w:szCs w:val="24"/>
                <w:lang w:val="hy-AM"/>
              </w:rPr>
              <w:t>-------------------------------------</w:t>
            </w:r>
          </w:p>
          <w:p w14:paraId="554C0B7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hy-AM"/>
              </w:rPr>
              <w:t xml:space="preserve">signature </w:t>
            </w:r>
            <w:r w:rsidRPr="00E84C88">
              <w:rPr>
                <w:rFonts w:ascii="GHEA Grapalat" w:eastAsia="Times New Roman" w:hAnsi="GHEA Grapalat" w:cs="Times New Roman"/>
                <w:sz w:val="18"/>
                <w:szCs w:val="18"/>
                <w:lang w:val="en-US"/>
              </w:rPr>
              <w:t>/</w:t>
            </w:r>
          </w:p>
          <w:p w14:paraId="615FE808" w14:textId="77777777" w:rsidR="00532D6C" w:rsidRPr="00E84C88" w:rsidRDefault="00532D6C" w:rsidP="00532D6C">
            <w:pPr>
              <w:spacing w:after="0" w:line="240" w:lineRule="auto"/>
              <w:jc w:val="center"/>
              <w:rPr>
                <w:rFonts w:ascii="GHEA Grapalat" w:eastAsia="Times New Roman" w:hAnsi="GHEA Grapalat" w:cs="Times New Roman"/>
                <w:lang w:val="hy-AM"/>
              </w:rPr>
            </w:pPr>
            <w:r w:rsidRPr="00E84C88">
              <w:rPr>
                <w:rFonts w:ascii="Arial" w:eastAsia="Times New Roman" w:hAnsi="Arial" w:cs="Arial"/>
                <w:sz w:val="18"/>
                <w:szCs w:val="18"/>
                <w:lang w:val="hy-AM"/>
              </w:rPr>
              <w:t xml:space="preserve">K. </w:t>
            </w:r>
            <w:r w:rsidRPr="00E84C88">
              <w:rPr>
                <w:rFonts w:ascii="GHEA Grapalat" w:eastAsia="Times New Roman" w:hAnsi="GHEA Grapalat" w:cs="Times New Roman"/>
                <w:sz w:val="18"/>
                <w:szCs w:val="18"/>
                <w:lang w:val="hy-AM"/>
              </w:rPr>
              <w:t xml:space="preserve">_ </w:t>
            </w:r>
            <w:r w:rsidRPr="00E84C88">
              <w:rPr>
                <w:rFonts w:ascii="Arial" w:eastAsia="Times New Roman" w:hAnsi="Arial" w:cs="Arial"/>
                <w:sz w:val="18"/>
                <w:szCs w:val="18"/>
                <w:lang w:val="hy-AM"/>
              </w:rPr>
              <w:t>T:</w:t>
            </w:r>
          </w:p>
        </w:tc>
      </w:tr>
    </w:tbl>
    <w:p w14:paraId="63B745FB"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0904AA0B"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Of necessity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can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are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include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RA:</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legislation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non-contradictory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provisions.</w:t>
      </w:r>
    </w:p>
    <w:p w14:paraId="12FC2524"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6E2991F1"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4BD0CFC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24BFB74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9E6B1D3"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5240CABC"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sectPr w:rsidR="00532D6C" w:rsidRPr="00E84C88" w:rsidSect="00532D6C">
          <w:pgSz w:w="11906" w:h="16838" w:code="9"/>
          <w:pgMar w:top="426" w:right="662" w:bottom="426" w:left="1138" w:header="562" w:footer="562" w:gutter="0"/>
          <w:cols w:space="720"/>
        </w:sectPr>
      </w:pPr>
    </w:p>
    <w:p w14:paraId="1AAE7B65"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Arial" w:eastAsia="Times New Roman" w:hAnsi="Arial" w:cs="Arial"/>
          <w:sz w:val="18"/>
          <w:szCs w:val="24"/>
          <w:lang w:val="hy-AM"/>
        </w:rPr>
        <w:lastRenderedPageBreak/>
        <w:t xml:space="preserve">Appendix </w:t>
      </w:r>
      <w:r w:rsidRPr="00E84C88">
        <w:rPr>
          <w:rFonts w:ascii="GHEA Grapalat" w:eastAsia="Times New Roman" w:hAnsi="GHEA Grapalat" w:cs="Times New Roman"/>
          <w:sz w:val="18"/>
          <w:szCs w:val="24"/>
          <w:lang w:val="hy-AM"/>
        </w:rPr>
        <w:t>N 1</w:t>
      </w:r>
    </w:p>
    <w:p w14:paraId="32C09727"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20 </w:t>
      </w:r>
      <w:r w:rsidRPr="00E84C88">
        <w:rPr>
          <w:rFonts w:ascii="Arial" w:eastAsia="Times New Roman" w:hAnsi="Arial" w:cs="Arial"/>
          <w:sz w:val="18"/>
          <w:szCs w:val="24"/>
          <w:lang w:val="hy-AM"/>
        </w:rPr>
        <w:t xml:space="preserve">years </w:t>
      </w:r>
      <w:r w:rsidRPr="00E84C88">
        <w:rPr>
          <w:rFonts w:ascii="GHEA Grapalat" w:eastAsia="Times New Roman" w:hAnsi="GHEA Grapalat" w:cs="Times New Roman"/>
          <w:sz w:val="18"/>
          <w:szCs w:val="24"/>
          <w:lang w:val="hy-AM"/>
        </w:rPr>
        <w:t xml:space="preserve">_ </w:t>
      </w:r>
      <w:r w:rsidRPr="00E84C88">
        <w:rPr>
          <w:rFonts w:ascii="Arial" w:eastAsia="Times New Roman" w:hAnsi="Arial" w:cs="Arial"/>
          <w:sz w:val="18"/>
          <w:szCs w:val="24"/>
          <w:lang w:val="hy-AM"/>
        </w:rPr>
        <w:t>sealed</w:t>
      </w:r>
      <w:r w:rsidRPr="00E84C88">
        <w:rPr>
          <w:rFonts w:ascii="GHEA Grapalat" w:eastAsia="Times New Roman" w:hAnsi="GHEA Grapalat" w:cs="Times New Roman"/>
          <w:sz w:val="18"/>
          <w:szCs w:val="24"/>
          <w:lang w:val="hy-AM"/>
        </w:rPr>
        <w:t xml:space="preserve"> </w:t>
      </w:r>
    </w:p>
    <w:p w14:paraId="21737542"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with code</w:t>
      </w: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of the contract</w:t>
      </w:r>
    </w:p>
    <w:p w14:paraId="6566206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hy-AM"/>
        </w:rPr>
      </w:pPr>
    </w:p>
    <w:p w14:paraId="19F59E1B"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p>
    <w:p w14:paraId="7EBF3C5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TECHNICAL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CHARACTERISTICS </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PURCHASE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TIMETABLE </w:t>
      </w:r>
      <w:r w:rsidRPr="00E84C88">
        <w:rPr>
          <w:rFonts w:ascii="GHEA Grapalat" w:eastAsia="Times New Roman" w:hAnsi="GHEA Grapalat" w:cs="Times New Roman"/>
          <w:sz w:val="20"/>
          <w:szCs w:val="24"/>
          <w:lang w:val="hy-AM"/>
        </w:rPr>
        <w:t>*</w:t>
      </w:r>
    </w:p>
    <w:p w14:paraId="097B8B5D"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r>
      <w:r w:rsidRPr="00E84C88">
        <w:rPr>
          <w:rFonts w:ascii="GHEA Grapalat" w:eastAsia="Times New Roman" w:hAnsi="GHEA Grapalat" w:cs="Times New Roman"/>
          <w:sz w:val="20"/>
          <w:szCs w:val="24"/>
          <w:lang w:val="hy-AM"/>
        </w:rPr>
        <w:tab/>
        <w:t xml:space="preserve">                                                                </w:t>
      </w:r>
      <w:r w:rsidRPr="00E84C88">
        <w:rPr>
          <w:rFonts w:ascii="Arial" w:eastAsia="Times New Roman" w:hAnsi="Arial" w:cs="Arial"/>
          <w:sz w:val="20"/>
          <w:szCs w:val="24"/>
          <w:lang w:val="hy-AM"/>
        </w:rPr>
        <w:t>RA:</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AMD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1134"/>
        <w:gridCol w:w="1560"/>
        <w:gridCol w:w="3240"/>
        <w:gridCol w:w="966"/>
        <w:gridCol w:w="924"/>
        <w:gridCol w:w="1127"/>
        <w:gridCol w:w="1127"/>
        <w:gridCol w:w="1262"/>
        <w:gridCol w:w="792"/>
        <w:gridCol w:w="1293"/>
      </w:tblGrid>
      <w:tr w:rsidR="00532D6C" w:rsidRPr="00E84C88" w14:paraId="440B3C38" w14:textId="77777777" w:rsidTr="00532D6C">
        <w:tc>
          <w:tcPr>
            <w:tcW w:w="15423" w:type="dxa"/>
            <w:gridSpan w:val="12"/>
          </w:tcPr>
          <w:p w14:paraId="639E1EAA"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Product:</w:t>
            </w:r>
          </w:p>
        </w:tc>
      </w:tr>
      <w:tr w:rsidR="00532D6C" w:rsidRPr="00E84C88" w14:paraId="7A7B00D8" w14:textId="77777777" w:rsidTr="00532D6C">
        <w:trPr>
          <w:trHeight w:val="219"/>
        </w:trPr>
        <w:tc>
          <w:tcPr>
            <w:tcW w:w="864" w:type="dxa"/>
            <w:vMerge w:val="restart"/>
            <w:vAlign w:val="center"/>
          </w:tcPr>
          <w:p w14:paraId="7E120FB9"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by invitation</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planned</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dose</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the number</w:t>
            </w:r>
          </w:p>
        </w:tc>
        <w:tc>
          <w:tcPr>
            <w:tcW w:w="1134" w:type="dxa"/>
            <w:vMerge w:val="restart"/>
            <w:vAlign w:val="center"/>
          </w:tcPr>
          <w:p w14:paraId="15F2352E"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shopping</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with a plan</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planned</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through</w:t>
            </w:r>
            <w:r w:rsidRPr="00E84C88">
              <w:rPr>
                <w:rFonts w:ascii="GHEA Grapalat" w:eastAsia="Times New Roman" w:hAnsi="GHEA Grapalat" w:cs="Times New Roman"/>
                <w:sz w:val="18"/>
                <w:szCs w:val="24"/>
                <w:lang w:val="en-US"/>
              </w:rPr>
              <w:t xml:space="preserve"> </w:t>
            </w:r>
            <w:proofErr w:type="gramStart"/>
            <w:r w:rsidRPr="00E84C88">
              <w:rPr>
                <w:rFonts w:ascii="Arial" w:eastAsia="Times New Roman" w:hAnsi="Arial" w:cs="Arial"/>
                <w:sz w:val="18"/>
                <w:szCs w:val="24"/>
                <w:lang w:val="en-US"/>
              </w:rPr>
              <w:t xml:space="preserve">code </w:t>
            </w:r>
            <w:r w:rsidRPr="00E84C88">
              <w:rPr>
                <w:rFonts w:ascii="GHEA Grapalat" w:eastAsia="Times New Roman" w:hAnsi="GHEA Grapalat" w:cs="Times New Roman"/>
                <w:sz w:val="18"/>
                <w:szCs w:val="24"/>
                <w:lang w:val="en-US"/>
              </w:rPr>
              <w:t>:</w:t>
            </w:r>
            <w:proofErr w:type="gramEnd"/>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according to</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GMA:</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 xml:space="preserve">classification </w:t>
            </w:r>
            <w:r w:rsidRPr="00E84C88">
              <w:rPr>
                <w:rFonts w:ascii="GHEA Grapalat" w:eastAsia="Times New Roman" w:hAnsi="GHEA Grapalat" w:cs="Times New Roman"/>
                <w:sz w:val="18"/>
                <w:szCs w:val="24"/>
                <w:lang w:val="en-US"/>
              </w:rPr>
              <w:t>(CPV)</w:t>
            </w:r>
          </w:p>
        </w:tc>
        <w:tc>
          <w:tcPr>
            <w:tcW w:w="1134" w:type="dxa"/>
            <w:vMerge w:val="restart"/>
            <w:vAlign w:val="center"/>
          </w:tcPr>
          <w:p w14:paraId="07EEDAB0"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the name</w:t>
            </w:r>
            <w:r w:rsidRPr="00E84C88">
              <w:rPr>
                <w:rFonts w:ascii="GHEA Grapalat" w:eastAsia="Times New Roman" w:hAnsi="GHEA Grapalat" w:cs="Times New Roman"/>
                <w:sz w:val="18"/>
                <w:szCs w:val="24"/>
                <w:lang w:val="en-US"/>
              </w:rPr>
              <w:t xml:space="preserve"> </w:t>
            </w:r>
          </w:p>
        </w:tc>
        <w:tc>
          <w:tcPr>
            <w:tcW w:w="1560" w:type="dxa"/>
            <w:vMerge w:val="restart"/>
            <w:vAlign w:val="center"/>
          </w:tcPr>
          <w:p w14:paraId="7148558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commodity</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 xml:space="preserve">the </w:t>
            </w:r>
            <w:proofErr w:type="gramStart"/>
            <w:r w:rsidRPr="00E84C88">
              <w:rPr>
                <w:rFonts w:ascii="Arial" w:eastAsia="Times New Roman" w:hAnsi="Arial" w:cs="Arial"/>
                <w:sz w:val="18"/>
                <w:szCs w:val="24"/>
                <w:lang w:val="en-US"/>
              </w:rPr>
              <w:t xml:space="preserve">sign </w:t>
            </w:r>
            <w:r w:rsidRPr="00E84C88">
              <w:rPr>
                <w:rFonts w:ascii="GHEA Grapalat" w:eastAsia="Times New Roman" w:hAnsi="GHEA Grapalat" w:cs="Times New Roman"/>
                <w:sz w:val="18"/>
                <w:szCs w:val="24"/>
                <w:lang w:val="en-US"/>
              </w:rPr>
              <w:t>,</w:t>
            </w:r>
            <w:proofErr w:type="gramEnd"/>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the stamp</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and:</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of the manufacturer</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 xml:space="preserve">the name </w:t>
            </w:r>
            <w:r w:rsidRPr="00E84C88">
              <w:rPr>
                <w:rFonts w:ascii="GHEA Grapalat" w:eastAsia="Times New Roman" w:hAnsi="GHEA Grapalat" w:cs="Times New Roman"/>
                <w:sz w:val="18"/>
                <w:szCs w:val="24"/>
                <w:lang w:val="en-US"/>
              </w:rPr>
              <w:t>**</w:t>
            </w:r>
          </w:p>
        </w:tc>
        <w:tc>
          <w:tcPr>
            <w:tcW w:w="3240" w:type="dxa"/>
            <w:vMerge w:val="restart"/>
            <w:vAlign w:val="center"/>
          </w:tcPr>
          <w:p w14:paraId="7F05C95F"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technical</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the characteristic</w:t>
            </w:r>
          </w:p>
        </w:tc>
        <w:tc>
          <w:tcPr>
            <w:tcW w:w="966" w:type="dxa"/>
            <w:vMerge w:val="restart"/>
            <w:vAlign w:val="center"/>
          </w:tcPr>
          <w:p w14:paraId="1C0B3DAC"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measurement</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the unit</w:t>
            </w:r>
          </w:p>
        </w:tc>
        <w:tc>
          <w:tcPr>
            <w:tcW w:w="924" w:type="dxa"/>
            <w:vMerge w:val="restart"/>
            <w:vAlign w:val="center"/>
          </w:tcPr>
          <w:p w14:paraId="7649A23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unit</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 xml:space="preserve">price </w:t>
            </w:r>
            <w:r w:rsidRPr="00E84C88">
              <w:rPr>
                <w:rFonts w:ascii="GHEA Grapalat" w:eastAsia="Times New Roman" w:hAnsi="GHEA Grapalat" w:cs="Times New Roman"/>
                <w:sz w:val="18"/>
                <w:szCs w:val="24"/>
                <w:lang w:val="en-US"/>
              </w:rPr>
              <w:t xml:space="preserve">/ </w:t>
            </w:r>
            <w:proofErr w:type="gramStart"/>
            <w:r w:rsidRPr="00E84C88">
              <w:rPr>
                <w:rFonts w:ascii="Arial" w:eastAsia="Times New Roman" w:hAnsi="Arial" w:cs="Arial"/>
                <w:sz w:val="18"/>
                <w:szCs w:val="24"/>
                <w:lang w:val="en-US"/>
              </w:rPr>
              <w:t>RA :</w:t>
            </w:r>
            <w:proofErr w:type="gramEnd"/>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AMD</w:t>
            </w:r>
          </w:p>
        </w:tc>
        <w:tc>
          <w:tcPr>
            <w:tcW w:w="1127" w:type="dxa"/>
            <w:vMerge w:val="restart"/>
            <w:vAlign w:val="center"/>
          </w:tcPr>
          <w:p w14:paraId="01E0CA5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general</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 xml:space="preserve">price </w:t>
            </w:r>
            <w:r w:rsidRPr="00E84C88">
              <w:rPr>
                <w:rFonts w:ascii="GHEA Grapalat" w:eastAsia="Times New Roman" w:hAnsi="GHEA Grapalat" w:cs="Times New Roman"/>
                <w:sz w:val="18"/>
                <w:szCs w:val="24"/>
                <w:lang w:val="en-US"/>
              </w:rPr>
              <w:t xml:space="preserve">/ </w:t>
            </w:r>
            <w:proofErr w:type="gramStart"/>
            <w:r w:rsidRPr="00E84C88">
              <w:rPr>
                <w:rFonts w:ascii="Arial" w:eastAsia="Times New Roman" w:hAnsi="Arial" w:cs="Arial"/>
                <w:sz w:val="18"/>
                <w:szCs w:val="24"/>
                <w:lang w:val="en-US"/>
              </w:rPr>
              <w:t>RA :</w:t>
            </w:r>
            <w:proofErr w:type="gramEnd"/>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AMD</w:t>
            </w:r>
          </w:p>
        </w:tc>
        <w:tc>
          <w:tcPr>
            <w:tcW w:w="1127" w:type="dxa"/>
            <w:vMerge w:val="restart"/>
            <w:vAlign w:val="center"/>
          </w:tcPr>
          <w:p w14:paraId="27BEFB1E"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general</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count</w:t>
            </w:r>
          </w:p>
        </w:tc>
        <w:tc>
          <w:tcPr>
            <w:tcW w:w="3347" w:type="dxa"/>
            <w:gridSpan w:val="3"/>
            <w:vAlign w:val="center"/>
          </w:tcPr>
          <w:p w14:paraId="64B4786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of supply</w:t>
            </w:r>
          </w:p>
        </w:tc>
      </w:tr>
      <w:tr w:rsidR="00532D6C" w:rsidRPr="00E84C88" w14:paraId="5948C80D" w14:textId="77777777" w:rsidTr="00532D6C">
        <w:trPr>
          <w:trHeight w:val="445"/>
        </w:trPr>
        <w:tc>
          <w:tcPr>
            <w:tcW w:w="864" w:type="dxa"/>
            <w:vMerge/>
            <w:vAlign w:val="center"/>
          </w:tcPr>
          <w:p w14:paraId="5BDC55FA"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2EDB4D3C"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2E2EC27A"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560" w:type="dxa"/>
            <w:vMerge/>
            <w:vAlign w:val="center"/>
          </w:tcPr>
          <w:p w14:paraId="52E78754"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3240" w:type="dxa"/>
            <w:vMerge/>
            <w:vAlign w:val="center"/>
          </w:tcPr>
          <w:p w14:paraId="173F868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66" w:type="dxa"/>
            <w:vMerge/>
            <w:vAlign w:val="center"/>
          </w:tcPr>
          <w:p w14:paraId="7B18707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24" w:type="dxa"/>
            <w:vMerge/>
            <w:vAlign w:val="center"/>
          </w:tcPr>
          <w:p w14:paraId="739F3807"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3E356ABD"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224CBACA"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262" w:type="dxa"/>
            <w:vAlign w:val="center"/>
          </w:tcPr>
          <w:p w14:paraId="74A6A0F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the address</w:t>
            </w:r>
          </w:p>
        </w:tc>
        <w:tc>
          <w:tcPr>
            <w:tcW w:w="792" w:type="dxa"/>
            <w:vAlign w:val="center"/>
          </w:tcPr>
          <w:p w14:paraId="3779E57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subject to</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count</w:t>
            </w:r>
          </w:p>
        </w:tc>
        <w:tc>
          <w:tcPr>
            <w:tcW w:w="1293" w:type="dxa"/>
            <w:vAlign w:val="center"/>
          </w:tcPr>
          <w:p w14:paraId="5A64056D"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r w:rsidRPr="00E84C88">
              <w:rPr>
                <w:rFonts w:ascii="Arial" w:eastAsia="Times New Roman" w:hAnsi="Arial" w:cs="Arial"/>
                <w:sz w:val="18"/>
                <w:szCs w:val="24"/>
                <w:lang w:val="en-US"/>
              </w:rPr>
              <w:t xml:space="preserve">Date </w:t>
            </w:r>
            <w:r w:rsidRPr="00E84C88">
              <w:rPr>
                <w:rFonts w:ascii="GHEA Grapalat" w:eastAsia="Times New Roman" w:hAnsi="GHEA Grapalat" w:cs="Times New Roman"/>
                <w:sz w:val="18"/>
                <w:szCs w:val="24"/>
                <w:lang w:val="en-US"/>
              </w:rPr>
              <w:t>***</w:t>
            </w:r>
          </w:p>
          <w:p w14:paraId="4A311D9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r>
      <w:tr w:rsidR="00532D6C" w:rsidRPr="00E84C88" w14:paraId="1341F875" w14:textId="77777777" w:rsidTr="00532D6C">
        <w:trPr>
          <w:trHeight w:val="246"/>
        </w:trPr>
        <w:tc>
          <w:tcPr>
            <w:tcW w:w="864" w:type="dxa"/>
          </w:tcPr>
          <w:p w14:paraId="582F7C47"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r w:rsidRPr="00E84C88">
              <w:rPr>
                <w:rFonts w:ascii="GHEA Grapalat" w:eastAsia="Times New Roman" w:hAnsi="GHEA Grapalat" w:cs="Times New Roman"/>
                <w:sz w:val="20"/>
                <w:szCs w:val="24"/>
                <w:lang w:val="en-US"/>
              </w:rPr>
              <w:t>1:</w:t>
            </w:r>
          </w:p>
        </w:tc>
        <w:tc>
          <w:tcPr>
            <w:tcW w:w="1134" w:type="dxa"/>
          </w:tcPr>
          <w:p w14:paraId="30BF9CAA" w14:textId="77777777" w:rsidR="00997EE9" w:rsidRPr="00E84C88" w:rsidRDefault="00997EE9" w:rsidP="00997EE9">
            <w:pPr>
              <w:spacing w:after="0" w:line="240" w:lineRule="auto"/>
              <w:rPr>
                <w:rFonts w:ascii="GHEA Grapalat" w:eastAsia="Times New Roman" w:hAnsi="GHEA Grapalat" w:cs="Calibri"/>
              </w:rPr>
            </w:pPr>
            <w:r w:rsidRPr="00E84C88">
              <w:rPr>
                <w:rFonts w:ascii="GHEA Grapalat" w:eastAsia="Times New Roman" w:hAnsi="GHEA Grapalat" w:cs="Calibri"/>
              </w:rPr>
              <w:t>09134200</w:t>
            </w:r>
          </w:p>
          <w:p w14:paraId="41E9FCAD" w14:textId="77777777" w:rsidR="00532D6C" w:rsidRPr="00E84C88" w:rsidRDefault="00532D6C" w:rsidP="00532D6C">
            <w:pPr>
              <w:spacing w:after="0" w:line="240" w:lineRule="auto"/>
              <w:rPr>
                <w:rFonts w:ascii="GHEA Grapalat" w:eastAsia="Times New Roman" w:hAnsi="GHEA Grapalat" w:cs="Times New Roman"/>
                <w:b/>
                <w:sz w:val="24"/>
                <w:szCs w:val="24"/>
                <w:lang w:val="en-US"/>
              </w:rPr>
            </w:pPr>
          </w:p>
        </w:tc>
        <w:tc>
          <w:tcPr>
            <w:tcW w:w="1134" w:type="dxa"/>
            <w:vAlign w:val="center"/>
          </w:tcPr>
          <w:p w14:paraId="488F474C" w14:textId="77777777" w:rsidR="00532D6C" w:rsidRPr="00E84C88" w:rsidRDefault="00532D6C" w:rsidP="00532D6C">
            <w:pPr>
              <w:spacing w:after="0" w:line="240" w:lineRule="auto"/>
              <w:jc w:val="center"/>
              <w:rPr>
                <w:rFonts w:ascii="GHEA Grapalat" w:eastAsia="Times New Roman" w:hAnsi="GHEA Grapalat" w:cs="Times New Roman"/>
                <w:b/>
                <w:sz w:val="18"/>
                <w:szCs w:val="14"/>
                <w:lang w:val="en-US"/>
              </w:rPr>
            </w:pPr>
            <w:r w:rsidRPr="00E84C88">
              <w:rPr>
                <w:rFonts w:ascii="Arial" w:eastAsia="Times New Roman" w:hAnsi="Arial" w:cs="Arial"/>
                <w:b/>
                <w:sz w:val="18"/>
                <w:szCs w:val="14"/>
                <w:lang w:val="en-US"/>
              </w:rPr>
              <w:t>Diesel</w:t>
            </w:r>
            <w:r w:rsidRPr="00E84C88">
              <w:rPr>
                <w:rFonts w:ascii="GHEA Grapalat" w:eastAsia="Times New Roman" w:hAnsi="GHEA Grapalat" w:cs="Times New Roman"/>
                <w:b/>
                <w:sz w:val="18"/>
                <w:szCs w:val="14"/>
                <w:lang w:val="en-US"/>
              </w:rPr>
              <w:t xml:space="preserve"> </w:t>
            </w:r>
            <w:r w:rsidRPr="00E84C88">
              <w:rPr>
                <w:rFonts w:ascii="Arial" w:eastAsia="Times New Roman" w:hAnsi="Arial" w:cs="Arial"/>
                <w:b/>
                <w:sz w:val="18"/>
                <w:szCs w:val="14"/>
                <w:lang w:val="en-US"/>
              </w:rPr>
              <w:t>fuel</w:t>
            </w:r>
            <w:r w:rsidRPr="00E84C88">
              <w:rPr>
                <w:rFonts w:ascii="GHEA Grapalat" w:eastAsia="Times New Roman" w:hAnsi="GHEA Grapalat" w:cs="Times New Roman"/>
                <w:b/>
                <w:sz w:val="18"/>
                <w:szCs w:val="14"/>
                <w:lang w:val="en-US"/>
              </w:rPr>
              <w:t xml:space="preserve"> </w:t>
            </w:r>
            <w:r w:rsidRPr="00E84C88">
              <w:rPr>
                <w:rFonts w:ascii="Arial" w:eastAsia="Times New Roman" w:hAnsi="Arial" w:cs="Arial"/>
                <w:b/>
                <w:sz w:val="18"/>
                <w:szCs w:val="14"/>
                <w:lang w:val="hy-AM"/>
              </w:rPr>
              <w:t xml:space="preserve">ama </w:t>
            </w:r>
            <w:r w:rsidRPr="00E84C88">
              <w:rPr>
                <w:rFonts w:ascii="Arial" w:eastAsia="Times New Roman" w:hAnsi="Arial" w:cs="Arial"/>
                <w:b/>
                <w:sz w:val="18"/>
                <w:szCs w:val="14"/>
                <w:lang w:val="en-US"/>
              </w:rPr>
              <w:t>rai</w:t>
            </w:r>
          </w:p>
        </w:tc>
        <w:tc>
          <w:tcPr>
            <w:tcW w:w="1560" w:type="dxa"/>
          </w:tcPr>
          <w:p w14:paraId="3BAF0F44"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3240" w:type="dxa"/>
          </w:tcPr>
          <w:p w14:paraId="45E989AE" w14:textId="77777777" w:rsidR="00532D6C" w:rsidRPr="00E84C88" w:rsidRDefault="00532D6C" w:rsidP="00532D6C">
            <w:pPr>
              <w:widowControl w:val="0"/>
              <w:autoSpaceDE w:val="0"/>
              <w:autoSpaceDN w:val="0"/>
              <w:adjustRightInd w:val="0"/>
              <w:spacing w:after="0" w:line="240" w:lineRule="auto"/>
              <w:jc w:val="both"/>
              <w:rPr>
                <w:rFonts w:ascii="GHEA Grapalat" w:eastAsia="Times LatArm" w:hAnsi="GHEA Grapalat" w:cs="Times LatArm"/>
                <w:sz w:val="18"/>
                <w:szCs w:val="24"/>
                <w:lang w:val="en-US"/>
              </w:rPr>
            </w:pPr>
            <w:r w:rsidRPr="00E84C88">
              <w:rPr>
                <w:rFonts w:ascii="Arial" w:eastAsia="Times LatArm" w:hAnsi="Arial" w:cs="Arial"/>
                <w:sz w:val="18"/>
                <w:szCs w:val="24"/>
                <w:lang w:val="en-US"/>
              </w:rPr>
              <w:t>Cetane</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number from </w:t>
            </w:r>
            <w:r w:rsidRPr="00E84C88">
              <w:rPr>
                <w:rFonts w:ascii="GHEA Grapalat" w:eastAsia="Times LatArm" w:hAnsi="GHEA Grapalat" w:cs="Times LatArm"/>
                <w:sz w:val="18"/>
                <w:szCs w:val="24"/>
                <w:lang w:val="en-US"/>
              </w:rPr>
              <w:t xml:space="preserve">51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less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cetane</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index from </w:t>
            </w:r>
            <w:r w:rsidRPr="00E84C88">
              <w:rPr>
                <w:rFonts w:ascii="GHEA Grapalat" w:eastAsia="Times LatArm" w:hAnsi="GHEA Grapalat" w:cs="Times LatArm"/>
                <w:sz w:val="18"/>
                <w:szCs w:val="24"/>
                <w:lang w:val="en-US"/>
              </w:rPr>
              <w:t xml:space="preserve">46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less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density at </w:t>
            </w:r>
            <w:r w:rsidRPr="00E84C88">
              <w:rPr>
                <w:rFonts w:ascii="GHEA Grapalat" w:eastAsia="Times LatArm" w:hAnsi="GHEA Grapalat" w:cs="Times LatArm"/>
                <w:sz w:val="18"/>
                <w:szCs w:val="24"/>
                <w:lang w:val="en-US"/>
              </w:rPr>
              <w:t xml:space="preserve">150C 820-845 </w:t>
            </w:r>
            <w:r w:rsidRPr="00E84C88">
              <w:rPr>
                <w:rFonts w:ascii="Arial" w:eastAsia="Times LatArm" w:hAnsi="Arial" w:cs="Arial"/>
                <w:sz w:val="18"/>
                <w:szCs w:val="24"/>
                <w:lang w:val="en-US"/>
              </w:rPr>
              <w:t xml:space="preserve">kg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m³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Polycyclic</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aromatic</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of hydrocarbons</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massive</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part from </w:t>
            </w:r>
            <w:r w:rsidRPr="00E84C88">
              <w:rPr>
                <w:rFonts w:ascii="GHEA Grapalat" w:eastAsia="Times LatArm" w:hAnsi="GHEA Grapalat" w:cs="Times LatArm"/>
                <w:sz w:val="18"/>
                <w:szCs w:val="24"/>
                <w:lang w:val="en-US"/>
              </w:rPr>
              <w:t xml:space="preserve">11%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more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sulfur</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content </w:t>
            </w:r>
            <w:r w:rsidRPr="00E84C88">
              <w:rPr>
                <w:rFonts w:ascii="GHEA Grapalat" w:eastAsia="Times LatArm" w:hAnsi="GHEA Grapalat" w:cs="Times LatArm"/>
                <w:sz w:val="18"/>
                <w:szCs w:val="24"/>
                <w:lang w:val="en-US"/>
              </w:rPr>
              <w:t xml:space="preserve">from 10 </w:t>
            </w:r>
            <w:r w:rsidRPr="00E84C88">
              <w:rPr>
                <w:rFonts w:ascii="Arial" w:eastAsia="Times LatArm" w:hAnsi="Arial" w:cs="Arial"/>
                <w:sz w:val="18"/>
                <w:szCs w:val="24"/>
                <w:lang w:val="en-US"/>
              </w:rPr>
              <w:t xml:space="preserve">mg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kg _</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more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Flare up</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temperature from </w:t>
            </w:r>
            <w:r w:rsidRPr="00E84C88">
              <w:rPr>
                <w:rFonts w:ascii="GHEA Grapalat" w:eastAsia="Times LatArm" w:hAnsi="GHEA Grapalat" w:cs="Times LatArm"/>
                <w:sz w:val="18"/>
                <w:szCs w:val="24"/>
                <w:lang w:val="en-US"/>
              </w:rPr>
              <w:t xml:space="preserve">55 ºC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low </w:t>
            </w:r>
            <w:r w:rsidRPr="00E84C88">
              <w:rPr>
                <w:rFonts w:ascii="GHEA Grapalat" w:eastAsia="Times LatArm" w:hAnsi="GHEA Grapalat" w:cs="Times LatArm"/>
                <w:sz w:val="18"/>
                <w:szCs w:val="24"/>
                <w:lang w:val="en-US"/>
              </w:rPr>
              <w:t xml:space="preserve">carbon </w:t>
            </w:r>
            <w:r w:rsidRPr="00E84C88">
              <w:rPr>
                <w:rFonts w:ascii="Arial" w:eastAsia="Times LatArm" w:hAnsi="Arial" w:cs="Arial"/>
                <w:sz w:val="18"/>
                <w:szCs w:val="24"/>
                <w:lang w:val="en-US"/>
              </w:rPr>
              <w:t>_</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the balance in </w:t>
            </w:r>
            <w:r w:rsidRPr="00E84C88">
              <w:rPr>
                <w:rFonts w:ascii="GHEA Grapalat" w:eastAsia="Times LatArm" w:hAnsi="GHEA Grapalat" w:cs="Times LatArm"/>
                <w:sz w:val="18"/>
                <w:szCs w:val="24"/>
                <w:lang w:val="en-US"/>
              </w:rPr>
              <w:t xml:space="preserve">10% </w:t>
            </w:r>
            <w:r w:rsidRPr="00E84C88">
              <w:rPr>
                <w:rFonts w:ascii="Arial" w:eastAsia="Times LatArm" w:hAnsi="Arial" w:cs="Arial"/>
                <w:sz w:val="18"/>
                <w:szCs w:val="24"/>
                <w:lang w:val="en-US"/>
              </w:rPr>
              <w:t xml:space="preserve">sediment from </w:t>
            </w:r>
            <w:r w:rsidRPr="00E84C88">
              <w:rPr>
                <w:rFonts w:ascii="GHEA Grapalat" w:eastAsia="Times LatArm" w:hAnsi="GHEA Grapalat" w:cs="Times LatArm"/>
                <w:sz w:val="18"/>
                <w:szCs w:val="24"/>
                <w:lang w:val="en-US"/>
              </w:rPr>
              <w:t xml:space="preserve">0.3%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more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viscosity at </w:t>
            </w:r>
            <w:r w:rsidRPr="00E84C88">
              <w:rPr>
                <w:rFonts w:ascii="GHEA Grapalat" w:eastAsia="Times LatArm" w:hAnsi="GHEA Grapalat" w:cs="Times LatArm"/>
                <w:sz w:val="18"/>
                <w:szCs w:val="24"/>
                <w:lang w:val="en-US"/>
              </w:rPr>
              <w:t xml:space="preserve">40 ºC </w:t>
            </w:r>
            <w:r w:rsidRPr="00E84C88">
              <w:rPr>
                <w:rFonts w:ascii="Arial" w:eastAsia="Times LatArm" w:hAnsi="Arial" w:cs="Arial"/>
                <w:sz w:val="18"/>
                <w:szCs w:val="24"/>
                <w:lang w:val="en-US"/>
              </w:rPr>
              <w:t xml:space="preserve">from </w:t>
            </w:r>
            <w:r w:rsidRPr="00E84C88">
              <w:rPr>
                <w:rFonts w:ascii="GHEA Grapalat" w:eastAsia="Times LatArm" w:hAnsi="GHEA Grapalat" w:cs="Times LatArm"/>
                <w:sz w:val="18"/>
                <w:szCs w:val="24"/>
                <w:lang w:val="en-US"/>
              </w:rPr>
              <w:t xml:space="preserve">2.0 </w:t>
            </w:r>
            <w:r w:rsidRPr="00E84C88">
              <w:rPr>
                <w:rFonts w:ascii="Arial" w:eastAsia="Times LatArm" w:hAnsi="Arial" w:cs="Arial"/>
                <w:sz w:val="18"/>
                <w:szCs w:val="24"/>
                <w:lang w:val="en-US"/>
              </w:rPr>
              <w:t xml:space="preserve">up to </w:t>
            </w:r>
            <w:r w:rsidRPr="00E84C88">
              <w:rPr>
                <w:rFonts w:ascii="GHEA Grapalat" w:eastAsia="Times LatArm" w:hAnsi="GHEA Grapalat" w:cs="Times LatArm"/>
                <w:sz w:val="18"/>
                <w:szCs w:val="24"/>
                <w:lang w:val="en-US"/>
              </w:rPr>
              <w:t xml:space="preserve">4.5 </w:t>
            </w:r>
            <w:r w:rsidRPr="00E84C88">
              <w:rPr>
                <w:rFonts w:ascii="Arial" w:eastAsia="Times LatArm" w:hAnsi="Arial" w:cs="Arial"/>
                <w:sz w:val="18"/>
                <w:szCs w:val="24"/>
                <w:lang w:val="en-US"/>
              </w:rPr>
              <w:t xml:space="preserve">mm </w:t>
            </w:r>
            <w:r w:rsidRPr="00E84C88">
              <w:rPr>
                <w:rFonts w:ascii="GHEA Grapalat" w:eastAsia="Times LatArm" w:hAnsi="GHEA Grapalat" w:cs="Times LatArm"/>
                <w:sz w:val="18"/>
                <w:szCs w:val="24"/>
                <w:lang w:val="en-US"/>
              </w:rPr>
              <w:t xml:space="preserve">² / </w:t>
            </w:r>
            <w:r w:rsidRPr="00E84C88">
              <w:rPr>
                <w:rFonts w:ascii="Arial" w:eastAsia="Times LatArm" w:hAnsi="Arial" w:cs="Arial"/>
                <w:sz w:val="18"/>
                <w:szCs w:val="24"/>
                <w:lang w:val="en-US"/>
              </w:rPr>
              <w:t xml:space="preserve">s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blur</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temperature from </w:t>
            </w:r>
            <w:r w:rsidRPr="00E84C88">
              <w:rPr>
                <w:rFonts w:ascii="GHEA Grapalat" w:eastAsia="Times LatArm" w:hAnsi="GHEA Grapalat" w:cs="Times LatArm"/>
                <w:sz w:val="18"/>
                <w:szCs w:val="24"/>
                <w:lang w:val="en-US"/>
              </w:rPr>
              <w:t xml:space="preserve">5 ºC </w:t>
            </w:r>
            <w:r w:rsidRPr="00E84C88">
              <w:rPr>
                <w:rFonts w:ascii="Arial" w:eastAsia="Times LatArm" w:hAnsi="Arial" w:cs="Arial"/>
                <w:sz w:val="18"/>
                <w:szCs w:val="24"/>
                <w:lang w:val="en-US"/>
              </w:rPr>
              <w:t>no</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high</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 xml:space="preserve">safety </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marking</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packaging:</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RA:</w:t>
            </w:r>
            <w:r w:rsidRPr="00E84C88">
              <w:rPr>
                <w:rFonts w:ascii="GHEA Grapalat" w:eastAsia="Times LatArm" w:hAnsi="GHEA Grapalat" w:cs="Times LatArm"/>
                <w:sz w:val="18"/>
                <w:szCs w:val="24"/>
                <w:lang w:val="en-US"/>
              </w:rPr>
              <w:t xml:space="preserve"> of the </w:t>
            </w:r>
            <w:r w:rsidRPr="00E84C88">
              <w:rPr>
                <w:rFonts w:ascii="Arial" w:eastAsia="Times LatArm" w:hAnsi="Arial" w:cs="Arial"/>
                <w:sz w:val="18"/>
                <w:szCs w:val="24"/>
                <w:lang w:val="en-US"/>
              </w:rPr>
              <w:t xml:space="preserve">government in </w:t>
            </w:r>
            <w:r w:rsidRPr="00E84C88">
              <w:rPr>
                <w:rFonts w:ascii="GHEA Grapalat" w:eastAsia="Times LatArm" w:hAnsi="GHEA Grapalat" w:cs="Times LatArm"/>
                <w:sz w:val="18"/>
                <w:szCs w:val="24"/>
                <w:lang w:val="en-US"/>
              </w:rPr>
              <w:t xml:space="preserve">2004 </w:t>
            </w:r>
            <w:proofErr w:type="spellStart"/>
            <w:r w:rsidRPr="00E84C88">
              <w:rPr>
                <w:rFonts w:ascii="Arial" w:eastAsia="Times LatArm" w:hAnsi="Arial" w:cs="Arial"/>
                <w:sz w:val="18"/>
                <w:szCs w:val="24"/>
                <w:lang w:val="en-US"/>
              </w:rPr>
              <w:t>N</w:t>
            </w:r>
            <w:proofErr w:type="spellEnd"/>
            <w:r w:rsidRPr="00E84C88">
              <w:rPr>
                <w:rFonts w:ascii="Arial" w:eastAsia="Times LatArm" w:hAnsi="Arial" w:cs="Arial"/>
                <w:sz w:val="18"/>
                <w:szCs w:val="24"/>
                <w:lang w:val="en-US"/>
              </w:rPr>
              <w:t xml:space="preserve"> </w:t>
            </w:r>
            <w:r w:rsidRPr="00E84C88">
              <w:rPr>
                <w:rFonts w:ascii="GHEA Grapalat" w:eastAsia="Times LatArm" w:hAnsi="GHEA Grapalat" w:cs="Times LatArm"/>
                <w:sz w:val="18"/>
                <w:szCs w:val="24"/>
                <w:lang w:val="en-US"/>
              </w:rPr>
              <w:t xml:space="preserve">1592 </w:t>
            </w:r>
            <w:r w:rsidRPr="00E84C88">
              <w:rPr>
                <w:rFonts w:ascii="Arial" w:eastAsia="Times LatArm" w:hAnsi="Arial" w:cs="Arial"/>
                <w:sz w:val="18"/>
                <w:szCs w:val="24"/>
                <w:lang w:val="en-US"/>
              </w:rPr>
              <w:t xml:space="preserve">of November </w:t>
            </w:r>
            <w:r w:rsidRPr="00E84C88">
              <w:rPr>
                <w:rFonts w:ascii="GHEA Grapalat" w:eastAsia="Times LatArm" w:hAnsi="GHEA Grapalat" w:cs="Times LatArm"/>
                <w:sz w:val="18"/>
                <w:szCs w:val="24"/>
                <w:lang w:val="en-US"/>
              </w:rPr>
              <w:t xml:space="preserve">11 </w:t>
            </w:r>
            <w:r w:rsidRPr="00E84C88">
              <w:rPr>
                <w:rFonts w:ascii="Arial" w:eastAsia="Times LatArm" w:hAnsi="Arial" w:cs="Arial"/>
                <w:sz w:val="18"/>
                <w:szCs w:val="24"/>
                <w:lang w:val="en-US"/>
              </w:rPr>
              <w:t>by decision</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Confirmed</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internal</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combustion</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motorized</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of fuels</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technical</w:t>
            </w:r>
            <w:r w:rsidRPr="00E84C88">
              <w:rPr>
                <w:rFonts w:ascii="GHEA Grapalat" w:eastAsia="Times LatArm" w:hAnsi="GHEA Grapalat" w:cs="Times LatArm"/>
                <w:sz w:val="18"/>
                <w:szCs w:val="24"/>
                <w:lang w:val="en-US"/>
              </w:rPr>
              <w:t xml:space="preserve"> </w:t>
            </w:r>
            <w:r w:rsidRPr="00E84C88">
              <w:rPr>
                <w:rFonts w:ascii="Arial" w:eastAsia="Times LatArm" w:hAnsi="Arial" w:cs="Arial"/>
                <w:sz w:val="18"/>
                <w:szCs w:val="24"/>
                <w:lang w:val="en-US"/>
              </w:rPr>
              <w:t>of the regulation</w:t>
            </w:r>
          </w:p>
          <w:p w14:paraId="2B53BA38" w14:textId="77777777" w:rsidR="00532D6C" w:rsidRPr="00E84C88" w:rsidRDefault="00532D6C" w:rsidP="00E84C88">
            <w:pPr>
              <w:spacing w:after="0" w:line="240" w:lineRule="auto"/>
              <w:jc w:val="both"/>
              <w:rPr>
                <w:rFonts w:ascii="GHEA Grapalat" w:eastAsia="Times New Roman" w:hAnsi="GHEA Grapalat" w:cs="Times New Roman"/>
                <w:sz w:val="20"/>
                <w:szCs w:val="24"/>
                <w:lang w:val="hy-AM"/>
              </w:rPr>
            </w:pPr>
            <w:r w:rsidRPr="00E84C88">
              <w:rPr>
                <w:rFonts w:ascii="Arial" w:eastAsia="Times New Roman" w:hAnsi="Arial" w:cs="Arial"/>
                <w:color w:val="000000"/>
                <w:sz w:val="16"/>
                <w:szCs w:val="16"/>
                <w:lang w:val="hy-AM"/>
              </w:rPr>
              <w:t>Supply</w:t>
            </w:r>
            <w:r w:rsidRPr="00E84C88">
              <w:rPr>
                <w:rFonts w:ascii="GHEA Grapalat" w:eastAsia="Times New Roman" w:hAnsi="GHEA Grapalat" w:cs="Times New Roman"/>
                <w:color w:val="000000"/>
                <w:sz w:val="16"/>
                <w:szCs w:val="16"/>
                <w:lang w:val="hy-AM"/>
              </w:rPr>
              <w:t xml:space="preserve"> </w:t>
            </w:r>
            <w:r w:rsidRPr="00E84C88">
              <w:rPr>
                <w:rFonts w:ascii="Arial" w:eastAsia="Times New Roman" w:hAnsi="Arial" w:cs="Arial"/>
                <w:color w:val="000000"/>
                <w:sz w:val="16"/>
                <w:szCs w:val="16"/>
                <w:lang w:val="hy-AM"/>
              </w:rPr>
              <w:t>is being implemented</w:t>
            </w:r>
            <w:r w:rsidRPr="00E84C88">
              <w:rPr>
                <w:rFonts w:ascii="GHEA Grapalat" w:eastAsia="Times New Roman" w:hAnsi="GHEA Grapalat" w:cs="Times New Roman"/>
                <w:color w:val="000000"/>
                <w:sz w:val="16"/>
                <w:szCs w:val="16"/>
                <w:lang w:val="hy-AM"/>
              </w:rPr>
              <w:t xml:space="preserve"> </w:t>
            </w:r>
            <w:r w:rsidRPr="00E84C88">
              <w:rPr>
                <w:rFonts w:ascii="Arial" w:eastAsia="Times New Roman" w:hAnsi="Arial" w:cs="Arial"/>
                <w:color w:val="000000"/>
                <w:sz w:val="16"/>
                <w:szCs w:val="16"/>
                <w:lang w:val="hy-AM"/>
              </w:rPr>
              <w:t>is</w:t>
            </w:r>
            <w:r w:rsidRPr="00E84C88">
              <w:rPr>
                <w:rFonts w:ascii="GHEA Grapalat" w:eastAsia="Times New Roman" w:hAnsi="GHEA Grapalat" w:cs="Times New Roman"/>
                <w:color w:val="000000"/>
                <w:sz w:val="16"/>
                <w:szCs w:val="16"/>
                <w:lang w:val="hy-AM"/>
              </w:rPr>
              <w:t xml:space="preserve"> </w:t>
            </w:r>
            <w:r w:rsidR="00E84C88">
              <w:rPr>
                <w:rFonts w:ascii="Arial" w:eastAsia="Times New Roman" w:hAnsi="Arial" w:cs="Arial"/>
                <w:color w:val="000000"/>
                <w:sz w:val="16"/>
                <w:szCs w:val="16"/>
                <w:lang w:val="en-US"/>
              </w:rPr>
              <w:t xml:space="preserve">with coupons of the specified format </w:t>
            </w:r>
            <w:r w:rsidR="00E84C88">
              <w:rPr>
                <w:rFonts w:ascii="Arial" w:eastAsia="Times New Roman" w:hAnsi="Arial" w:cs="Arial"/>
                <w:color w:val="000000"/>
                <w:sz w:val="16"/>
                <w:szCs w:val="16"/>
                <w:lang w:val="hy-AM"/>
              </w:rPr>
              <w:t>.</w:t>
            </w:r>
          </w:p>
        </w:tc>
        <w:tc>
          <w:tcPr>
            <w:tcW w:w="966" w:type="dxa"/>
            <w:vAlign w:val="center"/>
          </w:tcPr>
          <w:p w14:paraId="461BC04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r w:rsidRPr="00E84C88">
              <w:rPr>
                <w:rFonts w:ascii="Arial" w:eastAsia="Times New Roman" w:hAnsi="Arial" w:cs="Arial"/>
                <w:sz w:val="20"/>
                <w:szCs w:val="24"/>
                <w:lang w:val="en-US"/>
              </w:rPr>
              <w:t>liter</w:t>
            </w:r>
          </w:p>
        </w:tc>
        <w:tc>
          <w:tcPr>
            <w:tcW w:w="924" w:type="dxa"/>
            <w:vAlign w:val="center"/>
          </w:tcPr>
          <w:p w14:paraId="31AD082A"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1127" w:type="dxa"/>
            <w:vAlign w:val="center"/>
          </w:tcPr>
          <w:p w14:paraId="561F03F4"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1127" w:type="dxa"/>
            <w:vAlign w:val="center"/>
          </w:tcPr>
          <w:p w14:paraId="7EE79987" w14:textId="77777777" w:rsidR="00532D6C" w:rsidRPr="00E84C88" w:rsidRDefault="003242D7" w:rsidP="008E294B">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5 </w:t>
            </w:r>
            <w:r w:rsidR="009E077A" w:rsidRPr="00E84C88">
              <w:rPr>
                <w:rFonts w:ascii="GHEA Grapalat" w:eastAsia="Times New Roman" w:hAnsi="GHEA Grapalat" w:cs="Times New Roman"/>
                <w:sz w:val="20"/>
                <w:szCs w:val="20"/>
                <w:lang w:val="en-US"/>
              </w:rPr>
              <w:t xml:space="preserve">0 </w:t>
            </w:r>
            <w:r w:rsidR="007A411A" w:rsidRPr="00E84C88">
              <w:rPr>
                <w:rFonts w:ascii="GHEA Grapalat" w:eastAsia="Times New Roman" w:hAnsi="GHEA Grapalat" w:cs="Times New Roman"/>
                <w:sz w:val="20"/>
                <w:szCs w:val="20"/>
                <w:lang w:val="hy-AM"/>
              </w:rPr>
              <w:t>00 :</w:t>
            </w:r>
          </w:p>
        </w:tc>
        <w:tc>
          <w:tcPr>
            <w:tcW w:w="1262" w:type="dxa"/>
            <w:vAlign w:val="center"/>
          </w:tcPr>
          <w:p w14:paraId="15F9D3D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r w:rsidRPr="00E84C88">
              <w:rPr>
                <w:rFonts w:ascii="Arial" w:eastAsia="Times New Roman" w:hAnsi="Arial" w:cs="Arial"/>
                <w:sz w:val="20"/>
                <w:szCs w:val="20"/>
              </w:rPr>
              <w:t>Tumanyan</w:t>
            </w:r>
            <w:r w:rsidRPr="00E84C88">
              <w:rPr>
                <w:rFonts w:ascii="GHEA Grapalat" w:eastAsia="Times New Roman" w:hAnsi="GHEA Grapalat" w:cs="Times New Roman"/>
                <w:sz w:val="20"/>
                <w:szCs w:val="20"/>
                <w:lang w:val="en-US"/>
              </w:rPr>
              <w:t xml:space="preserve"> </w:t>
            </w:r>
            <w:proofErr w:type="gramStart"/>
            <w:r w:rsidRPr="00E84C88">
              <w:rPr>
                <w:rFonts w:ascii="Arial" w:eastAsia="Times New Roman" w:hAnsi="Arial" w:cs="Arial"/>
                <w:sz w:val="20"/>
                <w:szCs w:val="20"/>
                <w:lang w:val="en-US"/>
              </w:rPr>
              <w:t xml:space="preserve">community </w:t>
            </w:r>
            <w:r w:rsidRPr="00E84C88">
              <w:rPr>
                <w:rFonts w:ascii="GHEA Grapalat" w:eastAsia="Times New Roman" w:hAnsi="GHEA Grapalat" w:cs="Times New Roman"/>
                <w:sz w:val="20"/>
                <w:szCs w:val="20"/>
                <w:lang w:val="en-US"/>
              </w:rPr>
              <w:t>,</w:t>
            </w:r>
            <w:proofErr w:type="gramEnd"/>
            <w:r w:rsidRPr="00E84C88">
              <w:rPr>
                <w:rFonts w:ascii="GHEA Grapalat" w:eastAsia="Times New Roman" w:hAnsi="GHEA Grapalat" w:cs="Times New Roman"/>
                <w:sz w:val="20"/>
                <w:szCs w:val="20"/>
                <w:lang w:val="en-US"/>
              </w:rPr>
              <w:t xml:space="preserve"> </w:t>
            </w:r>
            <w:r w:rsidRPr="00E84C88">
              <w:rPr>
                <w:rFonts w:ascii="Arial" w:eastAsia="Times New Roman" w:hAnsi="Arial" w:cs="Arial"/>
                <w:sz w:val="20"/>
                <w:szCs w:val="20"/>
                <w:lang w:val="hy-AM"/>
              </w:rPr>
              <w:t>central</w:t>
            </w:r>
            <w:r w:rsidRPr="00E84C88">
              <w:rPr>
                <w:rFonts w:ascii="GHEA Grapalat" w:eastAsia="Times New Roman" w:hAnsi="GHEA Grapalat" w:cs="Arial"/>
                <w:sz w:val="20"/>
                <w:szCs w:val="20"/>
                <w:lang w:val="hy-AM"/>
              </w:rPr>
              <w:t xml:space="preserve"> </w:t>
            </w:r>
            <w:r w:rsidRPr="00E84C88">
              <w:rPr>
                <w:rFonts w:ascii="Arial" w:eastAsia="Times New Roman" w:hAnsi="Arial" w:cs="Arial"/>
                <w:sz w:val="20"/>
                <w:szCs w:val="20"/>
                <w:lang w:val="hy-AM"/>
              </w:rPr>
              <w:t>street</w:t>
            </w:r>
          </w:p>
        </w:tc>
        <w:tc>
          <w:tcPr>
            <w:tcW w:w="792" w:type="dxa"/>
            <w:vAlign w:val="center"/>
          </w:tcPr>
          <w:p w14:paraId="2C40CC6D" w14:textId="77777777" w:rsidR="00532D6C" w:rsidRPr="00E84C88" w:rsidRDefault="003242D7" w:rsidP="008E294B">
            <w:pPr>
              <w:spacing w:after="0" w:line="240" w:lineRule="auto"/>
              <w:jc w:val="center"/>
              <w:rPr>
                <w:rFonts w:ascii="GHEA Grapalat" w:eastAsia="Times New Roman" w:hAnsi="GHEA Grapalat" w:cs="Times New Roman"/>
                <w:sz w:val="20"/>
                <w:szCs w:val="20"/>
                <w:lang w:val="hy-AM"/>
              </w:rPr>
            </w:pPr>
            <w:r w:rsidRPr="00E84C88">
              <w:rPr>
                <w:rFonts w:ascii="GHEA Grapalat" w:eastAsia="Times New Roman" w:hAnsi="GHEA Grapalat" w:cs="Times New Roman"/>
                <w:sz w:val="20"/>
                <w:szCs w:val="20"/>
                <w:lang w:val="hy-AM"/>
              </w:rPr>
              <w:t xml:space="preserve">5 </w:t>
            </w:r>
            <w:r w:rsidR="009E077A" w:rsidRPr="00E84C88">
              <w:rPr>
                <w:rFonts w:ascii="GHEA Grapalat" w:eastAsia="Times New Roman" w:hAnsi="GHEA Grapalat" w:cs="Times New Roman"/>
                <w:sz w:val="20"/>
                <w:szCs w:val="20"/>
                <w:lang w:val="en-US"/>
              </w:rPr>
              <w:t xml:space="preserve">0 </w:t>
            </w:r>
            <w:r w:rsidR="007A411A" w:rsidRPr="00E84C88">
              <w:rPr>
                <w:rFonts w:ascii="GHEA Grapalat" w:eastAsia="Times New Roman" w:hAnsi="GHEA Grapalat" w:cs="Times New Roman"/>
                <w:sz w:val="20"/>
                <w:szCs w:val="20"/>
                <w:lang w:val="hy-AM"/>
              </w:rPr>
              <w:t>00 :</w:t>
            </w:r>
          </w:p>
        </w:tc>
        <w:tc>
          <w:tcPr>
            <w:tcW w:w="1293" w:type="dxa"/>
            <w:vAlign w:val="center"/>
          </w:tcPr>
          <w:p w14:paraId="4CEF4BF6" w14:textId="77777777" w:rsidR="00532D6C" w:rsidRPr="00E84C88" w:rsidRDefault="00532D6C" w:rsidP="003242D7">
            <w:pPr>
              <w:spacing w:after="0" w:line="240" w:lineRule="auto"/>
              <w:jc w:val="center"/>
              <w:rPr>
                <w:rFonts w:ascii="GHEA Grapalat" w:eastAsia="Times New Roman" w:hAnsi="GHEA Grapalat" w:cs="Times New Roman"/>
                <w:sz w:val="20"/>
                <w:szCs w:val="24"/>
                <w:lang w:val="hy-AM"/>
              </w:rPr>
            </w:pPr>
            <w:r w:rsidRPr="00E84C88">
              <w:rPr>
                <w:rFonts w:ascii="Arial" w:eastAsia="Times New Roman" w:hAnsi="Arial" w:cs="Arial"/>
                <w:sz w:val="20"/>
                <w:szCs w:val="24"/>
                <w:lang w:val="hy-AM"/>
              </w:rPr>
              <w:t>Contract:</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to seal</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since</w:t>
            </w: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20"/>
                <w:szCs w:val="24"/>
                <w:lang w:val="hy-AM"/>
              </w:rPr>
              <w:t xml:space="preserve">until </w:t>
            </w:r>
            <w:r w:rsidRPr="00E84C88">
              <w:rPr>
                <w:rFonts w:ascii="GHEA Grapalat" w:eastAsia="Times New Roman" w:hAnsi="GHEA Grapalat" w:cs="Times New Roman"/>
                <w:sz w:val="20"/>
                <w:szCs w:val="24"/>
                <w:lang w:val="hy-AM"/>
              </w:rPr>
              <w:t xml:space="preserve">31.12.2024 </w:t>
            </w:r>
            <w:r w:rsidRPr="00E84C88">
              <w:rPr>
                <w:rFonts w:ascii="Arial" w:eastAsia="Times New Roman" w:hAnsi="Arial" w:cs="Arial"/>
                <w:sz w:val="20"/>
                <w:szCs w:val="24"/>
                <w:lang w:val="hy-AM"/>
              </w:rPr>
              <w:t xml:space="preserve">_ </w:t>
            </w:r>
            <w:r w:rsidRPr="00E84C88">
              <w:rPr>
                <w:rFonts w:ascii="GHEA Grapalat" w:eastAsia="Times New Roman" w:hAnsi="GHEA Grapalat" w:cs="Times New Roman"/>
                <w:sz w:val="20"/>
                <w:szCs w:val="24"/>
                <w:lang w:val="hy-AM"/>
              </w:rPr>
              <w:t>_</w:t>
            </w:r>
          </w:p>
        </w:tc>
      </w:tr>
    </w:tbl>
    <w:p w14:paraId="64E55D0B"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4E2F6635"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0B70D8B9"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0336E00B"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6B3DA743" w14:textId="77777777" w:rsidR="00532D6C" w:rsidRPr="00E84C88" w:rsidRDefault="00532D6C" w:rsidP="00532D6C">
      <w:pPr>
        <w:spacing w:after="0" w:line="240" w:lineRule="auto"/>
        <w:jc w:val="both"/>
        <w:rPr>
          <w:rFonts w:ascii="GHEA Grapalat" w:eastAsia="Times New Roman" w:hAnsi="GHEA Grapalat" w:cs="Sylfaen"/>
          <w:sz w:val="18"/>
          <w:szCs w:val="18"/>
          <w:lang w:val="pt-BR"/>
        </w:rPr>
      </w:pPr>
      <w:r w:rsidRPr="00E84C88">
        <w:rPr>
          <w:rFonts w:ascii="GHEA Grapalat" w:eastAsia="Times New Roman" w:hAnsi="GHEA Grapalat" w:cs="Times New Roman"/>
          <w:sz w:val="20"/>
          <w:szCs w:val="24"/>
          <w:lang w:val="hy-AM"/>
        </w:rPr>
        <w:t xml:space="preserve">* </w:t>
      </w:r>
      <w:r w:rsidRPr="00E84C88">
        <w:rPr>
          <w:rFonts w:ascii="Arial" w:eastAsia="Times New Roman" w:hAnsi="Arial" w:cs="Arial"/>
          <w:sz w:val="18"/>
          <w:szCs w:val="18"/>
          <w:lang w:val="pt-BR"/>
        </w:rPr>
        <w:t>Product: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supply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period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phased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supply</w:t>
      </w:r>
      <w:r w:rsidRPr="00E84C88">
        <w:rPr>
          <w:rFonts w:ascii="GHEA Grapalat" w:eastAsia="Times New Roman" w:hAnsi="GHEA Grapalat" w:cs="Sylfaen"/>
          <w:sz w:val="18"/>
          <w:szCs w:val="18"/>
          <w:lang w:val="pt-BR"/>
        </w:rPr>
        <w:t xml:space="preserve"> in the </w:t>
      </w:r>
      <w:r w:rsidRPr="00E84C88">
        <w:rPr>
          <w:rFonts w:ascii="Arial" w:eastAsia="Times New Roman" w:hAnsi="Arial" w:cs="Arial"/>
          <w:sz w:val="18"/>
          <w:szCs w:val="18"/>
          <w:lang w:val="pt-BR"/>
        </w:rPr>
        <w:t>first case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stage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supply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period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should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 defined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at least </w:t>
      </w:r>
      <w:r w:rsidRPr="00E84C88">
        <w:rPr>
          <w:rFonts w:ascii="GHEA Grapalat" w:eastAsia="Times New Roman" w:hAnsi="GHEA Grapalat" w:cs="Sylfaen"/>
          <w:sz w:val="18"/>
          <w:szCs w:val="18"/>
          <w:lang w:val="pt-BR"/>
        </w:rPr>
        <w:t xml:space="preserve">20 </w:t>
      </w:r>
      <w:r w:rsidRPr="00E84C88">
        <w:rPr>
          <w:rFonts w:ascii="Arial" w:eastAsia="Times New Roman" w:hAnsi="Arial" w:cs="Arial"/>
          <w:sz w:val="18"/>
          <w:szCs w:val="18"/>
          <w:lang w:val="pt-BR"/>
        </w:rPr>
        <w:t>calendar days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day </w:t>
      </w:r>
      <w:r w:rsidRPr="00E84C88">
        <w:rPr>
          <w:rFonts w:ascii="GHEA Grapalat" w:eastAsia="Times New Roman" w:hAnsi="GHEA Grapalat" w:cs="Sylfaen"/>
          <w:sz w:val="18"/>
          <w:szCs w:val="18"/>
          <w:lang w:val="pt-BR"/>
        </w:rPr>
        <w:t xml:space="preserve">of </w:t>
      </w:r>
      <w:r w:rsidRPr="00E84C88">
        <w:rPr>
          <w:rFonts w:ascii="Arial" w:eastAsia="Times New Roman" w:hAnsi="Arial" w:cs="Arial"/>
          <w:sz w:val="18"/>
          <w:szCs w:val="18"/>
          <w:lang w:val="pt-BR"/>
        </w:rPr>
        <w:t>which</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calculation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 happening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by contract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planned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parties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rights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duties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performance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condition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strength</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enter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day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except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case </w:t>
      </w:r>
      <w:r w:rsidRPr="00E84C88">
        <w:rPr>
          <w:rFonts w:ascii="GHEA Grapalat" w:eastAsia="Times New Roman" w:hAnsi="GHEA Grapalat" w:cs="Sylfaen"/>
          <w:sz w:val="18"/>
          <w:szCs w:val="18"/>
          <w:lang w:val="pt-BR"/>
        </w:rPr>
        <w:t xml:space="preserve">when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selected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participant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agree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product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provide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more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short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within the deadline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Supply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deadline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no</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can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more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to be </w:t>
      </w:r>
      <w:r w:rsidRPr="00E84C88">
        <w:rPr>
          <w:rFonts w:ascii="GHEA Grapalat" w:eastAsia="Times New Roman" w:hAnsi="GHEA Grapalat" w:cs="Sylfaen"/>
          <w:sz w:val="18"/>
          <w:szCs w:val="18"/>
          <w:lang w:val="pt-BR"/>
        </w:rPr>
        <w:t xml:space="preserve">than </w:t>
      </w:r>
      <w:r w:rsidRPr="00E84C88">
        <w:rPr>
          <w:rFonts w:ascii="Arial" w:eastAsia="Times New Roman" w:hAnsi="Arial" w:cs="Arial"/>
          <w:sz w:val="18"/>
          <w:szCs w:val="18"/>
          <w:lang w:val="pt-BR"/>
        </w:rPr>
        <w:t>data</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the year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December </w:t>
      </w:r>
      <w:r w:rsidRPr="00E84C88">
        <w:rPr>
          <w:rFonts w:ascii="GHEA Grapalat" w:eastAsia="Times New Roman" w:hAnsi="GHEA Grapalat" w:cs="Sylfaen"/>
          <w:sz w:val="18"/>
          <w:szCs w:val="18"/>
          <w:lang w:val="pt-BR"/>
        </w:rPr>
        <w:t xml:space="preserve">25 . </w:t>
      </w:r>
      <w:r w:rsidRPr="00E84C88">
        <w:rPr>
          <w:rFonts w:ascii="Arial" w:eastAsia="Times New Roman" w:hAnsi="Arial" w:cs="Arial"/>
          <w:sz w:val="18"/>
          <w:szCs w:val="18"/>
          <w:lang w:val="pt-BR"/>
        </w:rPr>
        <w:t>_</w:t>
      </w:r>
    </w:p>
    <w:p w14:paraId="3746A80F" w14:textId="77777777" w:rsidR="00532D6C" w:rsidRPr="00E84C88" w:rsidRDefault="00532D6C" w:rsidP="00532D6C">
      <w:pPr>
        <w:spacing w:after="0" w:line="240" w:lineRule="auto"/>
        <w:jc w:val="both"/>
        <w:rPr>
          <w:rFonts w:ascii="GHEA Grapalat" w:eastAsia="Times New Roman" w:hAnsi="GHEA Grapalat" w:cs="Sylfaen"/>
          <w:sz w:val="12"/>
          <w:szCs w:val="12"/>
          <w:lang w:val="pt-BR"/>
        </w:rPr>
      </w:pPr>
    </w:p>
    <w:p w14:paraId="2CAA1573" w14:textId="77777777" w:rsidR="00532D6C" w:rsidRPr="00E84C88" w:rsidRDefault="00532D6C" w:rsidP="00532D6C">
      <w:pPr>
        <w:spacing w:after="0" w:line="240" w:lineRule="auto"/>
        <w:jc w:val="both"/>
        <w:rPr>
          <w:rFonts w:ascii="GHEA Grapalat" w:eastAsia="Times New Roman" w:hAnsi="GHEA Grapalat" w:cs="Times New Roman"/>
          <w:sz w:val="20"/>
          <w:szCs w:val="20"/>
          <w:lang w:val="pt-BR" w:eastAsia="ru-RU"/>
        </w:rPr>
      </w:pPr>
      <w:r w:rsidRPr="00E84C88">
        <w:rPr>
          <w:rFonts w:ascii="GHEA Grapalat" w:eastAsia="Times New Roman" w:hAnsi="GHEA Grapalat" w:cs="Times New Roman"/>
          <w:sz w:val="20"/>
          <w:szCs w:val="20"/>
          <w:lang w:val="pt-BR" w:eastAsia="ru-RU"/>
        </w:rPr>
        <w:t xml:space="preserve">** </w:t>
      </w:r>
      <w:r w:rsidRPr="00E84C88">
        <w:rPr>
          <w:rFonts w:ascii="Arial" w:eastAsia="Times New Roman" w:hAnsi="Arial" w:cs="Arial"/>
          <w:sz w:val="18"/>
          <w:szCs w:val="18"/>
          <w:lang w:val="pt-BR"/>
        </w:rPr>
        <w:t>If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selected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participate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by application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introduce yourself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 one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more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producers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produced </w:t>
      </w:r>
      <w:r w:rsidRPr="00E84C88">
        <w:rPr>
          <w:rFonts w:ascii="GHEA Grapalat" w:eastAsia="Times New Roman" w:hAnsi="GHEA Grapalat" w:cs="Sylfaen"/>
          <w:sz w:val="18"/>
          <w:szCs w:val="18"/>
          <w:lang w:val="pt-BR"/>
        </w:rPr>
        <w:t xml:space="preserve">as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also</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different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commodity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brand name </w:t>
      </w:r>
      <w:r w:rsidRPr="00E84C88">
        <w:rPr>
          <w:rFonts w:ascii="GHEA Grapalat" w:eastAsia="Times New Roman" w:hAnsi="GHEA Grapalat" w:cs="Sylfaen"/>
          <w:sz w:val="18"/>
          <w:szCs w:val="18"/>
          <w:lang w:val="pt-BR"/>
        </w:rPr>
        <w:t xml:space="preserve">_ </w:t>
      </w:r>
      <w:r w:rsidRPr="00E84C88">
        <w:rPr>
          <w:rFonts w:ascii="Arial" w:eastAsia="Times New Roman" w:hAnsi="Arial" w:cs="Arial"/>
          <w:sz w:val="18"/>
          <w:szCs w:val="18"/>
          <w:lang w:val="pt-BR"/>
        </w:rPr>
        <w:t>Name: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mark</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having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goods </w:t>
      </w:r>
      <w:r w:rsidRPr="00E84C88">
        <w:rPr>
          <w:rFonts w:ascii="GHEA Grapalat" w:eastAsia="Times New Roman" w:hAnsi="GHEA Grapalat" w:cs="Sylfaen"/>
          <w:sz w:val="18"/>
          <w:szCs w:val="18"/>
          <w:lang w:val="pt-BR"/>
        </w:rPr>
        <w:t xml:space="preserve">then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hy-AM"/>
        </w:rPr>
        <w:t>of them</w:t>
      </w:r>
      <w:r w:rsidRPr="00E84C88">
        <w:rPr>
          <w:rFonts w:ascii="GHEA Grapalat" w:eastAsia="Times New Roman" w:hAnsi="GHEA Grapalat" w:cs="Sylfaen"/>
          <w:sz w:val="18"/>
          <w:szCs w:val="18"/>
          <w:lang w:val="hy-AM"/>
        </w:rPr>
        <w:t xml:space="preserve"> </w:t>
      </w:r>
      <w:r w:rsidRPr="00E84C88">
        <w:rPr>
          <w:rFonts w:ascii="Arial" w:eastAsia="Times New Roman" w:hAnsi="Arial" w:cs="Arial"/>
          <w:sz w:val="18"/>
          <w:szCs w:val="18"/>
          <w:lang w:val="hy-AM"/>
        </w:rPr>
        <w:t>enough</w:t>
      </w:r>
      <w:r w:rsidRPr="00E84C88">
        <w:rPr>
          <w:rFonts w:ascii="GHEA Grapalat" w:eastAsia="Times New Roman" w:hAnsi="GHEA Grapalat" w:cs="Sylfaen"/>
          <w:sz w:val="18"/>
          <w:szCs w:val="18"/>
          <w:lang w:val="hy-AM"/>
        </w:rPr>
        <w:t xml:space="preserve"> </w:t>
      </w:r>
      <w:r w:rsidRPr="00E84C88">
        <w:rPr>
          <w:rFonts w:ascii="Arial" w:eastAsia="Times New Roman" w:hAnsi="Arial" w:cs="Arial"/>
          <w:sz w:val="18"/>
          <w:szCs w:val="18"/>
          <w:lang w:val="hy-AM"/>
        </w:rPr>
        <w:t>rated ones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 included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hereby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in the app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by invitation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no</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planned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participate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offered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the product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commodity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brand name </w:t>
      </w:r>
      <w:r w:rsidRPr="00E84C88">
        <w:rPr>
          <w:rFonts w:ascii="GHEA Grapalat" w:eastAsia="Times New Roman" w:hAnsi="GHEA Grapalat" w:cs="Sylfaen"/>
          <w:sz w:val="18"/>
          <w:szCs w:val="18"/>
          <w:lang w:val="pt-BR"/>
        </w:rPr>
        <w:t xml:space="preserve">_ </w:t>
      </w:r>
      <w:r w:rsidRPr="00E84C88">
        <w:rPr>
          <w:rFonts w:ascii="Arial" w:eastAsia="Times New Roman" w:hAnsi="Arial" w:cs="Arial"/>
          <w:sz w:val="18"/>
          <w:szCs w:val="18"/>
          <w:lang w:val="pt-BR"/>
        </w:rPr>
        <w:t xml:space="preserve">name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brand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the manufacturer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regarding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information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presentation </w:t>
      </w:r>
      <w:r w:rsidRPr="00E84C88">
        <w:rPr>
          <w:rFonts w:ascii="GHEA Grapalat" w:eastAsia="Times New Roman" w:hAnsi="GHEA Grapalat" w:cs="Sylfaen"/>
          <w:sz w:val="18"/>
          <w:szCs w:val="18"/>
          <w:lang w:val="pt-BR"/>
        </w:rPr>
        <w:t xml:space="preserve">then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removed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commodity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the mark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brand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the manufacturer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name</w:t>
      </w:r>
      <w:r w:rsidRPr="00E84C88" w:rsidDel="00EB35E7">
        <w:rPr>
          <w:rFonts w:ascii="GHEA Grapalat" w:eastAsia="Times New Roman" w:hAnsi="GHEA Grapalat" w:cs="Sylfaen"/>
          <w:sz w:val="18"/>
          <w:szCs w:val="18"/>
          <w:lang w:val="pt-BR"/>
        </w:rPr>
        <w:t xml:space="preserve">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column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By contract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planned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case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seller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the buyer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presents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also</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product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 the manufacturer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latter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 a representative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warranty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letter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compliance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certificate </w:t>
      </w:r>
      <w:r w:rsidRPr="00E84C88">
        <w:rPr>
          <w:rFonts w:ascii="GHEA Grapalat" w:eastAsia="Times New Roman" w:hAnsi="GHEA Grapalat" w:cs="Sylfaen"/>
          <w:sz w:val="18"/>
          <w:szCs w:val="18"/>
          <w:lang w:val="pt-BR"/>
        </w:rPr>
        <w:t>:</w:t>
      </w:r>
    </w:p>
    <w:p w14:paraId="1405B9FE" w14:textId="77777777" w:rsidR="00532D6C" w:rsidRPr="00E84C88" w:rsidRDefault="00532D6C" w:rsidP="00532D6C">
      <w:pPr>
        <w:spacing w:after="0" w:line="240" w:lineRule="auto"/>
        <w:jc w:val="both"/>
        <w:rPr>
          <w:rFonts w:ascii="GHEA Grapalat" w:eastAsia="Times New Roman" w:hAnsi="GHEA Grapalat" w:cs="Times New Roman"/>
          <w:sz w:val="12"/>
          <w:szCs w:val="12"/>
          <w:lang w:val="pt-BR"/>
        </w:rPr>
      </w:pPr>
    </w:p>
    <w:p w14:paraId="3ABCF740" w14:textId="77777777" w:rsidR="00532D6C" w:rsidRPr="00E84C88" w:rsidRDefault="00532D6C" w:rsidP="00532D6C">
      <w:pPr>
        <w:spacing w:after="0" w:line="240" w:lineRule="auto"/>
        <w:jc w:val="both"/>
        <w:rPr>
          <w:rFonts w:ascii="GHEA Grapalat" w:eastAsia="Times New Roman" w:hAnsi="GHEA Grapalat" w:cs="Times New Roman"/>
          <w:sz w:val="20"/>
          <w:szCs w:val="24"/>
          <w:lang w:val="pt-BR"/>
        </w:rPr>
      </w:pP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contract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being sealed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Shopping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about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RA:</w:t>
      </w:r>
      <w:r w:rsidRPr="00E84C88">
        <w:rPr>
          <w:rFonts w:ascii="GHEA Grapalat" w:eastAsia="Times New Roman" w:hAnsi="GHEA Grapalat" w:cs="Sylfaen"/>
          <w:sz w:val="18"/>
          <w:szCs w:val="18"/>
          <w:lang w:val="pt-BR"/>
        </w:rPr>
        <w:t xml:space="preserve"> 15 </w:t>
      </w:r>
      <w:r w:rsidRPr="00E84C88">
        <w:rPr>
          <w:rFonts w:ascii="Arial" w:eastAsia="Times New Roman" w:hAnsi="Arial" w:cs="Arial"/>
          <w:sz w:val="18"/>
          <w:szCs w:val="18"/>
          <w:lang w:val="pt-BR"/>
        </w:rPr>
        <w:t>of the law</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Article </w:t>
      </w:r>
      <w:r w:rsidRPr="00E84C88">
        <w:rPr>
          <w:rFonts w:ascii="GHEA Grapalat" w:eastAsia="Times New Roman" w:hAnsi="GHEA Grapalat" w:cs="Sylfaen"/>
          <w:sz w:val="18"/>
          <w:szCs w:val="18"/>
          <w:lang w:val="pt-BR"/>
        </w:rPr>
        <w:t xml:space="preserve">6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part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based 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on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 the column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period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calculation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 being implemented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financial</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funds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be planned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case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parties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between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Sealable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agreement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strength</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enter</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from the date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starting </w:t>
      </w:r>
      <w:r w:rsidRPr="00E84C88">
        <w:rPr>
          <w:rFonts w:ascii="GHEA Grapalat" w:eastAsia="Times New Roman" w:hAnsi="GHEA Grapalat" w:cs="Sylfaen"/>
          <w:sz w:val="18"/>
          <w:szCs w:val="18"/>
          <w:lang w:val="pt-BR"/>
        </w:rPr>
        <w:t>:</w:t>
      </w:r>
    </w:p>
    <w:p w14:paraId="7E663201"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36FA976A" w14:textId="77777777" w:rsidTr="00532D6C">
        <w:trPr>
          <w:jc w:val="center"/>
        </w:trPr>
        <w:tc>
          <w:tcPr>
            <w:tcW w:w="4536" w:type="dxa"/>
          </w:tcPr>
          <w:p w14:paraId="319955D0" w14:textId="77777777" w:rsidR="00532D6C" w:rsidRPr="00E84C88" w:rsidRDefault="00532D6C" w:rsidP="00532D6C">
            <w:pPr>
              <w:spacing w:after="0" w:line="240" w:lineRule="auto"/>
              <w:jc w:val="center"/>
              <w:rPr>
                <w:rFonts w:ascii="GHEA Grapalat" w:eastAsia="Times New Roman" w:hAnsi="GHEA Grapalat" w:cs="Sylfaen"/>
                <w:b/>
                <w:bCs/>
                <w:sz w:val="24"/>
                <w:szCs w:val="24"/>
                <w:lang w:val="nb-NO"/>
              </w:rPr>
            </w:pPr>
            <w:r w:rsidRPr="00E84C88">
              <w:rPr>
                <w:rFonts w:ascii="Arial" w:eastAsia="Times New Roman" w:hAnsi="Arial" w:cs="Arial"/>
                <w:b/>
                <w:bCs/>
                <w:sz w:val="24"/>
                <w:szCs w:val="24"/>
                <w:lang w:val="nb-NO"/>
              </w:rPr>
              <w:t>BUYER:</w:t>
            </w:r>
          </w:p>
          <w:p w14:paraId="627DD35E" w14:textId="77777777" w:rsidR="00532D6C" w:rsidRPr="00E84C88" w:rsidRDefault="00532D6C" w:rsidP="00532D6C">
            <w:pPr>
              <w:spacing w:after="0" w:line="240" w:lineRule="auto"/>
              <w:rPr>
                <w:rFonts w:ascii="GHEA Grapalat" w:eastAsia="Times New Roman" w:hAnsi="GHEA Grapalat" w:cs="Times New Roman"/>
              </w:rPr>
            </w:pPr>
          </w:p>
          <w:p w14:paraId="1022AFF1" w14:textId="77777777" w:rsidR="00532D6C" w:rsidRPr="00E84C88" w:rsidRDefault="00532D6C" w:rsidP="00532D6C">
            <w:pPr>
              <w:spacing w:after="0" w:line="240" w:lineRule="auto"/>
              <w:rPr>
                <w:rFonts w:ascii="GHEA Grapalat" w:eastAsia="Times New Roman" w:hAnsi="GHEA Grapalat" w:cs="Times New Roman"/>
                <w:sz w:val="24"/>
                <w:szCs w:val="24"/>
              </w:rPr>
            </w:pPr>
          </w:p>
          <w:p w14:paraId="1DC46E85"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r w:rsidRPr="00E84C88">
              <w:rPr>
                <w:rFonts w:ascii="GHEA Grapalat" w:eastAsia="Times New Roman" w:hAnsi="GHEA Grapalat" w:cs="Times New Roman"/>
                <w:sz w:val="24"/>
                <w:szCs w:val="24"/>
              </w:rPr>
              <w:t>-------------------------------------</w:t>
            </w:r>
          </w:p>
          <w:p w14:paraId="13D0A01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rPr>
              <w:t xml:space="preserve">signature </w:t>
            </w:r>
            <w:r w:rsidRPr="00E84C88">
              <w:rPr>
                <w:rFonts w:ascii="GHEA Grapalat" w:eastAsia="Times New Roman" w:hAnsi="GHEA Grapalat" w:cs="Times New Roman"/>
                <w:sz w:val="18"/>
                <w:szCs w:val="18"/>
                <w:lang w:val="en-US"/>
              </w:rPr>
              <w:t>/</w:t>
            </w:r>
          </w:p>
          <w:p w14:paraId="459B2A10" w14:textId="77777777" w:rsidR="00532D6C" w:rsidRPr="00E84C88" w:rsidRDefault="00532D6C" w:rsidP="00532D6C">
            <w:pPr>
              <w:spacing w:after="0" w:line="240" w:lineRule="auto"/>
              <w:jc w:val="center"/>
              <w:rPr>
                <w:rFonts w:ascii="GHEA Grapalat" w:eastAsia="Times New Roman" w:hAnsi="GHEA Grapalat" w:cs="Times New Roman"/>
                <w:sz w:val="18"/>
                <w:szCs w:val="18"/>
              </w:rPr>
            </w:pPr>
            <w:r w:rsidRPr="00E84C88">
              <w:rPr>
                <w:rFonts w:ascii="Arial" w:eastAsia="Times New Roman" w:hAnsi="Arial" w:cs="Arial"/>
                <w:sz w:val="18"/>
                <w:szCs w:val="18"/>
              </w:rPr>
              <w:t xml:space="preserve">K. </w:t>
            </w:r>
            <w:r w:rsidRPr="00E84C88">
              <w:rPr>
                <w:rFonts w:ascii="GHEA Grapalat" w:eastAsia="Times New Roman" w:hAnsi="GHEA Grapalat" w:cs="Times New Roman"/>
                <w:sz w:val="18"/>
                <w:szCs w:val="18"/>
              </w:rPr>
              <w:t xml:space="preserve">_ </w:t>
            </w:r>
            <w:r w:rsidRPr="00E84C88">
              <w:rPr>
                <w:rFonts w:ascii="Arial" w:eastAsia="Times New Roman" w:hAnsi="Arial" w:cs="Arial"/>
                <w:sz w:val="18"/>
                <w:szCs w:val="18"/>
              </w:rPr>
              <w:t>T:</w:t>
            </w:r>
          </w:p>
        </w:tc>
        <w:tc>
          <w:tcPr>
            <w:tcW w:w="760" w:type="dxa"/>
          </w:tcPr>
          <w:p w14:paraId="6CA9841F"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3E3E9113" w14:textId="77777777" w:rsidR="00532D6C" w:rsidRPr="00E84C88" w:rsidRDefault="00532D6C" w:rsidP="00532D6C">
            <w:pPr>
              <w:spacing w:after="0" w:line="240" w:lineRule="auto"/>
              <w:jc w:val="center"/>
              <w:rPr>
                <w:rFonts w:ascii="GHEA Grapalat" w:eastAsia="Times New Roman" w:hAnsi="GHEA Grapalat" w:cs="Sylfaen"/>
                <w:b/>
                <w:bCs/>
                <w:sz w:val="24"/>
                <w:szCs w:val="24"/>
              </w:rPr>
            </w:pPr>
            <w:r w:rsidRPr="00E84C88">
              <w:rPr>
                <w:rFonts w:ascii="Arial" w:eastAsia="Times New Roman" w:hAnsi="Arial" w:cs="Arial"/>
                <w:b/>
                <w:bCs/>
                <w:sz w:val="24"/>
                <w:szCs w:val="24"/>
                <w:lang w:val="pt-BR"/>
              </w:rPr>
              <w:t>SELLER</w:t>
            </w:r>
          </w:p>
          <w:p w14:paraId="01504A77"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0045726E"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0343861C"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r w:rsidRPr="00E84C88">
              <w:rPr>
                <w:rFonts w:ascii="GHEA Grapalat" w:eastAsia="Times New Roman" w:hAnsi="GHEA Grapalat" w:cs="Times New Roman"/>
                <w:sz w:val="24"/>
                <w:szCs w:val="24"/>
              </w:rPr>
              <w:t>-------------------------------------</w:t>
            </w:r>
          </w:p>
          <w:p w14:paraId="507C9C39"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rPr>
              <w:t xml:space="preserve">signature </w:t>
            </w:r>
            <w:r w:rsidRPr="00E84C88">
              <w:rPr>
                <w:rFonts w:ascii="GHEA Grapalat" w:eastAsia="Times New Roman" w:hAnsi="GHEA Grapalat" w:cs="Times New Roman"/>
                <w:sz w:val="18"/>
                <w:szCs w:val="18"/>
                <w:lang w:val="en-US"/>
              </w:rPr>
              <w:t>/</w:t>
            </w:r>
          </w:p>
          <w:p w14:paraId="5782260D" w14:textId="77777777" w:rsidR="00532D6C" w:rsidRPr="00E84C88" w:rsidRDefault="00532D6C" w:rsidP="00532D6C">
            <w:pPr>
              <w:spacing w:after="0" w:line="240" w:lineRule="auto"/>
              <w:jc w:val="center"/>
              <w:rPr>
                <w:rFonts w:ascii="GHEA Grapalat" w:eastAsia="Times New Roman" w:hAnsi="GHEA Grapalat" w:cs="Times New Roman"/>
              </w:rPr>
            </w:pPr>
            <w:r w:rsidRPr="00E84C88">
              <w:rPr>
                <w:rFonts w:ascii="Arial" w:eastAsia="Times New Roman" w:hAnsi="Arial" w:cs="Arial"/>
                <w:sz w:val="18"/>
                <w:szCs w:val="18"/>
              </w:rPr>
              <w:t xml:space="preserve">K. </w:t>
            </w:r>
            <w:r w:rsidRPr="00E84C88">
              <w:rPr>
                <w:rFonts w:ascii="GHEA Grapalat" w:eastAsia="Times New Roman" w:hAnsi="GHEA Grapalat" w:cs="Times New Roman"/>
                <w:sz w:val="18"/>
                <w:szCs w:val="18"/>
              </w:rPr>
              <w:t xml:space="preserve">_ </w:t>
            </w:r>
            <w:r w:rsidRPr="00E84C88">
              <w:rPr>
                <w:rFonts w:ascii="Arial" w:eastAsia="Times New Roman" w:hAnsi="Arial" w:cs="Arial"/>
                <w:sz w:val="18"/>
                <w:szCs w:val="18"/>
              </w:rPr>
              <w:t>T:</w:t>
            </w:r>
          </w:p>
        </w:tc>
      </w:tr>
    </w:tbl>
    <w:p w14:paraId="468F9D6A"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20"/>
          <w:szCs w:val="24"/>
        </w:rPr>
        <w:br w:type="page"/>
      </w:r>
      <w:r w:rsidRPr="00E84C88">
        <w:rPr>
          <w:rFonts w:ascii="Arial" w:eastAsia="Times New Roman" w:hAnsi="Arial" w:cs="Arial"/>
          <w:sz w:val="18"/>
          <w:szCs w:val="24"/>
          <w:lang w:val="hy-AM"/>
        </w:rPr>
        <w:lastRenderedPageBreak/>
        <w:t xml:space="preserve">Appendix </w:t>
      </w:r>
      <w:r w:rsidRPr="00E84C88">
        <w:rPr>
          <w:rFonts w:ascii="GHEA Grapalat" w:eastAsia="Times New Roman" w:hAnsi="GHEA Grapalat" w:cs="Times New Roman"/>
          <w:sz w:val="18"/>
          <w:szCs w:val="24"/>
          <w:lang w:val="hy-AM"/>
        </w:rPr>
        <w:t>N 2</w:t>
      </w:r>
    </w:p>
    <w:p w14:paraId="0E96D888"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20 </w:t>
      </w:r>
      <w:r w:rsidRPr="00E84C88">
        <w:rPr>
          <w:rFonts w:ascii="Arial" w:eastAsia="Times New Roman" w:hAnsi="Arial" w:cs="Arial"/>
          <w:sz w:val="18"/>
          <w:szCs w:val="24"/>
          <w:lang w:val="hy-AM"/>
        </w:rPr>
        <w:t xml:space="preserve">years </w:t>
      </w:r>
      <w:r w:rsidRPr="00E84C88">
        <w:rPr>
          <w:rFonts w:ascii="GHEA Grapalat" w:eastAsia="Times New Roman" w:hAnsi="GHEA Grapalat" w:cs="Times New Roman"/>
          <w:sz w:val="18"/>
          <w:szCs w:val="24"/>
          <w:lang w:val="hy-AM"/>
        </w:rPr>
        <w:t xml:space="preserve">_ </w:t>
      </w:r>
      <w:r w:rsidRPr="00E84C88">
        <w:rPr>
          <w:rFonts w:ascii="Arial" w:eastAsia="Times New Roman" w:hAnsi="Arial" w:cs="Arial"/>
          <w:sz w:val="18"/>
          <w:szCs w:val="24"/>
          <w:lang w:val="hy-AM"/>
        </w:rPr>
        <w:t>sealed</w:t>
      </w:r>
      <w:r w:rsidRPr="00E84C88">
        <w:rPr>
          <w:rFonts w:ascii="GHEA Grapalat" w:eastAsia="Times New Roman" w:hAnsi="GHEA Grapalat" w:cs="Times New Roman"/>
          <w:sz w:val="18"/>
          <w:szCs w:val="24"/>
          <w:lang w:val="hy-AM"/>
        </w:rPr>
        <w:t xml:space="preserve"> </w:t>
      </w:r>
    </w:p>
    <w:p w14:paraId="4BFD97E5"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with code</w:t>
      </w: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of the contract</w:t>
      </w:r>
    </w:p>
    <w:p w14:paraId="5AB918C3"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09F7D240"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034999D3"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GHEA Grapalat" w:eastAsia="Times New Roman" w:hAnsi="GHEA Grapalat" w:cs="Sylfaen"/>
          <w:b/>
          <w:lang w:val="en-US"/>
        </w:rPr>
        <w:softHyphen/>
      </w:r>
      <w:r w:rsidRPr="00E84C88">
        <w:rPr>
          <w:rFonts w:ascii="Arial" w:eastAsia="Times New Roman" w:hAnsi="Arial" w:cs="Arial"/>
          <w:sz w:val="20"/>
          <w:szCs w:val="24"/>
          <w:lang w:val="en-US"/>
        </w:rPr>
        <w:t>PAYMENT:</w:t>
      </w:r>
      <w:r w:rsidRPr="00E84C88">
        <w:rPr>
          <w:rFonts w:ascii="GHEA Grapalat" w:eastAsia="Times New Roman" w:hAnsi="GHEA Grapalat" w:cs="Times New Roman"/>
          <w:sz w:val="20"/>
          <w:szCs w:val="24"/>
          <w:lang w:val="en-US"/>
        </w:rPr>
        <w:t xml:space="preserve"> </w:t>
      </w:r>
      <w:r w:rsidRPr="00E84C88">
        <w:rPr>
          <w:rFonts w:ascii="Arial" w:eastAsia="Times New Roman" w:hAnsi="Arial" w:cs="Arial"/>
          <w:sz w:val="20"/>
          <w:szCs w:val="24"/>
          <w:lang w:val="en-US"/>
        </w:rPr>
        <w:t xml:space="preserve">TIMETABLE </w:t>
      </w:r>
      <w:r w:rsidRPr="00E84C88">
        <w:rPr>
          <w:rFonts w:ascii="GHEA Grapalat" w:eastAsia="Times New Roman" w:hAnsi="GHEA Grapalat" w:cs="Times New Roman"/>
          <w:sz w:val="20"/>
          <w:szCs w:val="24"/>
          <w:lang w:val="en-US"/>
        </w:rPr>
        <w:t>*</w:t>
      </w:r>
    </w:p>
    <w:p w14:paraId="399EEC73"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r w:rsidRPr="00E84C88">
        <w:rPr>
          <w:rFonts w:ascii="GHEA Grapalat" w:eastAsia="Times New Roman" w:hAnsi="GHEA Grapalat" w:cs="Times New Roman"/>
          <w:sz w:val="20"/>
          <w:szCs w:val="24"/>
          <w:lang w:val="en-US"/>
        </w:rPr>
        <w:t xml:space="preserve">                                                                                                                                                                                                            </w:t>
      </w:r>
      <w:r w:rsidRPr="00E84C88">
        <w:rPr>
          <w:rFonts w:ascii="Arial" w:eastAsia="Times New Roman" w:hAnsi="Arial" w:cs="Arial"/>
          <w:sz w:val="18"/>
          <w:szCs w:val="24"/>
          <w:lang w:val="en-US"/>
        </w:rPr>
        <w:t>RA:</w:t>
      </w:r>
      <w:r w:rsidRPr="00E84C88">
        <w:rPr>
          <w:rFonts w:ascii="GHEA Grapalat" w:eastAsia="Times New Roman" w:hAnsi="GHEA Grapalat" w:cs="Sylfaen"/>
          <w:sz w:val="18"/>
          <w:szCs w:val="24"/>
          <w:lang w:val="es-ES"/>
        </w:rPr>
        <w:t xml:space="preserve"> </w:t>
      </w:r>
      <w:r w:rsidRPr="00E84C88">
        <w:rPr>
          <w:rFonts w:ascii="Arial" w:eastAsia="Times New Roman" w:hAnsi="Arial" w:cs="Arial"/>
          <w:sz w:val="18"/>
          <w:szCs w:val="24"/>
          <w:lang w:val="en-US"/>
        </w:rPr>
        <w:t>AMD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323"/>
        <w:gridCol w:w="2085"/>
        <w:gridCol w:w="470"/>
        <w:gridCol w:w="470"/>
        <w:gridCol w:w="685"/>
        <w:gridCol w:w="685"/>
        <w:gridCol w:w="685"/>
        <w:gridCol w:w="685"/>
        <w:gridCol w:w="685"/>
        <w:gridCol w:w="685"/>
        <w:gridCol w:w="685"/>
        <w:gridCol w:w="685"/>
        <w:gridCol w:w="685"/>
        <w:gridCol w:w="685"/>
        <w:gridCol w:w="1683"/>
      </w:tblGrid>
      <w:tr w:rsidR="00532D6C" w:rsidRPr="00E84C88" w14:paraId="1061D807" w14:textId="77777777" w:rsidTr="00532D6C">
        <w:tc>
          <w:tcPr>
            <w:tcW w:w="15693" w:type="dxa"/>
            <w:gridSpan w:val="16"/>
          </w:tcPr>
          <w:p w14:paraId="20E1C57C"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proofErr w:type="spellStart"/>
            <w:r w:rsidRPr="00E84C88">
              <w:rPr>
                <w:rFonts w:ascii="Arial" w:eastAsia="Times New Roman" w:hAnsi="Arial" w:cs="Arial"/>
                <w:sz w:val="18"/>
                <w:szCs w:val="24"/>
                <w:lang w:val="es-ES"/>
              </w:rPr>
              <w:t>Product</w:t>
            </w:r>
            <w:proofErr w:type="spellEnd"/>
            <w:r w:rsidRPr="00E84C88">
              <w:rPr>
                <w:rFonts w:ascii="Arial" w:eastAsia="Times New Roman" w:hAnsi="Arial" w:cs="Arial"/>
                <w:sz w:val="18"/>
                <w:szCs w:val="24"/>
                <w:lang w:val="es-ES"/>
              </w:rPr>
              <w:t>:</w:t>
            </w:r>
          </w:p>
        </w:tc>
      </w:tr>
      <w:tr w:rsidR="00532D6C" w:rsidRPr="00E84C88" w14:paraId="1AC783EF" w14:textId="77777777" w:rsidTr="00532D6C">
        <w:tc>
          <w:tcPr>
            <w:tcW w:w="1812" w:type="dxa"/>
            <w:vAlign w:val="center"/>
          </w:tcPr>
          <w:p w14:paraId="14A93DF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r w:rsidRPr="00E84C88">
              <w:rPr>
                <w:rFonts w:ascii="Arial" w:eastAsia="Times New Roman" w:hAnsi="Arial" w:cs="Arial"/>
                <w:sz w:val="18"/>
                <w:szCs w:val="24"/>
                <w:lang w:val="en-US"/>
              </w:rPr>
              <w:t>by invitation</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planned</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dose</w:t>
            </w: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szCs w:val="24"/>
                <w:lang w:val="en-US"/>
              </w:rPr>
              <w:t>the number</w:t>
            </w:r>
          </w:p>
        </w:tc>
        <w:tc>
          <w:tcPr>
            <w:tcW w:w="2323" w:type="dxa"/>
            <w:vAlign w:val="center"/>
          </w:tcPr>
          <w:p w14:paraId="3BB9FF4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r w:rsidRPr="00E84C88">
              <w:rPr>
                <w:rFonts w:ascii="Arial" w:eastAsia="Times New Roman" w:hAnsi="Arial" w:cs="Arial"/>
                <w:sz w:val="18"/>
                <w:szCs w:val="24"/>
                <w:lang w:val="en-US"/>
              </w:rPr>
              <w:t>shopping</w:t>
            </w:r>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with a plan</w:t>
            </w:r>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planned</w:t>
            </w:r>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through</w:t>
            </w:r>
            <w:r w:rsidRPr="00E84C88">
              <w:rPr>
                <w:rFonts w:ascii="GHEA Grapalat" w:eastAsia="Times New Roman" w:hAnsi="GHEA Grapalat" w:cs="Times New Roman"/>
                <w:sz w:val="18"/>
                <w:szCs w:val="24"/>
                <w:lang w:val="es-ES"/>
              </w:rPr>
              <w:t xml:space="preserve"> </w:t>
            </w:r>
            <w:proofErr w:type="gramStart"/>
            <w:r w:rsidRPr="00E84C88">
              <w:rPr>
                <w:rFonts w:ascii="Arial" w:eastAsia="Times New Roman" w:hAnsi="Arial" w:cs="Arial"/>
                <w:sz w:val="18"/>
                <w:szCs w:val="24"/>
                <w:lang w:val="en-US"/>
              </w:rPr>
              <w:t xml:space="preserve">code </w:t>
            </w:r>
            <w:r w:rsidRPr="00E84C88">
              <w:rPr>
                <w:rFonts w:ascii="GHEA Grapalat" w:eastAsia="Times New Roman" w:hAnsi="GHEA Grapalat" w:cs="Times New Roman"/>
                <w:sz w:val="18"/>
                <w:szCs w:val="24"/>
                <w:lang w:val="es-ES"/>
              </w:rPr>
              <w:t>:</w:t>
            </w:r>
            <w:proofErr w:type="gramEnd"/>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according to</w:t>
            </w:r>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GMA:</w:t>
            </w:r>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n-US"/>
              </w:rPr>
              <w:t xml:space="preserve">classification </w:t>
            </w:r>
            <w:r w:rsidRPr="00E84C88">
              <w:rPr>
                <w:rFonts w:ascii="GHEA Grapalat" w:eastAsia="Times New Roman" w:hAnsi="GHEA Grapalat" w:cs="Times New Roman"/>
                <w:sz w:val="18"/>
                <w:szCs w:val="24"/>
                <w:lang w:val="es-ES"/>
              </w:rPr>
              <w:t>(CPV)</w:t>
            </w:r>
          </w:p>
        </w:tc>
        <w:tc>
          <w:tcPr>
            <w:tcW w:w="2085" w:type="dxa"/>
            <w:vAlign w:val="center"/>
          </w:tcPr>
          <w:p w14:paraId="6982E729"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r w:rsidRPr="00E84C88">
              <w:rPr>
                <w:rFonts w:ascii="Arial" w:eastAsia="Times New Roman" w:hAnsi="Arial" w:cs="Arial"/>
                <w:sz w:val="18"/>
                <w:szCs w:val="24"/>
                <w:lang w:val="en-US"/>
              </w:rPr>
              <w:t>the name</w:t>
            </w:r>
          </w:p>
        </w:tc>
        <w:tc>
          <w:tcPr>
            <w:tcW w:w="9473" w:type="dxa"/>
            <w:gridSpan w:val="13"/>
            <w:vAlign w:val="center"/>
          </w:tcPr>
          <w:p w14:paraId="5DEAFBB7" w14:textId="77777777" w:rsidR="00532D6C" w:rsidRPr="00E84C88" w:rsidRDefault="00532D6C" w:rsidP="00E84C88">
            <w:pPr>
              <w:spacing w:after="0" w:line="240" w:lineRule="auto"/>
              <w:jc w:val="both"/>
              <w:rPr>
                <w:rFonts w:ascii="GHEA Grapalat" w:eastAsia="Times New Roman" w:hAnsi="GHEA Grapalat" w:cs="Times New Roman"/>
                <w:sz w:val="18"/>
                <w:szCs w:val="24"/>
                <w:lang w:val="es-ES"/>
              </w:rPr>
            </w:pPr>
            <w:proofErr w:type="spellStart"/>
            <w:r w:rsidRPr="00E84C88">
              <w:rPr>
                <w:rFonts w:ascii="Arial" w:eastAsia="Times New Roman" w:hAnsi="Arial" w:cs="Arial"/>
                <w:sz w:val="18"/>
                <w:szCs w:val="24"/>
                <w:lang w:val="es-ES"/>
              </w:rPr>
              <w:t>front</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payments</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planned</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is</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GHEA Grapalat" w:eastAsia="Times New Roman" w:hAnsi="GHEA Grapalat" w:cs="Times New Roman"/>
                <w:sz w:val="18"/>
                <w:szCs w:val="24"/>
                <w:lang w:val="es-ES"/>
              </w:rPr>
              <w:t>to</w:t>
            </w:r>
            <w:proofErr w:type="spellEnd"/>
            <w:r w:rsidRPr="00E84C88">
              <w:rPr>
                <w:rFonts w:ascii="GHEA Grapalat" w:eastAsia="Times New Roman" w:hAnsi="GHEA Grapalat" w:cs="Times New Roman"/>
                <w:sz w:val="18"/>
                <w:szCs w:val="24"/>
                <w:lang w:val="es-ES"/>
              </w:rPr>
              <w:t xml:space="preserve"> </w:t>
            </w:r>
            <w:r w:rsidRPr="00E84C88">
              <w:rPr>
                <w:rFonts w:ascii="Arial" w:eastAsia="Times New Roman" w:hAnsi="Arial" w:cs="Arial"/>
                <w:sz w:val="18"/>
                <w:szCs w:val="24"/>
                <w:lang w:val="es-ES"/>
              </w:rPr>
              <w:t xml:space="preserve">be </w:t>
            </w:r>
            <w:proofErr w:type="spellStart"/>
            <w:r w:rsidRPr="00E84C88">
              <w:rPr>
                <w:rFonts w:ascii="Arial" w:eastAsia="Times New Roman" w:hAnsi="Arial" w:cs="Arial"/>
                <w:sz w:val="18"/>
                <w:szCs w:val="24"/>
                <w:lang w:val="es-ES"/>
              </w:rPr>
              <w:t>implemented</w:t>
            </w:r>
            <w:proofErr w:type="spellEnd"/>
            <w:r w:rsidRPr="00E84C88">
              <w:rPr>
                <w:rFonts w:ascii="Arial" w:eastAsia="Times New Roman" w:hAnsi="Arial" w:cs="Arial"/>
                <w:sz w:val="18"/>
                <w:szCs w:val="24"/>
                <w:lang w:val="es-ES"/>
              </w:rPr>
              <w:t xml:space="preserve"> in </w:t>
            </w:r>
            <w:r w:rsidRPr="00E84C88">
              <w:rPr>
                <w:rFonts w:ascii="GHEA Grapalat" w:eastAsia="Times New Roman" w:hAnsi="GHEA Grapalat" w:cs="Times New Roman"/>
                <w:sz w:val="18"/>
                <w:szCs w:val="24"/>
                <w:lang w:val="es-ES"/>
              </w:rPr>
              <w:t xml:space="preserve">2024 </w:t>
            </w:r>
            <w:proofErr w:type="spellStart"/>
            <w:r w:rsidRPr="00E84C88">
              <w:rPr>
                <w:rFonts w:ascii="GHEA Grapalat" w:eastAsia="Times New Roman" w:hAnsi="GHEA Grapalat" w:cs="Times New Roman"/>
                <w:sz w:val="18"/>
                <w:szCs w:val="24"/>
                <w:lang w:val="es-ES"/>
              </w:rPr>
              <w:t>according</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to</w:t>
            </w:r>
            <w:proofErr w:type="spellEnd"/>
            <w:r w:rsidRPr="00E84C88">
              <w:rPr>
                <w:rFonts w:ascii="Arial" w:eastAsia="Times New Roman" w:hAnsi="Arial" w:cs="Arial"/>
                <w:sz w:val="18"/>
                <w:szCs w:val="24"/>
                <w:lang w:val="es-ES"/>
              </w:rPr>
              <w:t xml:space="preserve"> </w:t>
            </w:r>
            <w:r w:rsidR="00E84C88">
              <w:rPr>
                <w:rFonts w:eastAsia="Times New Roman" w:cs="Times New Roman"/>
                <w:sz w:val="18"/>
                <w:szCs w:val="24"/>
                <w:lang w:val="hy-AM"/>
              </w:rPr>
              <w:t>_</w:t>
            </w:r>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of</w:t>
            </w:r>
            <w:proofErr w:type="spellEnd"/>
            <w:r w:rsidRPr="00E84C88">
              <w:rPr>
                <w:rFonts w:ascii="Arial" w:eastAsia="Times New Roman" w:hAnsi="Arial" w:cs="Arial"/>
                <w:sz w:val="18"/>
                <w:szCs w:val="24"/>
                <w:lang w:val="es-ES"/>
              </w:rPr>
              <w:t xml:space="preserve"> </w:t>
            </w:r>
            <w:proofErr w:type="spellStart"/>
            <w:proofErr w:type="gramStart"/>
            <w:r w:rsidRPr="00E84C88">
              <w:rPr>
                <w:rFonts w:ascii="Arial" w:eastAsia="Times New Roman" w:hAnsi="Arial" w:cs="Arial"/>
                <w:sz w:val="18"/>
                <w:szCs w:val="24"/>
                <w:lang w:val="es-ES"/>
              </w:rPr>
              <w:t>months</w:t>
            </w:r>
            <w:proofErr w:type="spellEnd"/>
            <w:r w:rsidRPr="00E84C88">
              <w:rPr>
                <w:rFonts w:ascii="Arial" w:eastAsia="Times New Roman" w:hAnsi="Arial" w:cs="Arial"/>
                <w:sz w:val="18"/>
                <w:szCs w:val="24"/>
                <w:lang w:val="es-ES"/>
              </w:rPr>
              <w:t xml:space="preserve"> </w:t>
            </w:r>
            <w:r w:rsidRPr="00E84C88">
              <w:rPr>
                <w:rFonts w:ascii="GHEA Grapalat" w:eastAsia="Times New Roman" w:hAnsi="GHEA Grapalat" w:cs="Times New Roman"/>
                <w:sz w:val="18"/>
                <w:szCs w:val="24"/>
                <w:lang w:val="es-ES"/>
              </w:rPr>
              <w:t>,</w:t>
            </w:r>
            <w:proofErr w:type="gram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that</w:t>
            </w:r>
            <w:proofErr w:type="spellEnd"/>
            <w:r w:rsidRPr="00E84C88">
              <w:rPr>
                <w:rFonts w:ascii="GHEA Grapalat" w:eastAsia="Times New Roman" w:hAnsi="GHEA Grapalat" w:cs="Times New Roman"/>
                <w:sz w:val="18"/>
                <w:szCs w:val="24"/>
                <w:lang w:val="es-ES"/>
              </w:rPr>
              <w:t xml:space="preserve"> </w:t>
            </w:r>
            <w:proofErr w:type="spellStart"/>
            <w:r w:rsidRPr="00E84C88">
              <w:rPr>
                <w:rFonts w:ascii="Arial" w:eastAsia="Times New Roman" w:hAnsi="Arial" w:cs="Arial"/>
                <w:sz w:val="18"/>
                <w:szCs w:val="24"/>
                <w:lang w:val="es-ES"/>
              </w:rPr>
              <w:t>among</w:t>
            </w:r>
            <w:proofErr w:type="spellEnd"/>
            <w:r w:rsidRPr="00E84C88">
              <w:rPr>
                <w:rFonts w:ascii="Arial" w:eastAsia="Times New Roman" w:hAnsi="Arial" w:cs="Arial"/>
                <w:sz w:val="18"/>
                <w:szCs w:val="24"/>
                <w:lang w:val="es-ES"/>
              </w:rPr>
              <w:t xml:space="preserve"> </w:t>
            </w:r>
            <w:r w:rsidRPr="00E84C88">
              <w:rPr>
                <w:rFonts w:ascii="GHEA Grapalat" w:eastAsia="Times New Roman" w:hAnsi="GHEA Grapalat" w:cs="Times New Roman"/>
                <w:sz w:val="18"/>
                <w:szCs w:val="24"/>
                <w:lang w:val="es-ES"/>
              </w:rPr>
              <w:t>**</w:t>
            </w:r>
          </w:p>
        </w:tc>
      </w:tr>
      <w:tr w:rsidR="00532D6C" w:rsidRPr="00E84C88" w14:paraId="1C5743A1" w14:textId="77777777" w:rsidTr="00532D6C">
        <w:trPr>
          <w:trHeight w:val="1538"/>
        </w:trPr>
        <w:tc>
          <w:tcPr>
            <w:tcW w:w="1812" w:type="dxa"/>
          </w:tcPr>
          <w:p w14:paraId="731D233D"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323" w:type="dxa"/>
          </w:tcPr>
          <w:p w14:paraId="3FDDDCF0"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085" w:type="dxa"/>
          </w:tcPr>
          <w:p w14:paraId="3D71ADBE"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470" w:type="dxa"/>
            <w:textDirection w:val="btLr"/>
            <w:vAlign w:val="center"/>
          </w:tcPr>
          <w:p w14:paraId="4D232199"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january</w:t>
            </w:r>
          </w:p>
        </w:tc>
        <w:tc>
          <w:tcPr>
            <w:tcW w:w="470" w:type="dxa"/>
            <w:textDirection w:val="btLr"/>
            <w:vAlign w:val="center"/>
          </w:tcPr>
          <w:p w14:paraId="57CCC0AC" w14:textId="77777777" w:rsidR="00532D6C" w:rsidRPr="00E84C88" w:rsidRDefault="00532D6C" w:rsidP="00532D6C">
            <w:pPr>
              <w:spacing w:after="0" w:line="240" w:lineRule="auto"/>
              <w:ind w:left="113" w:right="-7"/>
              <w:jc w:val="center"/>
              <w:rPr>
                <w:rFonts w:ascii="GHEA Grapalat" w:eastAsia="Times New Roman" w:hAnsi="GHEA Grapalat" w:cs="Sylfaen"/>
                <w:sz w:val="18"/>
                <w:lang w:val="pt-BR"/>
              </w:rPr>
            </w:pPr>
            <w:r w:rsidRPr="00E84C88">
              <w:rPr>
                <w:rFonts w:ascii="Arial" w:eastAsia="Times New Roman" w:hAnsi="Arial" w:cs="Arial"/>
                <w:sz w:val="18"/>
                <w:lang w:val="pt-BR"/>
              </w:rPr>
              <w:t>February</w:t>
            </w:r>
          </w:p>
        </w:tc>
        <w:tc>
          <w:tcPr>
            <w:tcW w:w="685" w:type="dxa"/>
            <w:textDirection w:val="btLr"/>
            <w:vAlign w:val="center"/>
          </w:tcPr>
          <w:p w14:paraId="65087B5F"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march</w:t>
            </w:r>
          </w:p>
        </w:tc>
        <w:tc>
          <w:tcPr>
            <w:tcW w:w="685" w:type="dxa"/>
            <w:textDirection w:val="btLr"/>
            <w:vAlign w:val="center"/>
          </w:tcPr>
          <w:p w14:paraId="1171D324" w14:textId="77777777" w:rsidR="00532D6C" w:rsidRPr="00E84C88" w:rsidRDefault="00532D6C" w:rsidP="00532D6C">
            <w:pPr>
              <w:spacing w:after="0" w:line="240" w:lineRule="auto"/>
              <w:ind w:left="113" w:right="-7"/>
              <w:jc w:val="center"/>
              <w:rPr>
                <w:rFonts w:ascii="GHEA Grapalat" w:eastAsia="Times New Roman" w:hAnsi="GHEA Grapalat" w:cs="Sylfaen"/>
                <w:sz w:val="18"/>
                <w:lang w:val="pt-BR"/>
              </w:rPr>
            </w:pPr>
            <w:r w:rsidRPr="00E84C88">
              <w:rPr>
                <w:rFonts w:ascii="Arial" w:eastAsia="Times New Roman" w:hAnsi="Arial" w:cs="Arial"/>
                <w:sz w:val="18"/>
                <w:lang w:val="pt-BR"/>
              </w:rPr>
              <w:t>April</w:t>
            </w:r>
          </w:p>
        </w:tc>
        <w:tc>
          <w:tcPr>
            <w:tcW w:w="685" w:type="dxa"/>
            <w:textDirection w:val="btLr"/>
            <w:vAlign w:val="center"/>
          </w:tcPr>
          <w:p w14:paraId="56BDC792"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may</w:t>
            </w:r>
          </w:p>
        </w:tc>
        <w:tc>
          <w:tcPr>
            <w:tcW w:w="685" w:type="dxa"/>
            <w:textDirection w:val="btLr"/>
            <w:vAlign w:val="center"/>
          </w:tcPr>
          <w:p w14:paraId="499E0E6B"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June</w:t>
            </w:r>
          </w:p>
        </w:tc>
        <w:tc>
          <w:tcPr>
            <w:tcW w:w="685" w:type="dxa"/>
            <w:textDirection w:val="btLr"/>
            <w:vAlign w:val="center"/>
          </w:tcPr>
          <w:p w14:paraId="4F9C0BAB"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July</w:t>
            </w:r>
            <w:r w:rsidRPr="00E84C88">
              <w:rPr>
                <w:rFonts w:ascii="GHEA Grapalat" w:eastAsia="Times New Roman" w:hAnsi="GHEA Grapalat" w:cs="Times Armenian"/>
                <w:sz w:val="18"/>
                <w:lang w:val="pt-BR"/>
              </w:rPr>
              <w:t xml:space="preserve"> </w:t>
            </w:r>
          </w:p>
        </w:tc>
        <w:tc>
          <w:tcPr>
            <w:tcW w:w="685" w:type="dxa"/>
            <w:textDirection w:val="btLr"/>
            <w:vAlign w:val="center"/>
          </w:tcPr>
          <w:p w14:paraId="30786F12"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august</w:t>
            </w:r>
          </w:p>
        </w:tc>
        <w:tc>
          <w:tcPr>
            <w:tcW w:w="685" w:type="dxa"/>
            <w:textDirection w:val="btLr"/>
            <w:vAlign w:val="center"/>
          </w:tcPr>
          <w:p w14:paraId="1749D81D"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September</w:t>
            </w:r>
            <w:r w:rsidRPr="00E84C88">
              <w:rPr>
                <w:rFonts w:ascii="GHEA Grapalat" w:eastAsia="Times New Roman" w:hAnsi="GHEA Grapalat" w:cs="Times Armenian"/>
                <w:sz w:val="18"/>
                <w:lang w:val="pt-BR"/>
              </w:rPr>
              <w:t xml:space="preserve"> </w:t>
            </w:r>
          </w:p>
        </w:tc>
        <w:tc>
          <w:tcPr>
            <w:tcW w:w="685" w:type="dxa"/>
            <w:textDirection w:val="btLr"/>
            <w:vAlign w:val="center"/>
          </w:tcPr>
          <w:p w14:paraId="06F48A75"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October</w:t>
            </w:r>
          </w:p>
        </w:tc>
        <w:tc>
          <w:tcPr>
            <w:tcW w:w="685" w:type="dxa"/>
            <w:textDirection w:val="btLr"/>
            <w:vAlign w:val="center"/>
          </w:tcPr>
          <w:p w14:paraId="6E706DA3"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GHEA Grapalat" w:eastAsia="Times New Roman" w:hAnsi="GHEA Grapalat" w:cs="Times New Roman"/>
                <w:sz w:val="18"/>
                <w:szCs w:val="24"/>
                <w:lang w:val="en-US"/>
              </w:rPr>
              <w:t xml:space="preserve"> </w:t>
            </w:r>
            <w:r w:rsidRPr="00E84C88">
              <w:rPr>
                <w:rFonts w:ascii="Arial" w:eastAsia="Times New Roman" w:hAnsi="Arial" w:cs="Arial"/>
                <w:sz w:val="18"/>
                <w:lang w:val="pt-BR"/>
              </w:rPr>
              <w:t>november</w:t>
            </w:r>
          </w:p>
        </w:tc>
        <w:tc>
          <w:tcPr>
            <w:tcW w:w="685" w:type="dxa"/>
            <w:textDirection w:val="btLr"/>
            <w:vAlign w:val="center"/>
          </w:tcPr>
          <w:p w14:paraId="6A2AFCD3" w14:textId="77777777" w:rsidR="00532D6C" w:rsidRPr="00E84C88" w:rsidRDefault="00532D6C" w:rsidP="00532D6C">
            <w:pPr>
              <w:spacing w:after="0" w:line="240" w:lineRule="auto"/>
              <w:ind w:left="113" w:right="-7"/>
              <w:jc w:val="center"/>
              <w:rPr>
                <w:rFonts w:ascii="GHEA Grapalat" w:eastAsia="Times New Roman" w:hAnsi="GHEA Grapalat" w:cs="Times New Roman"/>
                <w:sz w:val="18"/>
                <w:lang w:val="pt-BR"/>
              </w:rPr>
            </w:pPr>
            <w:r w:rsidRPr="00E84C88">
              <w:rPr>
                <w:rFonts w:ascii="Arial" w:eastAsia="Times New Roman" w:hAnsi="Arial" w:cs="Arial"/>
                <w:sz w:val="18"/>
                <w:lang w:val="pt-BR"/>
              </w:rPr>
              <w:t>december</w:t>
            </w:r>
          </w:p>
        </w:tc>
        <w:tc>
          <w:tcPr>
            <w:tcW w:w="1683" w:type="dxa"/>
            <w:vAlign w:val="center"/>
          </w:tcPr>
          <w:p w14:paraId="0E32192D" w14:textId="77777777" w:rsidR="00532D6C" w:rsidRPr="00E84C88" w:rsidRDefault="00532D6C" w:rsidP="00532D6C">
            <w:pPr>
              <w:spacing w:after="0" w:line="240" w:lineRule="auto"/>
              <w:ind w:right="-1"/>
              <w:jc w:val="center"/>
              <w:rPr>
                <w:rFonts w:ascii="GHEA Grapalat" w:eastAsia="Times New Roman" w:hAnsi="GHEA Grapalat" w:cs="Times New Roman"/>
                <w:sz w:val="18"/>
                <w:lang w:val="pt-BR"/>
              </w:rPr>
            </w:pPr>
            <w:r w:rsidRPr="00E84C88">
              <w:rPr>
                <w:rFonts w:ascii="Arial" w:eastAsia="Times New Roman" w:hAnsi="Arial" w:cs="Arial"/>
                <w:sz w:val="18"/>
                <w:lang w:val="pt-BR"/>
              </w:rPr>
              <w:t>That's all</w:t>
            </w:r>
          </w:p>
          <w:p w14:paraId="32FC83C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p>
        </w:tc>
      </w:tr>
      <w:tr w:rsidR="00532D6C" w:rsidRPr="00E84C88" w14:paraId="21141C94" w14:textId="77777777" w:rsidTr="00532D6C">
        <w:trPr>
          <w:trHeight w:val="1538"/>
        </w:trPr>
        <w:tc>
          <w:tcPr>
            <w:tcW w:w="1812" w:type="dxa"/>
            <w:vAlign w:val="center"/>
          </w:tcPr>
          <w:p w14:paraId="5ACA3A06"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r w:rsidRPr="00E84C88">
              <w:rPr>
                <w:rFonts w:ascii="GHEA Grapalat" w:eastAsia="Times New Roman" w:hAnsi="GHEA Grapalat" w:cs="Times New Roman"/>
                <w:sz w:val="20"/>
                <w:szCs w:val="24"/>
                <w:lang w:val="es-ES"/>
              </w:rPr>
              <w:t>1:</w:t>
            </w:r>
          </w:p>
        </w:tc>
        <w:tc>
          <w:tcPr>
            <w:tcW w:w="2323" w:type="dxa"/>
            <w:vAlign w:val="center"/>
          </w:tcPr>
          <w:p w14:paraId="1B20DD69" w14:textId="77777777" w:rsidR="00997EE9" w:rsidRPr="00E84C88" w:rsidRDefault="00997EE9" w:rsidP="00997EE9">
            <w:pPr>
              <w:spacing w:after="0" w:line="240" w:lineRule="auto"/>
              <w:jc w:val="center"/>
              <w:rPr>
                <w:rFonts w:ascii="GHEA Grapalat" w:eastAsia="Times New Roman" w:hAnsi="GHEA Grapalat" w:cs="Calibri"/>
              </w:rPr>
            </w:pPr>
            <w:r w:rsidRPr="00E84C88">
              <w:rPr>
                <w:rFonts w:ascii="GHEA Grapalat" w:eastAsia="Times New Roman" w:hAnsi="GHEA Grapalat" w:cs="Calibri"/>
              </w:rPr>
              <w:t>09134200</w:t>
            </w:r>
          </w:p>
          <w:p w14:paraId="56DAC7D4" w14:textId="77777777" w:rsidR="00532D6C" w:rsidRPr="00E84C88" w:rsidRDefault="00532D6C" w:rsidP="00532D6C">
            <w:pPr>
              <w:spacing w:after="0" w:line="240" w:lineRule="auto"/>
              <w:jc w:val="center"/>
              <w:rPr>
                <w:rFonts w:ascii="GHEA Grapalat" w:eastAsia="Times New Roman" w:hAnsi="GHEA Grapalat" w:cs="Times New Roman"/>
                <w:b/>
                <w:sz w:val="24"/>
                <w:szCs w:val="24"/>
                <w:lang w:val="en-US"/>
              </w:rPr>
            </w:pPr>
          </w:p>
        </w:tc>
        <w:tc>
          <w:tcPr>
            <w:tcW w:w="2085" w:type="dxa"/>
            <w:vAlign w:val="center"/>
          </w:tcPr>
          <w:p w14:paraId="2231032F" w14:textId="77777777" w:rsidR="00532D6C" w:rsidRPr="00E84C88" w:rsidRDefault="00532D6C" w:rsidP="00997EE9">
            <w:pPr>
              <w:spacing w:after="0" w:line="240" w:lineRule="auto"/>
              <w:jc w:val="center"/>
              <w:rPr>
                <w:rFonts w:ascii="GHEA Grapalat" w:eastAsia="Times New Roman" w:hAnsi="GHEA Grapalat" w:cs="Times New Roman"/>
                <w:b/>
                <w:sz w:val="18"/>
                <w:szCs w:val="14"/>
                <w:lang w:val="en-US"/>
              </w:rPr>
            </w:pPr>
            <w:r w:rsidRPr="00E84C88">
              <w:rPr>
                <w:rFonts w:ascii="Arial" w:eastAsia="Times New Roman" w:hAnsi="Arial" w:cs="Arial"/>
                <w:b/>
                <w:sz w:val="18"/>
                <w:szCs w:val="14"/>
                <w:lang w:val="en-US"/>
              </w:rPr>
              <w:t>Diesel</w:t>
            </w:r>
            <w:r w:rsidRPr="00E84C88">
              <w:rPr>
                <w:rFonts w:ascii="GHEA Grapalat" w:eastAsia="Times New Roman" w:hAnsi="GHEA Grapalat" w:cs="Times New Roman"/>
                <w:b/>
                <w:sz w:val="18"/>
                <w:szCs w:val="14"/>
                <w:lang w:val="en-US"/>
              </w:rPr>
              <w:t xml:space="preserve"> </w:t>
            </w:r>
            <w:r w:rsidRPr="00E84C88">
              <w:rPr>
                <w:rFonts w:ascii="Arial" w:eastAsia="Times New Roman" w:hAnsi="Arial" w:cs="Arial"/>
                <w:b/>
                <w:sz w:val="18"/>
                <w:szCs w:val="14"/>
                <w:lang w:val="en-US"/>
              </w:rPr>
              <w:t>fuel</w:t>
            </w:r>
            <w:r w:rsidRPr="00E84C88">
              <w:rPr>
                <w:rFonts w:ascii="GHEA Grapalat" w:eastAsia="Times New Roman" w:hAnsi="GHEA Grapalat" w:cs="Times New Roman"/>
                <w:b/>
                <w:sz w:val="18"/>
                <w:szCs w:val="14"/>
                <w:lang w:val="en-US"/>
              </w:rPr>
              <w:t xml:space="preserve"> </w:t>
            </w:r>
            <w:r w:rsidR="00997EE9" w:rsidRPr="00E84C88">
              <w:rPr>
                <w:rFonts w:ascii="Arial" w:eastAsia="Times New Roman" w:hAnsi="Arial" w:cs="Arial"/>
                <w:b/>
                <w:sz w:val="18"/>
                <w:szCs w:val="14"/>
                <w:lang w:val="hy-AM"/>
              </w:rPr>
              <w:t xml:space="preserve">ama </w:t>
            </w:r>
            <w:r w:rsidRPr="00E84C88">
              <w:rPr>
                <w:rFonts w:ascii="Arial" w:eastAsia="Times New Roman" w:hAnsi="Arial" w:cs="Arial"/>
                <w:b/>
                <w:sz w:val="18"/>
                <w:szCs w:val="14"/>
                <w:lang w:val="en-US"/>
              </w:rPr>
              <w:t>rai</w:t>
            </w:r>
          </w:p>
        </w:tc>
        <w:tc>
          <w:tcPr>
            <w:tcW w:w="470" w:type="dxa"/>
          </w:tcPr>
          <w:p w14:paraId="4D53DC85"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253FA7D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1617C96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pt-BR"/>
              </w:rPr>
            </w:pPr>
            <w:r w:rsidRPr="00E84C88">
              <w:rPr>
                <w:rFonts w:ascii="GHEA Grapalat" w:eastAsia="Times New Roman" w:hAnsi="GHEA Grapalat" w:cs="Times New Roman"/>
                <w:sz w:val="20"/>
                <w:szCs w:val="24"/>
                <w:lang w:val="pt-BR"/>
              </w:rPr>
              <w:t>... %</w:t>
            </w:r>
          </w:p>
        </w:tc>
        <w:tc>
          <w:tcPr>
            <w:tcW w:w="470" w:type="dxa"/>
          </w:tcPr>
          <w:p w14:paraId="2996B237"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153F9F21"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44C882D7" w14:textId="77777777" w:rsidR="00532D6C" w:rsidRPr="00E84C88" w:rsidRDefault="00532D6C" w:rsidP="00532D6C">
            <w:pPr>
              <w:spacing w:after="0" w:line="240" w:lineRule="auto"/>
              <w:jc w:val="center"/>
              <w:rPr>
                <w:rFonts w:ascii="GHEA Grapalat" w:eastAsia="Times New Roman" w:hAnsi="GHEA Grapalat" w:cs="Times New Roman"/>
                <w:sz w:val="24"/>
                <w:szCs w:val="24"/>
                <w:lang w:val="pt-BR"/>
              </w:rPr>
            </w:pPr>
            <w:r w:rsidRPr="00E84C88">
              <w:rPr>
                <w:rFonts w:ascii="GHEA Grapalat" w:eastAsia="Times New Roman" w:hAnsi="GHEA Grapalat" w:cs="Times New Roman"/>
                <w:sz w:val="20"/>
                <w:szCs w:val="24"/>
                <w:lang w:val="pt-BR"/>
              </w:rPr>
              <w:t>... %</w:t>
            </w:r>
          </w:p>
        </w:tc>
        <w:tc>
          <w:tcPr>
            <w:tcW w:w="685" w:type="dxa"/>
            <w:vAlign w:val="center"/>
          </w:tcPr>
          <w:p w14:paraId="5B504161"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30E906D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76B7854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79819AB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7C1A0E5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0EA4022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44F486F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73E9721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5DC9B796"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685" w:type="dxa"/>
            <w:vAlign w:val="center"/>
          </w:tcPr>
          <w:p w14:paraId="1E94E55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r w:rsidRPr="00E84C88">
              <w:rPr>
                <w:rFonts w:ascii="GHEA Grapalat" w:eastAsia="Times New Roman" w:hAnsi="GHEA Grapalat" w:cs="Times New Roman"/>
                <w:sz w:val="20"/>
                <w:szCs w:val="24"/>
                <w:lang w:val="pt-BR"/>
              </w:rPr>
              <w:t>... %</w:t>
            </w:r>
          </w:p>
        </w:tc>
        <w:tc>
          <w:tcPr>
            <w:tcW w:w="1683" w:type="dxa"/>
          </w:tcPr>
          <w:p w14:paraId="512FDB87"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3405B378"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p w14:paraId="59C2CBDF" w14:textId="77777777" w:rsidR="00532D6C" w:rsidRPr="00E84C88" w:rsidRDefault="00532D6C" w:rsidP="00532D6C">
            <w:pPr>
              <w:spacing w:after="0" w:line="240" w:lineRule="auto"/>
              <w:jc w:val="center"/>
              <w:rPr>
                <w:rFonts w:ascii="GHEA Grapalat" w:eastAsia="Times New Roman" w:hAnsi="GHEA Grapalat" w:cs="Times New Roman"/>
                <w:b/>
                <w:sz w:val="24"/>
                <w:szCs w:val="24"/>
                <w:lang w:val="pt-BR"/>
              </w:rPr>
            </w:pPr>
            <w:r w:rsidRPr="00E84C88">
              <w:rPr>
                <w:rFonts w:ascii="GHEA Grapalat" w:eastAsia="Times New Roman" w:hAnsi="GHEA Grapalat" w:cs="Times New Roman"/>
                <w:sz w:val="20"/>
                <w:szCs w:val="24"/>
                <w:lang w:val="pt-BR"/>
              </w:rPr>
              <w:t>100%</w:t>
            </w:r>
          </w:p>
        </w:tc>
      </w:tr>
    </w:tbl>
    <w:p w14:paraId="1B992931" w14:textId="77777777" w:rsidR="00532D6C" w:rsidRPr="00E84C88" w:rsidRDefault="00532D6C" w:rsidP="00532D6C">
      <w:pPr>
        <w:spacing w:after="0" w:line="240" w:lineRule="auto"/>
        <w:rPr>
          <w:rFonts w:ascii="GHEA Grapalat" w:eastAsia="Times New Roman" w:hAnsi="GHEA Grapalat" w:cs="Times New Roman"/>
          <w:sz w:val="18"/>
          <w:szCs w:val="18"/>
          <w:lang w:val="en-US"/>
        </w:rPr>
      </w:pPr>
    </w:p>
    <w:p w14:paraId="5DCE04F5" w14:textId="77777777" w:rsidR="00532D6C" w:rsidRPr="00E84C88" w:rsidRDefault="00532D6C" w:rsidP="00532D6C">
      <w:pPr>
        <w:spacing w:after="0" w:line="240" w:lineRule="auto"/>
        <w:rPr>
          <w:rFonts w:ascii="GHEA Grapalat" w:eastAsia="Times New Roman" w:hAnsi="GHEA Grapalat" w:cs="Sylfaen"/>
          <w:sz w:val="18"/>
          <w:szCs w:val="18"/>
          <w:lang w:val="pt-BR"/>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pt-BR"/>
        </w:rPr>
        <w:t>Payment:</w:t>
      </w:r>
      <w:r w:rsidRPr="00E84C88">
        <w:rPr>
          <w:rFonts w:ascii="GHEA Grapalat" w:eastAsia="Times New Roman" w:hAnsi="GHEA Grapalat" w:cs="Times Armenian"/>
          <w:sz w:val="18"/>
          <w:szCs w:val="18"/>
          <w:lang w:val="en-US"/>
        </w:rPr>
        <w:t xml:space="preserve"> </w:t>
      </w:r>
      <w:r w:rsidRPr="00E84C88">
        <w:rPr>
          <w:rFonts w:ascii="Arial" w:eastAsia="Times New Roman" w:hAnsi="Arial" w:cs="Arial"/>
          <w:sz w:val="18"/>
          <w:szCs w:val="18"/>
          <w:lang w:val="pt-BR"/>
        </w:rPr>
        <w:t>subject to</w:t>
      </w:r>
      <w:r w:rsidRPr="00E84C88">
        <w:rPr>
          <w:rFonts w:ascii="GHEA Grapalat" w:eastAsia="Times New Roman" w:hAnsi="GHEA Grapalat" w:cs="Times Armenian"/>
          <w:sz w:val="18"/>
          <w:szCs w:val="18"/>
          <w:lang w:val="en-US"/>
        </w:rPr>
        <w:t xml:space="preserve"> </w:t>
      </w:r>
      <w:r w:rsidRPr="00E84C88">
        <w:rPr>
          <w:rFonts w:ascii="Arial" w:eastAsia="Times New Roman" w:hAnsi="Arial" w:cs="Arial"/>
          <w:sz w:val="18"/>
          <w:szCs w:val="18"/>
          <w:lang w:val="pt-BR"/>
        </w:rPr>
        <w:t>the amounts</w:t>
      </w:r>
      <w:r w:rsidRPr="00E84C88">
        <w:rPr>
          <w:rFonts w:ascii="GHEA Grapalat" w:eastAsia="Times New Roman" w:hAnsi="GHEA Grapalat" w:cs="Times Armenian"/>
          <w:sz w:val="18"/>
          <w:szCs w:val="18"/>
          <w:lang w:val="en-US"/>
        </w:rPr>
        <w:t xml:space="preserve"> </w:t>
      </w:r>
      <w:r w:rsidRPr="00E84C88">
        <w:rPr>
          <w:rFonts w:ascii="Arial" w:eastAsia="Times New Roman" w:hAnsi="Arial" w:cs="Arial"/>
          <w:sz w:val="18"/>
          <w:szCs w:val="18"/>
          <w:lang w:val="pt-BR"/>
        </w:rPr>
        <w:t>is introduced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incremental</w:t>
      </w:r>
      <w:r w:rsidRPr="00E84C88">
        <w:rPr>
          <w:rFonts w:ascii="GHEA Grapalat" w:eastAsia="Times New Roman" w:hAnsi="GHEA Grapalat" w:cs="Times Armenian"/>
          <w:sz w:val="18"/>
          <w:szCs w:val="18"/>
          <w:lang w:val="en-US"/>
        </w:rPr>
        <w:t xml:space="preserve"> </w:t>
      </w:r>
      <w:r w:rsidRPr="00E84C88">
        <w:rPr>
          <w:rFonts w:ascii="Arial" w:eastAsia="Times New Roman" w:hAnsi="Arial" w:cs="Arial"/>
          <w:sz w:val="18"/>
          <w:szCs w:val="18"/>
          <w:lang w:val="pt-BR"/>
        </w:rPr>
        <w:t xml:space="preserve">in </w:t>
      </w:r>
      <w:r w:rsidRPr="00E84C88">
        <w:rPr>
          <w:rFonts w:ascii="GHEA Grapalat" w:eastAsia="Times New Roman" w:hAnsi="GHEA Grapalat" w:cs="Sylfaen"/>
          <w:sz w:val="18"/>
          <w:szCs w:val="18"/>
          <w:lang w:val="pt-BR"/>
        </w:rPr>
        <w:t xml:space="preserve">order </w:t>
      </w:r>
      <w:r w:rsidRPr="00E84C88">
        <w:rPr>
          <w:rFonts w:ascii="Arial" w:eastAsia="Times New Roman" w:hAnsi="Arial" w:cs="Arial"/>
          <w:sz w:val="18"/>
          <w:szCs w:val="18"/>
          <w:lang w:val="pt-BR"/>
        </w:rPr>
        <w:t>If: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contract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being sealed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Shopping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about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RA:</w:t>
      </w:r>
      <w:r w:rsidRPr="00E84C88">
        <w:rPr>
          <w:rFonts w:ascii="GHEA Grapalat" w:eastAsia="Times New Roman" w:hAnsi="GHEA Grapalat" w:cs="Sylfaen"/>
          <w:sz w:val="18"/>
          <w:szCs w:val="18"/>
          <w:lang w:val="pt-BR"/>
        </w:rPr>
        <w:t xml:space="preserve"> 15 </w:t>
      </w:r>
      <w:r w:rsidRPr="00E84C88">
        <w:rPr>
          <w:rFonts w:ascii="Arial" w:eastAsia="Times New Roman" w:hAnsi="Arial" w:cs="Arial"/>
          <w:sz w:val="18"/>
          <w:szCs w:val="18"/>
          <w:lang w:val="pt-BR"/>
        </w:rPr>
        <w:t>of the law</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Article </w:t>
      </w:r>
      <w:r w:rsidRPr="00E84C88">
        <w:rPr>
          <w:rFonts w:ascii="GHEA Grapalat" w:eastAsia="Times New Roman" w:hAnsi="GHEA Grapalat" w:cs="Sylfaen"/>
          <w:sz w:val="18"/>
          <w:szCs w:val="18"/>
          <w:lang w:val="pt-BR"/>
        </w:rPr>
        <w:t xml:space="preserve">6 </w:t>
      </w:r>
      <w:r w:rsidRPr="00E84C88">
        <w:rPr>
          <w:rFonts w:ascii="Arial" w:eastAsia="Times New Roman" w:hAnsi="Arial" w:cs="Arial"/>
          <w:sz w:val="18"/>
          <w:szCs w:val="18"/>
          <w:lang w:val="pt-BR"/>
        </w:rPr>
        <w:t>_</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part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based on</w:t>
      </w:r>
      <w:r w:rsidRPr="00E84C88">
        <w:rPr>
          <w:rFonts w:ascii="GHEA Grapalat" w:eastAsia="Times New Roman" w:hAnsi="GHEA Grapalat" w:cs="Sylfaen"/>
          <w:sz w:val="18"/>
          <w:szCs w:val="18"/>
          <w:lang w:val="pt-BR"/>
        </w:rPr>
        <w:t xml:space="preserve"> </w:t>
      </w:r>
      <w:proofErr w:type="gramStart"/>
      <w:r w:rsidRPr="00E84C88">
        <w:rPr>
          <w:rFonts w:ascii="Arial" w:eastAsia="Times New Roman" w:hAnsi="Arial" w:cs="Arial"/>
          <w:sz w:val="18"/>
          <w:szCs w:val="18"/>
          <w:lang w:val="pt-BR"/>
        </w:rPr>
        <w:t xml:space="preserve">on </w:t>
      </w:r>
      <w:r w:rsidRPr="00E84C88">
        <w:rPr>
          <w:rFonts w:ascii="GHEA Grapalat" w:eastAsia="Times New Roman" w:hAnsi="GHEA Grapalat" w:cs="Sylfaen"/>
          <w:sz w:val="18"/>
          <w:szCs w:val="18"/>
          <w:lang w:val="pt-BR"/>
        </w:rPr>
        <w:t>,</w:t>
      </w:r>
      <w:proofErr w:type="gramEnd"/>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hereby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schedule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be completed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being sealed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financial</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funds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to be planned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case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parties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between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Sealable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agreement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with</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at the same time </w:t>
      </w:r>
      <w:r w:rsidRPr="00E84C88">
        <w:rPr>
          <w:rFonts w:ascii="GHEA Grapalat" w:eastAsia="Times New Roman" w:hAnsi="GHEA Grapalat" w:cs="Sylfaen"/>
          <w:sz w:val="18"/>
          <w:szCs w:val="18"/>
          <w:lang w:val="pt-BR"/>
        </w:rPr>
        <w:t xml:space="preserve">as </w:t>
      </w:r>
      <w:r w:rsidRPr="00E84C88">
        <w:rPr>
          <w:rFonts w:ascii="Arial" w:eastAsia="Times New Roman" w:hAnsi="Arial" w:cs="Arial"/>
          <w:sz w:val="18"/>
          <w:szCs w:val="18"/>
          <w:lang w:val="pt-BR"/>
        </w:rPr>
        <w:t>of it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indivisible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part </w:t>
      </w:r>
      <w:r w:rsidRPr="00E84C88">
        <w:rPr>
          <w:rFonts w:ascii="GHEA Grapalat" w:eastAsia="Times New Roman" w:hAnsi="GHEA Grapalat" w:cs="Sylfaen"/>
          <w:sz w:val="18"/>
          <w:szCs w:val="18"/>
          <w:lang w:val="pt-BR"/>
        </w:rPr>
        <w:t>_</w:t>
      </w:r>
    </w:p>
    <w:p w14:paraId="43A101C5" w14:textId="77777777" w:rsidR="00532D6C" w:rsidRPr="00E84C88" w:rsidRDefault="00532D6C" w:rsidP="00532D6C">
      <w:pPr>
        <w:spacing w:after="0" w:line="240" w:lineRule="auto"/>
        <w:rPr>
          <w:rFonts w:ascii="GHEA Grapalat" w:eastAsia="Times New Roman" w:hAnsi="GHEA Grapalat" w:cs="Times New Roman"/>
          <w:sz w:val="18"/>
          <w:szCs w:val="18"/>
          <w:lang w:val="pt-BR"/>
        </w:rPr>
      </w:pP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 the invitation</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amounts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noted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are</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 xml:space="preserve">in percent </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and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the contract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when sealing</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percent</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instead of</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noted</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is</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specifically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of money</w:t>
      </w:r>
      <w:r w:rsidRPr="00E84C88">
        <w:rPr>
          <w:rFonts w:ascii="GHEA Grapalat" w:eastAsia="Times New Roman" w:hAnsi="GHEA Grapalat" w:cs="Sylfaen"/>
          <w:sz w:val="18"/>
          <w:szCs w:val="18"/>
          <w:lang w:val="pt-BR"/>
        </w:rPr>
        <w:t xml:space="preserve"> </w:t>
      </w:r>
      <w:r w:rsidRPr="00E84C88">
        <w:rPr>
          <w:rFonts w:ascii="Arial" w:eastAsia="Times New Roman" w:hAnsi="Arial" w:cs="Arial"/>
          <w:sz w:val="18"/>
          <w:szCs w:val="18"/>
          <w:lang w:val="pt-BR"/>
        </w:rPr>
        <w:t>size</w:t>
      </w:r>
    </w:p>
    <w:p w14:paraId="12CDC972"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p w14:paraId="7BB5DCF2"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38FF4BD6" w14:textId="77777777" w:rsidTr="00532D6C">
        <w:trPr>
          <w:jc w:val="center"/>
        </w:trPr>
        <w:tc>
          <w:tcPr>
            <w:tcW w:w="4536" w:type="dxa"/>
          </w:tcPr>
          <w:p w14:paraId="0AEA3B82" w14:textId="77777777" w:rsidR="00532D6C" w:rsidRPr="00E84C88" w:rsidRDefault="00532D6C" w:rsidP="00532D6C">
            <w:pPr>
              <w:spacing w:after="0" w:line="240" w:lineRule="auto"/>
              <w:jc w:val="center"/>
              <w:rPr>
                <w:rFonts w:ascii="GHEA Grapalat" w:eastAsia="Times New Roman" w:hAnsi="GHEA Grapalat" w:cs="Sylfaen"/>
                <w:b/>
                <w:bCs/>
                <w:sz w:val="24"/>
                <w:szCs w:val="24"/>
                <w:lang w:val="nb-NO"/>
              </w:rPr>
            </w:pPr>
            <w:r w:rsidRPr="00E84C88">
              <w:rPr>
                <w:rFonts w:ascii="Arial" w:eastAsia="Times New Roman" w:hAnsi="Arial" w:cs="Arial"/>
                <w:b/>
                <w:bCs/>
                <w:sz w:val="24"/>
                <w:szCs w:val="24"/>
                <w:lang w:val="nb-NO"/>
              </w:rPr>
              <w:t>BUYER:</w:t>
            </w:r>
          </w:p>
          <w:p w14:paraId="56F9ACFD" w14:textId="77777777" w:rsidR="00532D6C" w:rsidRPr="00E84C88" w:rsidRDefault="00532D6C" w:rsidP="00532D6C">
            <w:pPr>
              <w:spacing w:after="0" w:line="240" w:lineRule="auto"/>
              <w:rPr>
                <w:rFonts w:ascii="GHEA Grapalat" w:eastAsia="Times New Roman" w:hAnsi="GHEA Grapalat" w:cs="Times New Roman"/>
              </w:rPr>
            </w:pPr>
          </w:p>
          <w:p w14:paraId="436E39AE" w14:textId="77777777" w:rsidR="00532D6C" w:rsidRPr="00E84C88" w:rsidRDefault="00532D6C" w:rsidP="00532D6C">
            <w:pPr>
              <w:spacing w:after="0" w:line="240" w:lineRule="auto"/>
              <w:rPr>
                <w:rFonts w:ascii="GHEA Grapalat" w:eastAsia="Times New Roman" w:hAnsi="GHEA Grapalat" w:cs="Times New Roman"/>
                <w:sz w:val="24"/>
                <w:szCs w:val="24"/>
              </w:rPr>
            </w:pPr>
          </w:p>
          <w:p w14:paraId="76A7A4E5"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r w:rsidRPr="00E84C88">
              <w:rPr>
                <w:rFonts w:ascii="GHEA Grapalat" w:eastAsia="Times New Roman" w:hAnsi="GHEA Grapalat" w:cs="Times New Roman"/>
                <w:sz w:val="24"/>
                <w:szCs w:val="24"/>
              </w:rPr>
              <w:t>-------------------------------------</w:t>
            </w:r>
          </w:p>
          <w:p w14:paraId="186DD97C"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rPr>
              <w:t xml:space="preserve">signature </w:t>
            </w:r>
            <w:r w:rsidRPr="00E84C88">
              <w:rPr>
                <w:rFonts w:ascii="GHEA Grapalat" w:eastAsia="Times New Roman" w:hAnsi="GHEA Grapalat" w:cs="Times New Roman"/>
                <w:sz w:val="18"/>
                <w:szCs w:val="18"/>
                <w:lang w:val="en-US"/>
              </w:rPr>
              <w:t>/</w:t>
            </w:r>
          </w:p>
          <w:p w14:paraId="493D19ED" w14:textId="77777777" w:rsidR="00532D6C" w:rsidRPr="00E84C88" w:rsidRDefault="00532D6C" w:rsidP="00532D6C">
            <w:pPr>
              <w:spacing w:after="0" w:line="240" w:lineRule="auto"/>
              <w:jc w:val="center"/>
              <w:rPr>
                <w:rFonts w:ascii="GHEA Grapalat" w:eastAsia="Times New Roman" w:hAnsi="GHEA Grapalat" w:cs="Times New Roman"/>
                <w:sz w:val="18"/>
                <w:szCs w:val="18"/>
              </w:rPr>
            </w:pPr>
            <w:r w:rsidRPr="00E84C88">
              <w:rPr>
                <w:rFonts w:ascii="Arial" w:eastAsia="Times New Roman" w:hAnsi="Arial" w:cs="Arial"/>
                <w:sz w:val="18"/>
                <w:szCs w:val="18"/>
              </w:rPr>
              <w:t xml:space="preserve">K. </w:t>
            </w:r>
            <w:r w:rsidRPr="00E84C88">
              <w:rPr>
                <w:rFonts w:ascii="GHEA Grapalat" w:eastAsia="Times New Roman" w:hAnsi="GHEA Grapalat" w:cs="Times New Roman"/>
                <w:sz w:val="18"/>
                <w:szCs w:val="18"/>
              </w:rPr>
              <w:t xml:space="preserve">_ </w:t>
            </w:r>
            <w:r w:rsidRPr="00E84C88">
              <w:rPr>
                <w:rFonts w:ascii="Arial" w:eastAsia="Times New Roman" w:hAnsi="Arial" w:cs="Arial"/>
                <w:sz w:val="18"/>
                <w:szCs w:val="18"/>
              </w:rPr>
              <w:t>T:</w:t>
            </w:r>
          </w:p>
        </w:tc>
        <w:tc>
          <w:tcPr>
            <w:tcW w:w="760" w:type="dxa"/>
          </w:tcPr>
          <w:p w14:paraId="4818758F"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6D62CE55" w14:textId="77777777" w:rsidR="00532D6C" w:rsidRPr="00E84C88" w:rsidRDefault="00532D6C" w:rsidP="00532D6C">
            <w:pPr>
              <w:spacing w:after="0" w:line="240" w:lineRule="auto"/>
              <w:jc w:val="center"/>
              <w:rPr>
                <w:rFonts w:ascii="GHEA Grapalat" w:eastAsia="Times New Roman" w:hAnsi="GHEA Grapalat" w:cs="Sylfaen"/>
                <w:b/>
                <w:bCs/>
                <w:sz w:val="24"/>
                <w:szCs w:val="24"/>
              </w:rPr>
            </w:pPr>
            <w:r w:rsidRPr="00E84C88">
              <w:rPr>
                <w:rFonts w:ascii="Arial" w:eastAsia="Times New Roman" w:hAnsi="Arial" w:cs="Arial"/>
                <w:b/>
                <w:bCs/>
                <w:sz w:val="24"/>
                <w:szCs w:val="24"/>
                <w:lang w:val="pt-BR"/>
              </w:rPr>
              <w:t>SELLER</w:t>
            </w:r>
          </w:p>
          <w:p w14:paraId="0292757D"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7B1F162"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1086268E"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r w:rsidRPr="00E84C88">
              <w:rPr>
                <w:rFonts w:ascii="GHEA Grapalat" w:eastAsia="Times New Roman" w:hAnsi="GHEA Grapalat" w:cs="Times New Roman"/>
                <w:sz w:val="24"/>
                <w:szCs w:val="24"/>
              </w:rPr>
              <w:t>-------------------------------------</w:t>
            </w:r>
          </w:p>
          <w:p w14:paraId="0581D9E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rPr>
              <w:t xml:space="preserve">signature </w:t>
            </w:r>
            <w:r w:rsidRPr="00E84C88">
              <w:rPr>
                <w:rFonts w:ascii="GHEA Grapalat" w:eastAsia="Times New Roman" w:hAnsi="GHEA Grapalat" w:cs="Times New Roman"/>
                <w:sz w:val="18"/>
                <w:szCs w:val="18"/>
                <w:lang w:val="en-US"/>
              </w:rPr>
              <w:t>/</w:t>
            </w:r>
          </w:p>
          <w:p w14:paraId="6191FF62" w14:textId="77777777" w:rsidR="00532D6C" w:rsidRPr="00E84C88" w:rsidRDefault="00532D6C" w:rsidP="00532D6C">
            <w:pPr>
              <w:spacing w:after="0" w:line="240" w:lineRule="auto"/>
              <w:jc w:val="center"/>
              <w:rPr>
                <w:rFonts w:ascii="GHEA Grapalat" w:eastAsia="Times New Roman" w:hAnsi="GHEA Grapalat" w:cs="Times New Roman"/>
              </w:rPr>
            </w:pPr>
            <w:r w:rsidRPr="00E84C88">
              <w:rPr>
                <w:rFonts w:ascii="Arial" w:eastAsia="Times New Roman" w:hAnsi="Arial" w:cs="Arial"/>
                <w:sz w:val="18"/>
                <w:szCs w:val="18"/>
              </w:rPr>
              <w:t xml:space="preserve">K. </w:t>
            </w:r>
            <w:r w:rsidRPr="00E84C88">
              <w:rPr>
                <w:rFonts w:ascii="GHEA Grapalat" w:eastAsia="Times New Roman" w:hAnsi="GHEA Grapalat" w:cs="Times New Roman"/>
                <w:sz w:val="18"/>
                <w:szCs w:val="18"/>
              </w:rPr>
              <w:t xml:space="preserve">_ </w:t>
            </w:r>
            <w:r w:rsidRPr="00E84C88">
              <w:rPr>
                <w:rFonts w:ascii="Arial" w:eastAsia="Times New Roman" w:hAnsi="Arial" w:cs="Arial"/>
                <w:sz w:val="18"/>
                <w:szCs w:val="18"/>
              </w:rPr>
              <w:t>T:</w:t>
            </w:r>
          </w:p>
        </w:tc>
      </w:tr>
    </w:tbl>
    <w:p w14:paraId="350D2689" w14:textId="77777777" w:rsidR="00532D6C" w:rsidRPr="00E84C88" w:rsidRDefault="00532D6C" w:rsidP="00532D6C">
      <w:pPr>
        <w:spacing w:after="0" w:line="240" w:lineRule="auto"/>
        <w:rPr>
          <w:rFonts w:ascii="GHEA Grapalat" w:eastAsia="Times New Roman" w:hAnsi="GHEA Grapalat" w:cs="Times New Roman"/>
          <w:sz w:val="20"/>
          <w:szCs w:val="24"/>
        </w:rPr>
        <w:sectPr w:rsidR="00532D6C" w:rsidRPr="00E84C88" w:rsidSect="00532D6C">
          <w:footnotePr>
            <w:pos w:val="beneathText"/>
          </w:footnotePr>
          <w:pgSz w:w="16838" w:h="11906" w:orient="landscape" w:code="9"/>
          <w:pgMar w:top="662" w:right="533" w:bottom="1138" w:left="720" w:header="562" w:footer="562" w:gutter="0"/>
          <w:cols w:space="720"/>
        </w:sectPr>
      </w:pPr>
    </w:p>
    <w:p w14:paraId="548C2EC9" w14:textId="77777777" w:rsidR="00532D6C" w:rsidRPr="00E84C88" w:rsidRDefault="00532D6C" w:rsidP="00532D6C">
      <w:pPr>
        <w:spacing w:after="0" w:line="240" w:lineRule="auto"/>
        <w:rPr>
          <w:rFonts w:ascii="GHEA Grapalat" w:eastAsia="Times New Roman" w:hAnsi="GHEA Grapalat" w:cs="Times New Roman"/>
          <w:sz w:val="20"/>
          <w:szCs w:val="24"/>
        </w:rPr>
      </w:pPr>
    </w:p>
    <w:p w14:paraId="20EBA6C5" w14:textId="77777777" w:rsidR="00532D6C" w:rsidRPr="00E84C88" w:rsidRDefault="00532D6C" w:rsidP="00532D6C">
      <w:pPr>
        <w:spacing w:after="0" w:line="240" w:lineRule="auto"/>
        <w:jc w:val="right"/>
        <w:rPr>
          <w:rFonts w:ascii="GHEA Grapalat" w:eastAsia="Times New Roman" w:hAnsi="GHEA Grapalat" w:cs="Times New Roman"/>
          <w:sz w:val="18"/>
          <w:szCs w:val="24"/>
        </w:rPr>
      </w:pPr>
      <w:r w:rsidRPr="00E84C88">
        <w:rPr>
          <w:rFonts w:ascii="Arial" w:eastAsia="Times New Roman" w:hAnsi="Arial" w:cs="Arial"/>
          <w:sz w:val="18"/>
          <w:szCs w:val="24"/>
          <w:lang w:val="hy-AM"/>
        </w:rPr>
        <w:t xml:space="preserve">Appendix </w:t>
      </w:r>
      <w:r w:rsidRPr="00E84C88">
        <w:rPr>
          <w:rFonts w:ascii="GHEA Grapalat" w:eastAsia="Times New Roman" w:hAnsi="GHEA Grapalat" w:cs="Times New Roman"/>
          <w:sz w:val="18"/>
          <w:szCs w:val="24"/>
          <w:lang w:val="hy-AM"/>
        </w:rPr>
        <w:t xml:space="preserve">N </w:t>
      </w:r>
      <w:r w:rsidRPr="00E84C88">
        <w:rPr>
          <w:rFonts w:ascii="GHEA Grapalat" w:eastAsia="Times New Roman" w:hAnsi="GHEA Grapalat" w:cs="Times New Roman"/>
          <w:sz w:val="18"/>
          <w:szCs w:val="24"/>
        </w:rPr>
        <w:t>3</w:t>
      </w:r>
    </w:p>
    <w:p w14:paraId="0B698D90"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20 </w:t>
      </w:r>
      <w:r w:rsidRPr="00E84C88">
        <w:rPr>
          <w:rFonts w:ascii="Arial" w:eastAsia="Times New Roman" w:hAnsi="Arial" w:cs="Arial"/>
          <w:sz w:val="18"/>
          <w:szCs w:val="24"/>
          <w:lang w:val="hy-AM"/>
        </w:rPr>
        <w:t xml:space="preserve">years </w:t>
      </w:r>
      <w:r w:rsidRPr="00E84C88">
        <w:rPr>
          <w:rFonts w:ascii="GHEA Grapalat" w:eastAsia="Times New Roman" w:hAnsi="GHEA Grapalat" w:cs="Times New Roman"/>
          <w:sz w:val="18"/>
          <w:szCs w:val="24"/>
          <w:lang w:val="hy-AM"/>
        </w:rPr>
        <w:t xml:space="preserve">_ </w:t>
      </w:r>
      <w:r w:rsidRPr="00E84C88">
        <w:rPr>
          <w:rFonts w:ascii="Arial" w:eastAsia="Times New Roman" w:hAnsi="Arial" w:cs="Arial"/>
          <w:sz w:val="18"/>
          <w:szCs w:val="24"/>
          <w:lang w:val="hy-AM"/>
        </w:rPr>
        <w:t>sealed</w:t>
      </w:r>
      <w:r w:rsidRPr="00E84C88">
        <w:rPr>
          <w:rFonts w:ascii="GHEA Grapalat" w:eastAsia="Times New Roman" w:hAnsi="GHEA Grapalat" w:cs="Times New Roman"/>
          <w:sz w:val="18"/>
          <w:szCs w:val="24"/>
          <w:lang w:val="hy-AM"/>
        </w:rPr>
        <w:t xml:space="preserve"> </w:t>
      </w:r>
    </w:p>
    <w:p w14:paraId="6B68976A" w14:textId="77777777" w:rsidR="00532D6C" w:rsidRPr="00E84C88" w:rsidRDefault="00532D6C" w:rsidP="00532D6C">
      <w:pPr>
        <w:spacing w:after="0" w:line="240" w:lineRule="auto"/>
        <w:jc w:val="right"/>
        <w:rPr>
          <w:rFonts w:ascii="GHEA Grapalat" w:eastAsia="Times New Roman" w:hAnsi="GHEA Grapalat" w:cs="Times New Roman"/>
          <w:sz w:val="18"/>
          <w:szCs w:val="24"/>
          <w:lang w:val="hy-AM"/>
        </w:rPr>
      </w:pP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with code</w:t>
      </w:r>
      <w:r w:rsidRPr="00E84C88">
        <w:rPr>
          <w:rFonts w:ascii="GHEA Grapalat" w:eastAsia="Times New Roman" w:hAnsi="GHEA Grapalat" w:cs="Times New Roman"/>
          <w:sz w:val="18"/>
          <w:szCs w:val="24"/>
          <w:lang w:val="hy-AM"/>
        </w:rPr>
        <w:t xml:space="preserve"> </w:t>
      </w:r>
      <w:r w:rsidRPr="00E84C88">
        <w:rPr>
          <w:rFonts w:ascii="Arial" w:eastAsia="Times New Roman" w:hAnsi="Arial" w:cs="Arial"/>
          <w:sz w:val="18"/>
          <w:szCs w:val="24"/>
          <w:lang w:val="hy-AM"/>
        </w:rPr>
        <w:t>of the contract</w:t>
      </w:r>
    </w:p>
    <w:p w14:paraId="2685B000"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p w14:paraId="71BDB874"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543"/>
        <w:gridCol w:w="5207"/>
      </w:tblGrid>
      <w:tr w:rsidR="00532D6C" w:rsidRPr="00E84C88" w14:paraId="42680661" w14:textId="77777777" w:rsidTr="00532D6C">
        <w:trPr>
          <w:tblCellSpacing w:w="7" w:type="dxa"/>
          <w:jc w:val="center"/>
        </w:trPr>
        <w:tc>
          <w:tcPr>
            <w:tcW w:w="0" w:type="auto"/>
            <w:vAlign w:val="center"/>
          </w:tcPr>
          <w:p w14:paraId="165A2CC9" w14:textId="77777777" w:rsidR="00532D6C" w:rsidRPr="00E84C88" w:rsidRDefault="00000000" w:rsidP="00532D6C">
            <w:pPr>
              <w:spacing w:after="0" w:line="240" w:lineRule="auto"/>
              <w:jc w:val="center"/>
              <w:rPr>
                <w:rFonts w:ascii="GHEA Grapalat" w:eastAsia="Times New Roman" w:hAnsi="GHEA Grapalat" w:cs="Times New Roman"/>
                <w:iCs/>
                <w:color w:val="000000"/>
                <w:sz w:val="21"/>
                <w:szCs w:val="21"/>
                <w:lang w:val="pt-BR"/>
              </w:rPr>
            </w:pPr>
            <w:r>
              <w:rPr>
                <w:rFonts w:ascii="GHEA Grapalat" w:eastAsia="Times New Roman" w:hAnsi="GHEA Grapalat" w:cs="Times New Roman"/>
                <w:noProof/>
                <w:sz w:val="24"/>
                <w:szCs w:val="24"/>
                <w:lang w:eastAsia="ru-RU"/>
              </w:rPr>
              <w:pict w14:anchorId="42C2EAD8">
                <v:rect id="Прямоугольник 1"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532D6C" w:rsidRPr="00E84C88">
              <w:rPr>
                <w:rFonts w:ascii="Arial" w:eastAsia="Times New Roman" w:hAnsi="Arial" w:cs="Arial"/>
                <w:iCs/>
                <w:color w:val="000000"/>
                <w:sz w:val="21"/>
                <w:szCs w:val="21"/>
                <w:lang w:val="en-US"/>
              </w:rPr>
              <w:t>of the contract</w:t>
            </w:r>
            <w:r w:rsidR="00532D6C" w:rsidRPr="00E84C88">
              <w:rPr>
                <w:rFonts w:ascii="GHEA Grapalat" w:eastAsia="Times New Roman" w:hAnsi="GHEA Grapalat" w:cs="Times New Roman"/>
                <w:iCs/>
                <w:color w:val="000000"/>
                <w:sz w:val="21"/>
                <w:szCs w:val="21"/>
                <w:lang w:val="pt-BR"/>
              </w:rPr>
              <w:t xml:space="preserve"> </w:t>
            </w:r>
            <w:r w:rsidR="00532D6C" w:rsidRPr="00E84C88">
              <w:rPr>
                <w:rFonts w:ascii="Arial" w:eastAsia="Times New Roman" w:hAnsi="Arial" w:cs="Arial"/>
                <w:iCs/>
                <w:color w:val="000000"/>
                <w:sz w:val="21"/>
                <w:szCs w:val="21"/>
                <w:lang w:val="en-US"/>
              </w:rPr>
              <w:t>side</w:t>
            </w:r>
            <w:r w:rsidR="00532D6C" w:rsidRPr="00E84C88">
              <w:rPr>
                <w:rFonts w:ascii="GHEA Grapalat" w:eastAsia="Times New Roman" w:hAnsi="GHEA Grapalat" w:cs="Times New Roman"/>
                <w:iCs/>
                <w:color w:val="000000"/>
                <w:sz w:val="21"/>
                <w:szCs w:val="21"/>
                <w:lang w:val="pt-BR"/>
              </w:rPr>
              <w:t xml:space="preserve"> </w:t>
            </w:r>
          </w:p>
          <w:p w14:paraId="1C74CB33"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GHEA Grapalat" w:eastAsia="Times New Roman" w:hAnsi="GHEA Grapalat" w:cs="Times New Roman"/>
                <w:iCs/>
                <w:color w:val="000000"/>
                <w:sz w:val="21"/>
                <w:szCs w:val="21"/>
                <w:lang w:val="pt-BR"/>
              </w:rPr>
              <w:t>___________________________</w:t>
            </w:r>
          </w:p>
          <w:p w14:paraId="47A43580"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GHEA Grapalat" w:eastAsia="Times New Roman" w:hAnsi="GHEA Grapalat" w:cs="Times New Roman"/>
                <w:iCs/>
                <w:color w:val="000000"/>
                <w:sz w:val="21"/>
                <w:szCs w:val="21"/>
                <w:lang w:val="pt-BR"/>
              </w:rPr>
              <w:t>___________________________</w:t>
            </w:r>
          </w:p>
          <w:p w14:paraId="01A53E67"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Arial" w:eastAsia="Times New Roman" w:hAnsi="Arial" w:cs="Arial"/>
                <w:iCs/>
                <w:color w:val="000000"/>
                <w:sz w:val="21"/>
                <w:szCs w:val="21"/>
                <w:lang w:val="en-US"/>
              </w:rPr>
              <w:t>location</w:t>
            </w:r>
            <w:r w:rsidRPr="00E84C88">
              <w:rPr>
                <w:rFonts w:ascii="GHEA Grapalat" w:eastAsia="Times New Roman" w:hAnsi="GHEA Grapalat" w:cs="Times New Roman"/>
                <w:iCs/>
                <w:color w:val="000000"/>
                <w:sz w:val="21"/>
                <w:szCs w:val="21"/>
                <w:lang w:val="pt-BR"/>
              </w:rPr>
              <w:t xml:space="preserve"> </w:t>
            </w:r>
            <w:r w:rsidRPr="00E84C88">
              <w:rPr>
                <w:rFonts w:ascii="Arial" w:eastAsia="Times New Roman" w:hAnsi="Arial" w:cs="Arial"/>
                <w:iCs/>
                <w:color w:val="000000"/>
                <w:sz w:val="21"/>
                <w:szCs w:val="21"/>
                <w:lang w:val="en-US"/>
              </w:rPr>
              <w:t xml:space="preserve">place </w:t>
            </w:r>
            <w:r w:rsidRPr="00E84C88">
              <w:rPr>
                <w:rFonts w:ascii="GHEA Grapalat" w:eastAsia="Times New Roman" w:hAnsi="GHEA Grapalat" w:cs="Times New Roman"/>
                <w:iCs/>
                <w:color w:val="000000"/>
                <w:sz w:val="21"/>
                <w:szCs w:val="21"/>
                <w:lang w:val="pt-BR"/>
              </w:rPr>
              <w:t>______________</w:t>
            </w:r>
          </w:p>
          <w:p w14:paraId="3B57B329"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proofErr w:type="spellStart"/>
            <w:r w:rsidRPr="00E84C88">
              <w:rPr>
                <w:rFonts w:ascii="Arial" w:eastAsia="Times New Roman" w:hAnsi="Arial" w:cs="Arial"/>
                <w:iCs/>
                <w:color w:val="000000"/>
                <w:sz w:val="21"/>
                <w:szCs w:val="21"/>
                <w:lang w:val="en-US"/>
              </w:rPr>
              <w:t>hh</w:t>
            </w:r>
            <w:proofErr w:type="spellEnd"/>
            <w:r w:rsidRPr="00E84C88">
              <w:rPr>
                <w:rFonts w:ascii="Arial" w:eastAsia="Times New Roman" w:hAnsi="Arial" w:cs="Arial"/>
                <w:iCs/>
                <w:color w:val="000000"/>
                <w:sz w:val="21"/>
                <w:szCs w:val="21"/>
                <w:lang w:val="en-US"/>
              </w:rPr>
              <w:t xml:space="preserve"> </w:t>
            </w:r>
            <w:r w:rsidRPr="00E84C88">
              <w:rPr>
                <w:rFonts w:ascii="GHEA Grapalat" w:eastAsia="Times New Roman" w:hAnsi="GHEA Grapalat" w:cs="Times New Roman"/>
                <w:iCs/>
                <w:color w:val="000000"/>
                <w:sz w:val="21"/>
                <w:szCs w:val="21"/>
                <w:lang w:val="pt-BR"/>
              </w:rPr>
              <w:t>_________________________</w:t>
            </w:r>
          </w:p>
          <w:p w14:paraId="2E80F926"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proofErr w:type="spellStart"/>
            <w:r w:rsidRPr="00E84C88">
              <w:rPr>
                <w:rFonts w:ascii="Arial" w:eastAsia="Times New Roman" w:hAnsi="Arial" w:cs="Arial"/>
                <w:iCs/>
                <w:color w:val="000000"/>
                <w:sz w:val="21"/>
                <w:szCs w:val="21"/>
                <w:lang w:val="en-US"/>
              </w:rPr>
              <w:t>hhhh</w:t>
            </w:r>
            <w:proofErr w:type="spellEnd"/>
            <w:r w:rsidRPr="00E84C88">
              <w:rPr>
                <w:rFonts w:ascii="Arial" w:eastAsia="Times New Roman" w:hAnsi="Arial" w:cs="Arial"/>
                <w:iCs/>
                <w:color w:val="000000"/>
                <w:sz w:val="21"/>
                <w:szCs w:val="21"/>
                <w:lang w:val="en-US"/>
              </w:rPr>
              <w:t xml:space="preserve"> </w:t>
            </w:r>
            <w:r w:rsidRPr="00E84C88">
              <w:rPr>
                <w:rFonts w:ascii="GHEA Grapalat" w:eastAsia="Times New Roman" w:hAnsi="GHEA Grapalat" w:cs="Times New Roman"/>
                <w:iCs/>
                <w:color w:val="000000"/>
                <w:sz w:val="21"/>
                <w:szCs w:val="21"/>
                <w:lang w:val="pt-BR"/>
              </w:rPr>
              <w:t>_______________________</w:t>
            </w:r>
          </w:p>
        </w:tc>
        <w:tc>
          <w:tcPr>
            <w:tcW w:w="0" w:type="auto"/>
            <w:vAlign w:val="center"/>
          </w:tcPr>
          <w:p w14:paraId="24E2F029"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Arial" w:eastAsia="Times New Roman" w:hAnsi="Arial" w:cs="Arial"/>
                <w:iCs/>
                <w:color w:val="000000"/>
                <w:sz w:val="21"/>
                <w:szCs w:val="21"/>
                <w:lang w:val="en-US"/>
              </w:rPr>
              <w:t>Client:</w:t>
            </w:r>
          </w:p>
          <w:p w14:paraId="31242811"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GHEA Grapalat" w:eastAsia="Times New Roman" w:hAnsi="GHEA Grapalat" w:cs="Times New Roman"/>
                <w:iCs/>
                <w:color w:val="000000"/>
                <w:sz w:val="21"/>
                <w:szCs w:val="21"/>
                <w:lang w:val="pt-BR"/>
              </w:rPr>
              <w:t>________________________________</w:t>
            </w:r>
          </w:p>
          <w:p w14:paraId="5321DF7A"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GHEA Grapalat" w:eastAsia="Times New Roman" w:hAnsi="GHEA Grapalat" w:cs="Times New Roman"/>
                <w:iCs/>
                <w:color w:val="000000"/>
                <w:sz w:val="21"/>
                <w:szCs w:val="21"/>
                <w:lang w:val="pt-BR"/>
              </w:rPr>
              <w:t>________________________________</w:t>
            </w:r>
          </w:p>
          <w:p w14:paraId="55873A37"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r w:rsidRPr="00E84C88">
              <w:rPr>
                <w:rFonts w:ascii="Arial" w:eastAsia="Times New Roman" w:hAnsi="Arial" w:cs="Arial"/>
                <w:iCs/>
                <w:color w:val="000000"/>
                <w:sz w:val="21"/>
                <w:szCs w:val="21"/>
                <w:lang w:val="en-US"/>
              </w:rPr>
              <w:t>location</w:t>
            </w:r>
            <w:r w:rsidRPr="00E84C88">
              <w:rPr>
                <w:rFonts w:ascii="GHEA Grapalat" w:eastAsia="Times New Roman" w:hAnsi="GHEA Grapalat" w:cs="Times New Roman"/>
                <w:iCs/>
                <w:color w:val="000000"/>
                <w:sz w:val="21"/>
                <w:szCs w:val="21"/>
                <w:lang w:val="pt-BR"/>
              </w:rPr>
              <w:t xml:space="preserve"> </w:t>
            </w:r>
            <w:r w:rsidRPr="00E84C88">
              <w:rPr>
                <w:rFonts w:ascii="Arial" w:eastAsia="Times New Roman" w:hAnsi="Arial" w:cs="Arial"/>
                <w:iCs/>
                <w:color w:val="000000"/>
                <w:sz w:val="21"/>
                <w:szCs w:val="21"/>
                <w:lang w:val="en-US"/>
              </w:rPr>
              <w:t xml:space="preserve">place </w:t>
            </w:r>
            <w:r w:rsidRPr="00E84C88">
              <w:rPr>
                <w:rFonts w:ascii="GHEA Grapalat" w:eastAsia="Times New Roman" w:hAnsi="GHEA Grapalat" w:cs="Times New Roman"/>
                <w:iCs/>
                <w:color w:val="000000"/>
                <w:sz w:val="21"/>
                <w:szCs w:val="21"/>
                <w:lang w:val="pt-BR"/>
              </w:rPr>
              <w:t>_________________</w:t>
            </w:r>
          </w:p>
          <w:p w14:paraId="3FD1233A"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proofErr w:type="spellStart"/>
            <w:r w:rsidRPr="00E84C88">
              <w:rPr>
                <w:rFonts w:ascii="Arial" w:eastAsia="Times New Roman" w:hAnsi="Arial" w:cs="Arial"/>
                <w:iCs/>
                <w:color w:val="000000"/>
                <w:sz w:val="21"/>
                <w:szCs w:val="21"/>
                <w:lang w:val="en-US"/>
              </w:rPr>
              <w:t>hh</w:t>
            </w:r>
            <w:proofErr w:type="spellEnd"/>
            <w:r w:rsidRPr="00E84C88">
              <w:rPr>
                <w:rFonts w:ascii="Arial" w:eastAsia="Times New Roman" w:hAnsi="Arial" w:cs="Arial"/>
                <w:iCs/>
                <w:color w:val="000000"/>
                <w:sz w:val="21"/>
                <w:szCs w:val="21"/>
                <w:lang w:val="en-US"/>
              </w:rPr>
              <w:t xml:space="preserve"> </w:t>
            </w:r>
            <w:r w:rsidRPr="00E84C88">
              <w:rPr>
                <w:rFonts w:ascii="GHEA Grapalat" w:eastAsia="Times New Roman" w:hAnsi="GHEA Grapalat" w:cs="Times New Roman"/>
                <w:iCs/>
                <w:color w:val="000000"/>
                <w:sz w:val="21"/>
                <w:szCs w:val="21"/>
                <w:lang w:val="pt-BR"/>
              </w:rPr>
              <w:t>____________________________</w:t>
            </w:r>
          </w:p>
          <w:p w14:paraId="55413A57"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pt-BR"/>
              </w:rPr>
            </w:pPr>
            <w:proofErr w:type="spellStart"/>
            <w:r w:rsidRPr="00E84C88">
              <w:rPr>
                <w:rFonts w:ascii="Arial" w:eastAsia="Times New Roman" w:hAnsi="Arial" w:cs="Arial"/>
                <w:iCs/>
                <w:color w:val="000000"/>
                <w:sz w:val="21"/>
                <w:szCs w:val="21"/>
                <w:lang w:val="en-US"/>
              </w:rPr>
              <w:t>hhhh</w:t>
            </w:r>
            <w:proofErr w:type="spellEnd"/>
            <w:r w:rsidRPr="00E84C88">
              <w:rPr>
                <w:rFonts w:ascii="Arial" w:eastAsia="Times New Roman" w:hAnsi="Arial" w:cs="Arial"/>
                <w:iCs/>
                <w:color w:val="000000"/>
                <w:sz w:val="21"/>
                <w:szCs w:val="21"/>
                <w:lang w:val="en-US"/>
              </w:rPr>
              <w:t xml:space="preserve"> </w:t>
            </w:r>
            <w:r w:rsidRPr="00E84C88">
              <w:rPr>
                <w:rFonts w:ascii="GHEA Grapalat" w:eastAsia="Times New Roman" w:hAnsi="GHEA Grapalat" w:cs="Times New Roman"/>
                <w:iCs/>
                <w:color w:val="000000"/>
                <w:sz w:val="21"/>
                <w:szCs w:val="21"/>
                <w:lang w:val="pt-BR"/>
              </w:rPr>
              <w:t>___________________________</w:t>
            </w:r>
          </w:p>
        </w:tc>
      </w:tr>
    </w:tbl>
    <w:p w14:paraId="2BC98ADC" w14:textId="77777777" w:rsidR="00532D6C" w:rsidRPr="00E84C88" w:rsidRDefault="00532D6C" w:rsidP="00532D6C">
      <w:pPr>
        <w:spacing w:after="0" w:line="240" w:lineRule="auto"/>
        <w:ind w:firstLine="375"/>
        <w:rPr>
          <w:rFonts w:ascii="GHEA Grapalat" w:eastAsia="Times New Roman" w:hAnsi="GHEA Grapalat" w:cs="GHEA Grapalat"/>
          <w:iCs/>
          <w:color w:val="000000"/>
          <w:sz w:val="21"/>
          <w:szCs w:val="21"/>
          <w:lang w:val="pt-BR"/>
        </w:rPr>
      </w:pPr>
      <w:r w:rsidRPr="00E84C88">
        <w:rPr>
          <w:rFonts w:ascii="GHEA Grapalat" w:eastAsia="Times New Roman" w:hAnsi="GHEA Grapalat" w:cs="Courier New"/>
          <w:iCs/>
          <w:color w:val="000000"/>
          <w:sz w:val="21"/>
          <w:szCs w:val="21"/>
          <w:lang w:val="pt-BR"/>
        </w:rPr>
        <w:t>  </w:t>
      </w:r>
    </w:p>
    <w:p w14:paraId="6DE0E8AB" w14:textId="77777777" w:rsidR="00532D6C" w:rsidRPr="00E84C88" w:rsidRDefault="00532D6C" w:rsidP="00532D6C">
      <w:pPr>
        <w:spacing w:after="0" w:line="240" w:lineRule="auto"/>
        <w:ind w:firstLine="375"/>
        <w:rPr>
          <w:rFonts w:ascii="GHEA Grapalat" w:eastAsia="Times New Roman" w:hAnsi="GHEA Grapalat" w:cs="Times New Roman"/>
          <w:iCs/>
          <w:color w:val="000000"/>
          <w:sz w:val="15"/>
          <w:szCs w:val="21"/>
          <w:lang w:val="pt-BR"/>
        </w:rPr>
      </w:pPr>
    </w:p>
    <w:p w14:paraId="684AE4A6" w14:textId="77777777" w:rsidR="00532D6C" w:rsidRPr="00E84C88" w:rsidRDefault="00532D6C" w:rsidP="00532D6C">
      <w:pPr>
        <w:spacing w:after="0" w:line="240" w:lineRule="auto"/>
        <w:ind w:firstLine="375"/>
        <w:jc w:val="center"/>
        <w:rPr>
          <w:rFonts w:ascii="GHEA Grapalat" w:eastAsia="Times New Roman" w:hAnsi="GHEA Grapalat" w:cs="Times New Roman"/>
          <w:iCs/>
          <w:color w:val="000000"/>
          <w:lang w:val="pt-BR"/>
        </w:rPr>
      </w:pPr>
      <w:r w:rsidRPr="00E84C88">
        <w:rPr>
          <w:rFonts w:ascii="Arial" w:eastAsia="Times New Roman" w:hAnsi="Arial" w:cs="Arial"/>
          <w:b/>
          <w:bCs/>
          <w:iCs/>
          <w:color w:val="000000"/>
          <w:lang w:val="en-US"/>
        </w:rPr>
        <w:t xml:space="preserve">PROTOCOL </w:t>
      </w:r>
      <w:r w:rsidRPr="00E84C88">
        <w:rPr>
          <w:rFonts w:ascii="GHEA Grapalat" w:eastAsia="Times New Roman" w:hAnsi="GHEA Grapalat" w:cs="Times New Roman"/>
          <w:b/>
          <w:bCs/>
          <w:iCs/>
          <w:color w:val="000000"/>
          <w:lang w:val="pt-BR"/>
        </w:rPr>
        <w:t>N:</w:t>
      </w:r>
    </w:p>
    <w:p w14:paraId="1C32B050" w14:textId="77777777" w:rsidR="00532D6C" w:rsidRPr="00E84C88" w:rsidRDefault="00532D6C" w:rsidP="00532D6C">
      <w:pPr>
        <w:spacing w:after="0" w:line="240" w:lineRule="auto"/>
        <w:ind w:firstLine="375"/>
        <w:jc w:val="center"/>
        <w:rPr>
          <w:rFonts w:ascii="GHEA Grapalat" w:eastAsia="Times New Roman" w:hAnsi="GHEA Grapalat" w:cs="Times New Roman"/>
          <w:b/>
          <w:bCs/>
          <w:iCs/>
          <w:color w:val="000000"/>
          <w:lang w:val="pt-BR"/>
        </w:rPr>
      </w:pPr>
      <w:r w:rsidRPr="00E84C88">
        <w:rPr>
          <w:rFonts w:ascii="Arial" w:eastAsia="Times New Roman" w:hAnsi="Arial" w:cs="Arial"/>
          <w:b/>
          <w:bCs/>
          <w:iCs/>
          <w:color w:val="000000"/>
          <w:lang w:val="en-US"/>
        </w:rPr>
        <w:t>CONTRACT</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en-US"/>
        </w:rPr>
        <w:t>OR:</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en-US"/>
        </w:rPr>
        <w:t>THAT</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en-US"/>
        </w:rPr>
        <w:t>MI:</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en-US"/>
        </w:rPr>
        <w:t>PART:</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pt-BR"/>
        </w:rPr>
        <w:t>PERFORMANCE</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pt-BR"/>
        </w:rPr>
        <w:t>RESULTS:</w:t>
      </w:r>
      <w:r w:rsidRPr="00E84C88">
        <w:rPr>
          <w:rFonts w:ascii="GHEA Grapalat" w:eastAsia="Times New Roman" w:hAnsi="GHEA Grapalat" w:cs="Times New Roman"/>
          <w:b/>
          <w:bCs/>
          <w:iCs/>
          <w:color w:val="000000"/>
          <w:lang w:val="pt-BR"/>
        </w:rPr>
        <w:t xml:space="preserve"> </w:t>
      </w:r>
    </w:p>
    <w:p w14:paraId="5FA2B824" w14:textId="77777777" w:rsidR="00532D6C" w:rsidRPr="00E84C88" w:rsidRDefault="00532D6C" w:rsidP="00532D6C">
      <w:pPr>
        <w:spacing w:after="0" w:line="240" w:lineRule="auto"/>
        <w:ind w:firstLine="375"/>
        <w:jc w:val="center"/>
        <w:rPr>
          <w:rFonts w:ascii="GHEA Grapalat" w:eastAsia="Times New Roman" w:hAnsi="GHEA Grapalat" w:cs="Times New Roman"/>
          <w:iCs/>
          <w:color w:val="000000"/>
          <w:lang w:val="pt-BR"/>
        </w:rPr>
      </w:pPr>
      <w:r w:rsidRPr="00E84C88">
        <w:rPr>
          <w:rFonts w:ascii="Arial" w:eastAsia="Times New Roman" w:hAnsi="Arial" w:cs="Arial"/>
          <w:b/>
          <w:bCs/>
          <w:iCs/>
          <w:color w:val="000000"/>
          <w:lang w:val="en-US"/>
        </w:rPr>
        <w:t xml:space="preserve">RECEPTION </w:t>
      </w:r>
      <w:r w:rsidRPr="00E84C88">
        <w:rPr>
          <w:rFonts w:ascii="GHEA Grapalat" w:eastAsia="Times New Roman" w:hAnsi="GHEA Grapalat" w:cs="Times New Roman"/>
          <w:b/>
          <w:bCs/>
          <w:iCs/>
          <w:color w:val="000000"/>
          <w:lang w:val="pt-BR"/>
        </w:rPr>
        <w:t xml:space="preserve">- </w:t>
      </w:r>
      <w:r w:rsidRPr="00E84C88">
        <w:rPr>
          <w:rFonts w:ascii="Arial" w:eastAsia="Times New Roman" w:hAnsi="Arial" w:cs="Arial"/>
          <w:b/>
          <w:bCs/>
          <w:iCs/>
          <w:color w:val="000000"/>
          <w:lang w:val="en-US"/>
        </w:rPr>
        <w:t>ACCEPTANCE</w:t>
      </w:r>
    </w:p>
    <w:p w14:paraId="007F1712"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es-ES"/>
        </w:rPr>
      </w:pPr>
    </w:p>
    <w:p w14:paraId="26A4C6C9" w14:textId="77777777" w:rsidR="00532D6C" w:rsidRPr="00E84C88" w:rsidRDefault="00532D6C" w:rsidP="00532D6C">
      <w:pPr>
        <w:spacing w:after="0" w:line="240" w:lineRule="auto"/>
        <w:ind w:firstLine="540"/>
        <w:jc w:val="both"/>
        <w:rPr>
          <w:rFonts w:ascii="GHEA Grapalat" w:eastAsia="Times New Roman" w:hAnsi="GHEA Grapalat" w:cs="Times New Roman"/>
          <w:iCs/>
          <w:sz w:val="20"/>
          <w:szCs w:val="20"/>
          <w:lang w:val="es-ES"/>
        </w:rPr>
      </w:pPr>
      <w:r w:rsidRPr="00E84C88">
        <w:rPr>
          <w:rFonts w:ascii="GHEA Grapalat" w:eastAsia="Times New Roman" w:hAnsi="GHEA Grapalat" w:cs="Times New Roman"/>
          <w:color w:val="000000"/>
          <w:sz w:val="21"/>
          <w:szCs w:val="21"/>
          <w:lang w:val="es-ES" w:eastAsia="ru-RU"/>
        </w:rPr>
        <w:t xml:space="preserve">                     </w:t>
      </w:r>
      <w:r w:rsidRPr="00E84C88">
        <w:rPr>
          <w:rFonts w:ascii="GHEA Grapalat" w:eastAsia="Times New Roman" w:hAnsi="GHEA Grapalat" w:cs="Times New Roman"/>
          <w:iCs/>
          <w:sz w:val="20"/>
          <w:szCs w:val="20"/>
          <w:lang w:val="es-ES"/>
        </w:rPr>
        <w:t xml:space="preserve">  </w:t>
      </w:r>
      <w:r w:rsidRPr="00E84C88">
        <w:rPr>
          <w:rFonts w:ascii="GHEA Grapalat" w:eastAsia="Times New Roman" w:hAnsi="GHEA Grapalat" w:cs="Times New Roman"/>
          <w:color w:val="000000"/>
          <w:sz w:val="21"/>
          <w:szCs w:val="21"/>
          <w:lang w:val="es-ES" w:eastAsia="ru-RU"/>
        </w:rPr>
        <w:t xml:space="preserve">20 </w:t>
      </w:r>
      <w:r w:rsidRPr="00E84C88">
        <w:rPr>
          <w:rFonts w:ascii="Arial" w:eastAsia="Times New Roman" w:hAnsi="Arial" w:cs="Arial"/>
          <w:color w:val="000000"/>
          <w:sz w:val="21"/>
          <w:szCs w:val="21"/>
          <w:lang w:val="en-AU" w:eastAsia="ru-RU"/>
        </w:rPr>
        <w:t xml:space="preserve">years </w:t>
      </w:r>
      <w:r w:rsidRPr="00E84C88">
        <w:rPr>
          <w:rFonts w:ascii="GHEA Grapalat" w:eastAsia="Times New Roman" w:hAnsi="GHEA Grapalat" w:cs="Times New Roman"/>
          <w:color w:val="000000"/>
          <w:sz w:val="21"/>
          <w:szCs w:val="21"/>
          <w:lang w:val="es-ES" w:eastAsia="ru-RU"/>
        </w:rPr>
        <w:t>_</w:t>
      </w:r>
    </w:p>
    <w:p w14:paraId="1A6ADE2C" w14:textId="77777777" w:rsidR="00532D6C" w:rsidRPr="00E84C88" w:rsidRDefault="00532D6C" w:rsidP="00532D6C">
      <w:pPr>
        <w:spacing w:after="0" w:line="240" w:lineRule="auto"/>
        <w:jc w:val="both"/>
        <w:rPr>
          <w:rFonts w:ascii="GHEA Grapalat" w:eastAsia="Times New Roman" w:hAnsi="GHEA Grapalat" w:cs="Times New Roman"/>
          <w:iCs/>
          <w:sz w:val="20"/>
          <w:szCs w:val="20"/>
          <w:lang w:val="es-ES"/>
        </w:rPr>
      </w:pPr>
    </w:p>
    <w:p w14:paraId="10D9F21A" w14:textId="77777777" w:rsidR="00532D6C" w:rsidRPr="00E84C88" w:rsidRDefault="00532D6C" w:rsidP="00532D6C">
      <w:pPr>
        <w:spacing w:after="0" w:line="240" w:lineRule="auto"/>
        <w:rPr>
          <w:rFonts w:ascii="GHEA Grapalat" w:eastAsia="Times New Roman" w:hAnsi="GHEA Grapalat" w:cs="Times New Roman"/>
          <w:color w:val="000000"/>
          <w:sz w:val="21"/>
          <w:szCs w:val="21"/>
          <w:lang w:val="es-ES"/>
        </w:rPr>
      </w:pPr>
      <w:r w:rsidRPr="00E84C88">
        <w:rPr>
          <w:rFonts w:ascii="Arial" w:eastAsia="Times New Roman" w:hAnsi="Arial" w:cs="Arial"/>
          <w:color w:val="000000"/>
          <w:sz w:val="21"/>
          <w:szCs w:val="21"/>
          <w:lang w:val="en-US"/>
        </w:rPr>
        <w:t xml:space="preserve">Name of the contract </w:t>
      </w:r>
      <w:r w:rsidRPr="00E84C88">
        <w:rPr>
          <w:rFonts w:ascii="GHEA Grapalat" w:eastAsia="Times New Roman" w:hAnsi="GHEA Grapalat" w:cs="Times New Roman"/>
          <w:color w:val="000000"/>
          <w:sz w:val="21"/>
          <w:szCs w:val="21"/>
          <w:lang w:val="es-ES"/>
        </w:rPr>
        <w:t xml:space="preserve">/ </w:t>
      </w:r>
      <w:proofErr w:type="gramStart"/>
      <w:r w:rsidRPr="00E84C88">
        <w:rPr>
          <w:rFonts w:ascii="Arial" w:eastAsia="Times New Roman" w:hAnsi="Arial" w:cs="Arial"/>
          <w:color w:val="000000"/>
          <w:sz w:val="21"/>
          <w:szCs w:val="21"/>
          <w:lang w:val="en-US"/>
        </w:rPr>
        <w:t xml:space="preserve">hereinafter </w:t>
      </w:r>
      <w:r w:rsidRPr="00E84C88">
        <w:rPr>
          <w:rFonts w:ascii="GHEA Grapalat" w:eastAsia="Times New Roman" w:hAnsi="GHEA Grapalat" w:cs="Times New Roman"/>
          <w:color w:val="000000"/>
          <w:sz w:val="21"/>
          <w:szCs w:val="21"/>
          <w:lang w:val="es-ES"/>
        </w:rPr>
        <w:t>:</w:t>
      </w:r>
      <w:proofErr w:type="gramEnd"/>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en-US"/>
        </w:rPr>
        <w:t xml:space="preserve">Contract </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en-US"/>
        </w:rPr>
        <w:t xml:space="preserve">name </w:t>
      </w:r>
      <w:r w:rsidRPr="00E84C88">
        <w:rPr>
          <w:rFonts w:ascii="GHEA Grapalat" w:eastAsia="Times New Roman" w:hAnsi="GHEA Grapalat" w:cs="Times New Roman"/>
          <w:color w:val="000000"/>
          <w:sz w:val="21"/>
          <w:szCs w:val="21"/>
          <w:lang w:val="es-ES"/>
        </w:rPr>
        <w:t>: ____________________________________________________________________________________________</w:t>
      </w:r>
    </w:p>
    <w:p w14:paraId="14297C71" w14:textId="77777777" w:rsidR="00532D6C" w:rsidRPr="00E84C88" w:rsidRDefault="00532D6C" w:rsidP="00532D6C">
      <w:pPr>
        <w:spacing w:after="0" w:line="240" w:lineRule="auto"/>
        <w:rPr>
          <w:rFonts w:ascii="GHEA Grapalat" w:eastAsia="Times New Roman" w:hAnsi="GHEA Grapalat" w:cs="Times New Roman"/>
          <w:color w:val="000000"/>
          <w:sz w:val="21"/>
          <w:szCs w:val="21"/>
          <w:lang w:val="es-ES"/>
        </w:rPr>
      </w:pPr>
      <w:r w:rsidRPr="00E84C88">
        <w:rPr>
          <w:rFonts w:ascii="Arial" w:eastAsia="Times New Roman" w:hAnsi="Arial" w:cs="Arial"/>
          <w:color w:val="000000"/>
          <w:sz w:val="21"/>
          <w:szCs w:val="21"/>
          <w:lang w:val="en-US"/>
        </w:rPr>
        <w:t>of the contract</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en-US"/>
        </w:rPr>
        <w:t>sealing</w:t>
      </w:r>
      <w:r w:rsidRPr="00E84C88">
        <w:rPr>
          <w:rFonts w:ascii="GHEA Grapalat" w:eastAsia="Times New Roman" w:hAnsi="GHEA Grapalat" w:cs="Times New Roman"/>
          <w:color w:val="000000"/>
          <w:sz w:val="21"/>
          <w:szCs w:val="21"/>
          <w:lang w:val="es-ES"/>
        </w:rPr>
        <w:t xml:space="preserve"> </w:t>
      </w:r>
      <w:proofErr w:type="gramStart"/>
      <w:r w:rsidRPr="00E84C88">
        <w:rPr>
          <w:rFonts w:ascii="Arial" w:eastAsia="Times New Roman" w:hAnsi="Arial" w:cs="Arial"/>
          <w:color w:val="000000"/>
          <w:sz w:val="21"/>
          <w:szCs w:val="21"/>
          <w:lang w:val="en-US"/>
        </w:rPr>
        <w:t xml:space="preserve">date </w:t>
      </w:r>
      <w:r w:rsidRPr="00E84C88">
        <w:rPr>
          <w:rFonts w:ascii="GHEA Grapalat" w:eastAsia="Times New Roman" w:hAnsi="GHEA Grapalat" w:cs="Times New Roman"/>
          <w:color w:val="000000"/>
          <w:sz w:val="21"/>
          <w:szCs w:val="21"/>
          <w:lang w:val="es-ES"/>
        </w:rPr>
        <w:t>:</w:t>
      </w:r>
      <w:proofErr w:type="gramEnd"/>
      <w:r w:rsidRPr="00E84C88">
        <w:rPr>
          <w:rFonts w:ascii="GHEA Grapalat" w:eastAsia="Times New Roman" w:hAnsi="GHEA Grapalat" w:cs="Times New Roman"/>
          <w:color w:val="000000"/>
          <w:sz w:val="21"/>
          <w:szCs w:val="21"/>
          <w:lang w:val="es-ES"/>
        </w:rPr>
        <w:t xml:space="preserve"> ____ __________________ </w:t>
      </w:r>
      <w:r w:rsidRPr="00E84C88">
        <w:rPr>
          <w:rFonts w:ascii="Arial" w:eastAsia="Times New Roman" w:hAnsi="Arial" w:cs="Arial"/>
          <w:color w:val="000000"/>
          <w:sz w:val="21"/>
          <w:szCs w:val="21"/>
          <w:lang w:val="en-US"/>
        </w:rPr>
        <w:t>20</w:t>
      </w:r>
    </w:p>
    <w:p w14:paraId="1697C499" w14:textId="77777777" w:rsidR="00532D6C" w:rsidRPr="00E84C88" w:rsidRDefault="00532D6C" w:rsidP="00532D6C">
      <w:pPr>
        <w:spacing w:after="0" w:line="240" w:lineRule="auto"/>
        <w:rPr>
          <w:rFonts w:ascii="GHEA Grapalat" w:eastAsia="Times New Roman" w:hAnsi="GHEA Grapalat" w:cs="Times New Roman"/>
          <w:color w:val="000000"/>
          <w:sz w:val="21"/>
          <w:szCs w:val="21"/>
          <w:lang w:val="es-ES"/>
        </w:rPr>
      </w:pPr>
      <w:r w:rsidRPr="00E84C88">
        <w:rPr>
          <w:rFonts w:ascii="Arial" w:eastAsia="Times New Roman" w:hAnsi="Arial" w:cs="Arial"/>
          <w:color w:val="000000"/>
          <w:sz w:val="21"/>
          <w:szCs w:val="21"/>
          <w:lang w:val="en-US"/>
        </w:rPr>
        <w:t>of the contract</w:t>
      </w:r>
      <w:r w:rsidRPr="00E84C88">
        <w:rPr>
          <w:rFonts w:ascii="GHEA Grapalat" w:eastAsia="Times New Roman" w:hAnsi="GHEA Grapalat" w:cs="Times New Roman"/>
          <w:color w:val="000000"/>
          <w:sz w:val="21"/>
          <w:szCs w:val="21"/>
          <w:lang w:val="es-ES"/>
        </w:rPr>
        <w:t xml:space="preserve"> </w:t>
      </w:r>
      <w:proofErr w:type="gramStart"/>
      <w:r w:rsidRPr="00E84C88">
        <w:rPr>
          <w:rFonts w:ascii="Arial" w:eastAsia="Times New Roman" w:hAnsi="Arial" w:cs="Arial"/>
          <w:color w:val="000000"/>
          <w:sz w:val="21"/>
          <w:szCs w:val="21"/>
          <w:lang w:val="en-US"/>
        </w:rPr>
        <w:t xml:space="preserve">number </w:t>
      </w:r>
      <w:r w:rsidRPr="00E84C88">
        <w:rPr>
          <w:rFonts w:ascii="GHEA Grapalat" w:eastAsia="Times New Roman" w:hAnsi="GHEA Grapalat" w:cs="Times New Roman"/>
          <w:color w:val="000000"/>
          <w:sz w:val="21"/>
          <w:szCs w:val="21"/>
          <w:lang w:val="es-ES"/>
        </w:rPr>
        <w:t>:</w:t>
      </w:r>
      <w:proofErr w:type="gramEnd"/>
      <w:r w:rsidRPr="00E84C88">
        <w:rPr>
          <w:rFonts w:ascii="GHEA Grapalat" w:eastAsia="Times New Roman" w:hAnsi="GHEA Grapalat" w:cs="Times New Roman"/>
          <w:color w:val="000000"/>
          <w:sz w:val="21"/>
          <w:szCs w:val="21"/>
          <w:lang w:val="es-ES"/>
        </w:rPr>
        <w:t xml:space="preserve"> __________</w:t>
      </w:r>
    </w:p>
    <w:p w14:paraId="575DCCA1" w14:textId="77777777" w:rsidR="00532D6C" w:rsidRPr="00E84C88" w:rsidRDefault="00532D6C" w:rsidP="00532D6C">
      <w:pPr>
        <w:spacing w:after="0" w:line="240" w:lineRule="auto"/>
        <w:jc w:val="both"/>
        <w:rPr>
          <w:rFonts w:ascii="GHEA Grapalat" w:eastAsia="Times New Roman" w:hAnsi="GHEA Grapalat" w:cs="Sylfaen"/>
          <w:iCs/>
          <w:sz w:val="24"/>
          <w:szCs w:val="24"/>
          <w:lang w:val="es-ES"/>
        </w:rPr>
      </w:pPr>
      <w:r w:rsidRPr="00E84C88">
        <w:rPr>
          <w:rFonts w:ascii="Arial" w:eastAsia="Times New Roman" w:hAnsi="Arial" w:cs="Arial"/>
          <w:iCs/>
          <w:color w:val="000000"/>
          <w:sz w:val="21"/>
          <w:szCs w:val="21"/>
          <w:lang w:val="en-US"/>
        </w:rPr>
        <w:t>Client:</w:t>
      </w:r>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iCs/>
          <w:color w:val="000000"/>
          <w:sz w:val="21"/>
          <w:szCs w:val="21"/>
          <w:lang w:val="en-US"/>
        </w:rPr>
        <w:t>and:</w:t>
      </w:r>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color w:val="000000"/>
          <w:sz w:val="21"/>
          <w:szCs w:val="21"/>
          <w:lang w:val="en-US"/>
        </w:rPr>
        <w:t>of the contract</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en-US"/>
        </w:rPr>
        <w:t xml:space="preserve">the </w:t>
      </w:r>
      <w:proofErr w:type="gramStart"/>
      <w:r w:rsidRPr="00E84C88">
        <w:rPr>
          <w:rFonts w:ascii="Arial" w:eastAsia="Times New Roman" w:hAnsi="Arial" w:cs="Arial"/>
          <w:color w:val="000000"/>
          <w:sz w:val="21"/>
          <w:szCs w:val="21"/>
          <w:lang w:val="en-US"/>
        </w:rPr>
        <w:t>side</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hy-AM"/>
        </w:rPr>
        <w:t>basis</w:t>
      </w:r>
      <w:proofErr w:type="gramEnd"/>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hy-AM"/>
        </w:rPr>
        <w:t>accepting</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hy-AM"/>
        </w:rPr>
        <w:t>of the contract</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hy-AM"/>
        </w:rPr>
        <w:t>performance</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Arial" w:eastAsia="Times New Roman" w:hAnsi="Arial" w:cs="Arial"/>
          <w:color w:val="000000"/>
          <w:sz w:val="21"/>
          <w:szCs w:val="21"/>
          <w:lang w:val="hy-AM"/>
        </w:rPr>
        <w:t>regarding</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20:00</w:t>
      </w:r>
      <w:r w:rsidRPr="00E84C88">
        <w:rPr>
          <w:rFonts w:ascii="GHEA Grapalat" w:eastAsia="Times New Roman" w:hAnsi="GHEA Grapalat" w:cs="Times New Roman"/>
          <w:color w:val="000000"/>
          <w:sz w:val="21"/>
          <w:szCs w:val="21"/>
          <w:lang w:val="es-ES"/>
        </w:rPr>
        <w:t xml:space="preserve">  </w:t>
      </w:r>
      <w:r w:rsidRPr="00E84C88">
        <w:rPr>
          <w:rFonts w:ascii="GHEA Grapalat" w:eastAsia="Times New Roman" w:hAnsi="GHEA Grapalat" w:cs="Times New Roman"/>
          <w:color w:val="000000"/>
          <w:sz w:val="21"/>
          <w:szCs w:val="21"/>
          <w:lang w:val="hy-AM"/>
        </w:rPr>
        <w:t xml:space="preserve">  </w:t>
      </w:r>
      <w:r w:rsidRPr="00E84C88">
        <w:rPr>
          <w:rFonts w:ascii="Arial" w:eastAsia="Times New Roman" w:hAnsi="Arial" w:cs="Arial"/>
          <w:color w:val="000000"/>
          <w:sz w:val="21"/>
          <w:szCs w:val="21"/>
          <w:lang w:val="hy-AM"/>
        </w:rPr>
        <w:t xml:space="preserve">in </w:t>
      </w:r>
      <w:r w:rsidRPr="00E84C88">
        <w:rPr>
          <w:rFonts w:ascii="GHEA Grapalat" w:eastAsia="Times New Roman" w:hAnsi="GHEA Grapalat" w:cs="Times New Roman"/>
          <w:color w:val="000000"/>
          <w:sz w:val="21"/>
          <w:szCs w:val="21"/>
          <w:lang w:val="hy-AM"/>
        </w:rPr>
        <w:t xml:space="preserve">_ </w:t>
      </w:r>
      <w:r w:rsidRPr="00E84C88">
        <w:rPr>
          <w:rFonts w:ascii="Arial" w:eastAsia="Times New Roman" w:hAnsi="Arial" w:cs="Arial"/>
          <w:color w:val="000000"/>
          <w:sz w:val="21"/>
          <w:szCs w:val="21"/>
          <w:lang w:val="hy-AM"/>
        </w:rPr>
        <w:t>out</w:t>
      </w:r>
      <w:r w:rsidRPr="00E84C88">
        <w:rPr>
          <w:rFonts w:ascii="GHEA Grapalat" w:eastAsia="Times New Roman" w:hAnsi="GHEA Grapalat" w:cs="Times New Roman"/>
          <w:color w:val="000000"/>
          <w:sz w:val="21"/>
          <w:szCs w:val="21"/>
          <w:lang w:val="hy-AM"/>
        </w:rPr>
        <w:t xml:space="preserve"> </w:t>
      </w:r>
      <w:r w:rsidRPr="00E84C88">
        <w:rPr>
          <w:rFonts w:ascii="Arial" w:eastAsia="Times New Roman" w:hAnsi="Arial" w:cs="Arial"/>
          <w:color w:val="000000"/>
          <w:sz w:val="21"/>
          <w:szCs w:val="21"/>
          <w:lang w:val="hy-AM"/>
        </w:rPr>
        <w:t>written</w:t>
      </w:r>
      <w:r w:rsidRPr="00E84C88">
        <w:rPr>
          <w:rFonts w:ascii="GHEA Grapalat" w:eastAsia="Times New Roman" w:hAnsi="GHEA Grapalat" w:cs="Times New Roman"/>
          <w:color w:val="000000"/>
          <w:sz w:val="21"/>
          <w:szCs w:val="21"/>
          <w:lang w:val="hy-AM"/>
        </w:rPr>
        <w:t xml:space="preserve"> </w:t>
      </w:r>
      <w:r w:rsidRPr="00E84C88">
        <w:rPr>
          <w:rFonts w:ascii="GHEA Grapalat" w:eastAsia="Times New Roman" w:hAnsi="GHEA Grapalat" w:cs="Times New Roman"/>
          <w:color w:val="000000"/>
          <w:sz w:val="21"/>
          <w:szCs w:val="21"/>
          <w:lang w:val="es-ES"/>
        </w:rPr>
        <w:t xml:space="preserve">N ___ </w:t>
      </w:r>
      <w:r w:rsidRPr="00E84C88">
        <w:rPr>
          <w:rFonts w:ascii="Arial" w:eastAsia="Times New Roman" w:hAnsi="Arial" w:cs="Arial"/>
          <w:color w:val="000000"/>
          <w:sz w:val="21"/>
          <w:szCs w:val="21"/>
          <w:lang w:val="hy-AM"/>
        </w:rPr>
        <w:t>account</w:t>
      </w:r>
      <w:r w:rsidRPr="00E84C88">
        <w:rPr>
          <w:rFonts w:ascii="GHEA Grapalat" w:eastAsia="Times New Roman" w:hAnsi="GHEA Grapalat" w:cs="Times New Roman"/>
          <w:color w:val="000000"/>
          <w:sz w:val="21"/>
          <w:szCs w:val="21"/>
          <w:lang w:val="hy-AM"/>
        </w:rPr>
        <w:t xml:space="preserve"> </w:t>
      </w:r>
      <w:r w:rsidRPr="00E84C88">
        <w:rPr>
          <w:rFonts w:ascii="Arial" w:eastAsia="Times New Roman" w:hAnsi="Arial" w:cs="Arial"/>
          <w:color w:val="000000"/>
          <w:sz w:val="21"/>
          <w:szCs w:val="21"/>
          <w:lang w:val="hy-AM"/>
        </w:rPr>
        <w:t xml:space="preserve">the invoice </w:t>
      </w:r>
      <w:r w:rsidRPr="00E84C88">
        <w:rPr>
          <w:rFonts w:ascii="GHEA Grapalat" w:eastAsia="Times New Roman" w:hAnsi="GHEA Grapalat" w:cs="Times New Roman"/>
          <w:color w:val="000000"/>
          <w:sz w:val="21"/>
          <w:szCs w:val="21"/>
          <w:lang w:val="hy-AM"/>
        </w:rPr>
        <w:t xml:space="preserve">was </w:t>
      </w:r>
      <w:proofErr w:type="spellStart"/>
      <w:r w:rsidRPr="00E84C88">
        <w:rPr>
          <w:rFonts w:ascii="Arial" w:eastAsia="Times New Roman" w:hAnsi="Arial" w:cs="Arial"/>
          <w:color w:val="000000"/>
          <w:sz w:val="21"/>
          <w:szCs w:val="21"/>
          <w:lang w:val="es-ES"/>
        </w:rPr>
        <w:t>drawn</w:t>
      </w:r>
      <w:proofErr w:type="spellEnd"/>
      <w:r w:rsidRPr="00E84C88">
        <w:rPr>
          <w:rFonts w:ascii="Arial" w:eastAsia="Times New Roman" w:hAnsi="Arial" w:cs="Arial"/>
          <w:color w:val="000000"/>
          <w:sz w:val="21"/>
          <w:szCs w:val="21"/>
          <w:lang w:val="es-ES"/>
        </w:rPr>
        <w:t xml:space="preserve"> up</w:t>
      </w:r>
      <w:r w:rsidRPr="00E84C88">
        <w:rPr>
          <w:rFonts w:ascii="GHEA Grapalat" w:eastAsia="Times New Roman" w:hAnsi="GHEA Grapalat" w:cs="Times New Roman"/>
          <w:color w:val="000000"/>
          <w:sz w:val="21"/>
          <w:szCs w:val="21"/>
          <w:lang w:val="es-ES"/>
        </w:rPr>
        <w:t xml:space="preserve"> </w:t>
      </w:r>
      <w:proofErr w:type="spellStart"/>
      <w:r w:rsidRPr="00E84C88">
        <w:rPr>
          <w:rFonts w:ascii="Arial" w:eastAsia="Times New Roman" w:hAnsi="Arial" w:cs="Arial"/>
          <w:color w:val="000000"/>
          <w:sz w:val="21"/>
          <w:szCs w:val="21"/>
          <w:lang w:val="es-ES"/>
        </w:rPr>
        <w:t>hereby</w:t>
      </w:r>
      <w:proofErr w:type="spellEnd"/>
      <w:r w:rsidRPr="00E84C88">
        <w:rPr>
          <w:rFonts w:ascii="GHEA Grapalat" w:eastAsia="Times New Roman" w:hAnsi="GHEA Grapalat" w:cs="Times New Roman"/>
          <w:color w:val="000000"/>
          <w:sz w:val="21"/>
          <w:szCs w:val="21"/>
          <w:lang w:val="es-ES"/>
        </w:rPr>
        <w:t xml:space="preserve"> </w:t>
      </w:r>
      <w:proofErr w:type="spellStart"/>
      <w:r w:rsidRPr="00E84C88">
        <w:rPr>
          <w:rFonts w:ascii="Arial" w:eastAsia="Times New Roman" w:hAnsi="Arial" w:cs="Arial"/>
          <w:color w:val="000000"/>
          <w:sz w:val="21"/>
          <w:szCs w:val="21"/>
          <w:lang w:val="es-ES"/>
        </w:rPr>
        <w:t>the</w:t>
      </w:r>
      <w:proofErr w:type="spellEnd"/>
      <w:r w:rsidRPr="00E84C88">
        <w:rPr>
          <w:rFonts w:ascii="Arial" w:eastAsia="Times New Roman" w:hAnsi="Arial" w:cs="Arial"/>
          <w:color w:val="000000"/>
          <w:sz w:val="21"/>
          <w:szCs w:val="21"/>
          <w:lang w:val="es-ES"/>
        </w:rPr>
        <w:t xml:space="preserve"> </w:t>
      </w:r>
      <w:proofErr w:type="spellStart"/>
      <w:r w:rsidRPr="00E84C88">
        <w:rPr>
          <w:rFonts w:ascii="Arial" w:eastAsia="Times New Roman" w:hAnsi="Arial" w:cs="Arial"/>
          <w:color w:val="000000"/>
          <w:sz w:val="21"/>
          <w:szCs w:val="21"/>
          <w:lang w:val="es-ES"/>
        </w:rPr>
        <w:t>record</w:t>
      </w:r>
      <w:proofErr w:type="spellEnd"/>
      <w:r w:rsidRPr="00E84C88">
        <w:rPr>
          <w:rFonts w:ascii="GHEA Grapalat" w:eastAsia="Times New Roman" w:hAnsi="GHEA Grapalat" w:cs="Times New Roman"/>
          <w:color w:val="000000"/>
          <w:sz w:val="21"/>
          <w:szCs w:val="21"/>
          <w:lang w:val="es-ES"/>
        </w:rPr>
        <w:t xml:space="preserve"> </w:t>
      </w:r>
      <w:proofErr w:type="spellStart"/>
      <w:r w:rsidRPr="00E84C88">
        <w:rPr>
          <w:rFonts w:ascii="Arial" w:eastAsia="Times New Roman" w:hAnsi="Arial" w:cs="Arial"/>
          <w:color w:val="000000"/>
          <w:sz w:val="21"/>
          <w:szCs w:val="21"/>
          <w:lang w:val="es-ES"/>
        </w:rPr>
        <w:t>of</w:t>
      </w:r>
      <w:proofErr w:type="spellEnd"/>
      <w:r w:rsidRPr="00E84C88">
        <w:rPr>
          <w:rFonts w:ascii="Arial" w:eastAsia="Times New Roman" w:hAnsi="Arial" w:cs="Arial"/>
          <w:color w:val="000000"/>
          <w:sz w:val="21"/>
          <w:szCs w:val="21"/>
          <w:lang w:val="es-ES"/>
        </w:rPr>
        <w:t xml:space="preserve"> </w:t>
      </w:r>
      <w:proofErr w:type="spellStart"/>
      <w:r w:rsidRPr="00E84C88">
        <w:rPr>
          <w:rFonts w:ascii="Arial" w:eastAsia="Times New Roman" w:hAnsi="Arial" w:cs="Arial"/>
          <w:color w:val="000000"/>
          <w:sz w:val="21"/>
          <w:szCs w:val="21"/>
          <w:lang w:val="es-ES"/>
        </w:rPr>
        <w:t>the</w:t>
      </w:r>
      <w:proofErr w:type="spellEnd"/>
      <w:r w:rsidRPr="00E84C88">
        <w:rPr>
          <w:rFonts w:ascii="Arial" w:eastAsia="Times New Roman" w:hAnsi="Arial" w:cs="Arial"/>
          <w:color w:val="000000"/>
          <w:sz w:val="21"/>
          <w:szCs w:val="21"/>
          <w:lang w:val="es-ES"/>
        </w:rPr>
        <w:t xml:space="preserve"> </w:t>
      </w:r>
      <w:proofErr w:type="spellStart"/>
      <w:r w:rsidRPr="00E84C88">
        <w:rPr>
          <w:rFonts w:ascii="Arial" w:eastAsia="Times New Roman" w:hAnsi="Arial" w:cs="Arial"/>
          <w:color w:val="000000"/>
          <w:sz w:val="21"/>
          <w:szCs w:val="21"/>
          <w:lang w:val="es-ES"/>
        </w:rPr>
        <w:t>following</w:t>
      </w:r>
      <w:proofErr w:type="spellEnd"/>
      <w:r w:rsidRPr="00E84C88">
        <w:rPr>
          <w:rFonts w:ascii="Arial" w:eastAsia="Times New Roman" w:hAnsi="Arial" w:cs="Arial"/>
          <w:color w:val="000000"/>
          <w:sz w:val="21"/>
          <w:szCs w:val="21"/>
          <w:lang w:val="es-ES"/>
        </w:rPr>
        <w:t>:</w:t>
      </w:r>
      <w:r w:rsidRPr="00E84C88">
        <w:rPr>
          <w:rFonts w:ascii="GHEA Grapalat" w:eastAsia="Times New Roman" w:hAnsi="GHEA Grapalat" w:cs="Times New Roman"/>
          <w:color w:val="000000"/>
          <w:sz w:val="21"/>
          <w:szCs w:val="21"/>
          <w:lang w:val="es-ES"/>
        </w:rPr>
        <w:t xml:space="preserve"> </w:t>
      </w:r>
      <w:proofErr w:type="spellStart"/>
      <w:r w:rsidRPr="00E84C88">
        <w:rPr>
          <w:rFonts w:ascii="Arial" w:eastAsia="Times New Roman" w:hAnsi="Arial" w:cs="Arial"/>
          <w:color w:val="000000"/>
          <w:sz w:val="21"/>
          <w:szCs w:val="21"/>
          <w:lang w:val="es-ES"/>
        </w:rPr>
        <w:t>about</w:t>
      </w:r>
      <w:proofErr w:type="spellEnd"/>
      <w:r w:rsidRPr="00E84C88">
        <w:rPr>
          <w:rFonts w:ascii="Arial" w:eastAsia="Times New Roman" w:hAnsi="Arial" w:cs="Arial"/>
          <w:color w:val="000000"/>
          <w:sz w:val="21"/>
          <w:szCs w:val="21"/>
          <w:lang w:val="es-ES"/>
        </w:rPr>
        <w:t xml:space="preserve"> </w:t>
      </w:r>
      <w:r w:rsidRPr="00E84C88">
        <w:rPr>
          <w:rFonts w:ascii="GHEA Grapalat" w:eastAsia="Times New Roman" w:hAnsi="GHEA Grapalat" w:cs="Times New Roman"/>
          <w:color w:val="000000"/>
          <w:sz w:val="21"/>
          <w:szCs w:val="21"/>
          <w:lang w:val="es-ES"/>
        </w:rPr>
        <w:t>_</w:t>
      </w:r>
    </w:p>
    <w:p w14:paraId="448010AC" w14:textId="77777777" w:rsidR="00532D6C" w:rsidRPr="00E84C88" w:rsidRDefault="00532D6C" w:rsidP="00532D6C">
      <w:pPr>
        <w:spacing w:after="0" w:line="240" w:lineRule="auto"/>
        <w:jc w:val="both"/>
        <w:rPr>
          <w:rFonts w:ascii="GHEA Grapalat" w:eastAsia="Times New Roman" w:hAnsi="GHEA Grapalat" w:cs="Times New Roman"/>
          <w:iCs/>
          <w:color w:val="000000"/>
          <w:sz w:val="21"/>
          <w:szCs w:val="21"/>
          <w:lang w:val="hy-AM"/>
        </w:rPr>
      </w:pPr>
      <w:r w:rsidRPr="00E84C88">
        <w:rPr>
          <w:rFonts w:ascii="Arial" w:eastAsia="Times New Roman" w:hAnsi="Arial" w:cs="Arial"/>
          <w:iCs/>
          <w:color w:val="000000"/>
          <w:sz w:val="21"/>
          <w:szCs w:val="21"/>
          <w:lang w:val="en-US"/>
        </w:rPr>
        <w:t>of the contract</w:t>
      </w:r>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iCs/>
          <w:color w:val="000000"/>
          <w:sz w:val="21"/>
          <w:szCs w:val="21"/>
          <w:lang w:val="en-US"/>
        </w:rPr>
        <w:t>within</w:t>
      </w:r>
      <w:r w:rsidRPr="00E84C88">
        <w:rPr>
          <w:rFonts w:ascii="GHEA Grapalat" w:eastAsia="Times New Roman" w:hAnsi="GHEA Grapalat" w:cs="Times New Roman"/>
          <w:iCs/>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of</w:t>
      </w:r>
      <w:proofErr w:type="spellEnd"/>
      <w:r w:rsidRPr="00E84C88">
        <w:rPr>
          <w:rFonts w:ascii="Arial" w:eastAsia="Times New Roman" w:hAnsi="Arial" w:cs="Arial"/>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the</w:t>
      </w:r>
      <w:proofErr w:type="spellEnd"/>
      <w:r w:rsidRPr="00E84C88">
        <w:rPr>
          <w:rFonts w:ascii="Arial" w:eastAsia="Times New Roman" w:hAnsi="Arial" w:cs="Arial"/>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contract</w:t>
      </w:r>
      <w:proofErr w:type="spellEnd"/>
      <w:r w:rsidRPr="00E84C88">
        <w:rPr>
          <w:rFonts w:ascii="GHEA Grapalat" w:eastAsia="Times New Roman" w:hAnsi="GHEA Grapalat" w:cs="Times New Roman"/>
          <w:iCs/>
          <w:snapToGrid w:val="0"/>
          <w:color w:val="000000"/>
          <w:sz w:val="21"/>
          <w:szCs w:val="21"/>
          <w:lang w:val="es-ES"/>
        </w:rPr>
        <w:t xml:space="preserve"> </w:t>
      </w:r>
      <w:proofErr w:type="spellStart"/>
      <w:proofErr w:type="gramStart"/>
      <w:r w:rsidRPr="00E84C88">
        <w:rPr>
          <w:rFonts w:ascii="Arial" w:eastAsia="Times New Roman" w:hAnsi="Arial" w:cs="Arial"/>
          <w:iCs/>
          <w:snapToGrid w:val="0"/>
          <w:color w:val="000000"/>
          <w:sz w:val="21"/>
          <w:szCs w:val="21"/>
          <w:lang w:val="es-ES"/>
        </w:rPr>
        <w:t>side</w:t>
      </w:r>
      <w:proofErr w:type="spellEnd"/>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color w:val="000000"/>
          <w:sz w:val="21"/>
          <w:szCs w:val="21"/>
          <w:lang w:val="en-US"/>
        </w:rPr>
        <w:t>provide</w:t>
      </w:r>
      <w:proofErr w:type="gramEnd"/>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iCs/>
          <w:color w:val="000000"/>
          <w:sz w:val="21"/>
          <w:szCs w:val="21"/>
          <w:lang w:val="en-US"/>
        </w:rPr>
        <w:t>is</w:t>
      </w:r>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iCs/>
          <w:color w:val="000000"/>
          <w:sz w:val="21"/>
          <w:szCs w:val="21"/>
          <w:lang w:val="en-US"/>
        </w:rPr>
        <w:t>as follows:</w:t>
      </w:r>
      <w:r w:rsidRPr="00E84C88">
        <w:rPr>
          <w:rFonts w:ascii="GHEA Grapalat" w:eastAsia="Times New Roman" w:hAnsi="GHEA Grapalat" w:cs="Times New Roman"/>
          <w:iCs/>
          <w:color w:val="000000"/>
          <w:sz w:val="21"/>
          <w:szCs w:val="21"/>
          <w:lang w:val="es-ES"/>
        </w:rPr>
        <w:t xml:space="preserve"> </w:t>
      </w:r>
      <w:r w:rsidRPr="00E84C88">
        <w:rPr>
          <w:rFonts w:ascii="Arial" w:eastAsia="Times New Roman" w:hAnsi="Arial" w:cs="Arial"/>
          <w:iCs/>
          <w:color w:val="000000"/>
          <w:sz w:val="21"/>
          <w:szCs w:val="21"/>
          <w:lang w:val="en-US"/>
        </w:rPr>
        <w:t>products:</w:t>
      </w:r>
    </w:p>
    <w:p w14:paraId="000C5FEB" w14:textId="77777777" w:rsidR="00532D6C" w:rsidRPr="00E84C88" w:rsidRDefault="00532D6C" w:rsidP="00532D6C">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32D6C" w:rsidRPr="00E84C88" w14:paraId="344CB69A" w14:textId="77777777" w:rsidTr="00532D6C">
        <w:trPr>
          <w:jc w:val="right"/>
        </w:trPr>
        <w:tc>
          <w:tcPr>
            <w:tcW w:w="357" w:type="dxa"/>
            <w:vMerge w:val="restart"/>
            <w:shd w:val="clear" w:color="auto" w:fill="auto"/>
            <w:vAlign w:val="center"/>
          </w:tcPr>
          <w:p w14:paraId="75C86E2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GHEA Grapalat" w:eastAsia="Times New Roman" w:hAnsi="GHEA Grapalat" w:cs="Times New Roman"/>
                <w:sz w:val="18"/>
                <w:szCs w:val="18"/>
                <w:lang w:val="en-US"/>
              </w:rPr>
              <w:t>N:</w:t>
            </w:r>
          </w:p>
        </w:tc>
        <w:tc>
          <w:tcPr>
            <w:tcW w:w="10348" w:type="dxa"/>
            <w:gridSpan w:val="8"/>
            <w:shd w:val="clear" w:color="auto" w:fill="auto"/>
            <w:vAlign w:val="center"/>
          </w:tcPr>
          <w:p w14:paraId="25366EFD" w14:textId="77777777" w:rsidR="00532D6C" w:rsidRPr="00E84C88" w:rsidRDefault="00532D6C" w:rsidP="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Provided</w:t>
            </w:r>
            <w:r w:rsidRPr="00E84C88">
              <w:rPr>
                <w:rFonts w:ascii="GHEA Grapalat" w:eastAsia="Times New Roman" w:hAnsi="GHEA Grapalat" w:cs="Courier New"/>
                <w:sz w:val="18"/>
                <w:szCs w:val="18"/>
                <w:lang w:val="en-US"/>
              </w:rPr>
              <w:t xml:space="preserve"> </w:t>
            </w:r>
            <w:r w:rsidRPr="00E84C88">
              <w:rPr>
                <w:rFonts w:ascii="Arial" w:eastAsia="Times New Roman" w:hAnsi="Arial" w:cs="Arial"/>
                <w:sz w:val="18"/>
                <w:szCs w:val="18"/>
                <w:lang w:val="en-US"/>
              </w:rPr>
              <w:t>of goods</w:t>
            </w:r>
          </w:p>
        </w:tc>
      </w:tr>
      <w:tr w:rsidR="00532D6C" w:rsidRPr="00E84C88" w14:paraId="2BEE25A6" w14:textId="77777777" w:rsidTr="00532D6C">
        <w:trPr>
          <w:jc w:val="right"/>
        </w:trPr>
        <w:tc>
          <w:tcPr>
            <w:tcW w:w="357" w:type="dxa"/>
            <w:vMerge/>
            <w:shd w:val="clear" w:color="auto" w:fill="auto"/>
          </w:tcPr>
          <w:p w14:paraId="7E0611DA"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14:paraId="49E7C53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the name</w:t>
            </w:r>
          </w:p>
        </w:tc>
        <w:tc>
          <w:tcPr>
            <w:tcW w:w="1440" w:type="dxa"/>
            <w:vMerge w:val="restart"/>
            <w:shd w:val="clear" w:color="auto" w:fill="auto"/>
            <w:vAlign w:val="center"/>
          </w:tcPr>
          <w:p w14:paraId="5B85B3E8"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roofErr w:type="gramStart"/>
            <w:r w:rsidRPr="00E84C88">
              <w:rPr>
                <w:rFonts w:ascii="Arial" w:eastAsia="Times New Roman" w:hAnsi="Arial" w:cs="Arial"/>
                <w:sz w:val="18"/>
                <w:szCs w:val="18"/>
                <w:lang w:val="en-US"/>
              </w:rPr>
              <w:t>technical</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characteristic</w:t>
            </w:r>
            <w:proofErr w:type="gramEnd"/>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briefly</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the essay</w:t>
            </w:r>
          </w:p>
        </w:tc>
        <w:tc>
          <w:tcPr>
            <w:tcW w:w="2916" w:type="dxa"/>
            <w:gridSpan w:val="2"/>
            <w:shd w:val="clear" w:color="auto" w:fill="auto"/>
            <w:vAlign w:val="center"/>
          </w:tcPr>
          <w:p w14:paraId="3353BED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quantitative</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indicator</w:t>
            </w:r>
          </w:p>
        </w:tc>
        <w:tc>
          <w:tcPr>
            <w:tcW w:w="2976" w:type="dxa"/>
            <w:gridSpan w:val="2"/>
            <w:shd w:val="clear" w:color="auto" w:fill="auto"/>
            <w:vAlign w:val="center"/>
          </w:tcPr>
          <w:p w14:paraId="2ECC5B9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performance</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period</w:t>
            </w:r>
          </w:p>
        </w:tc>
        <w:tc>
          <w:tcPr>
            <w:tcW w:w="1168" w:type="dxa"/>
            <w:vMerge w:val="restart"/>
            <w:shd w:val="clear" w:color="auto" w:fill="auto"/>
            <w:vAlign w:val="center"/>
          </w:tcPr>
          <w:p w14:paraId="70E1F5B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Payment:</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subject to</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 xml:space="preserve">amount </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thousand</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 xml:space="preserve">AMD </w:t>
            </w:r>
            <w:r w:rsidRPr="00E84C88">
              <w:rPr>
                <w:rFonts w:ascii="GHEA Grapalat" w:eastAsia="Times New Roman" w:hAnsi="GHEA Grapalat" w:cs="Times New Roman"/>
                <w:sz w:val="18"/>
                <w:szCs w:val="18"/>
                <w:lang w:val="en-US"/>
              </w:rPr>
              <w:t>/</w:t>
            </w:r>
          </w:p>
        </w:tc>
        <w:tc>
          <w:tcPr>
            <w:tcW w:w="675" w:type="dxa"/>
            <w:vMerge w:val="restart"/>
            <w:shd w:val="clear" w:color="auto" w:fill="auto"/>
            <w:vAlign w:val="center"/>
          </w:tcPr>
          <w:p w14:paraId="279C22C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Payment:</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 xml:space="preserve">due date </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by</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payment</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 xml:space="preserve">schedule </w:t>
            </w:r>
            <w:r w:rsidRPr="00E84C88">
              <w:rPr>
                <w:rFonts w:ascii="GHEA Grapalat" w:eastAsia="Times New Roman" w:hAnsi="GHEA Grapalat" w:cs="Times New Roman"/>
                <w:sz w:val="18"/>
                <w:szCs w:val="18"/>
                <w:lang w:val="en-US"/>
              </w:rPr>
              <w:t>/</w:t>
            </w:r>
          </w:p>
        </w:tc>
      </w:tr>
      <w:tr w:rsidR="00532D6C" w:rsidRPr="00E84C88" w14:paraId="3A27B14A" w14:textId="77777777" w:rsidTr="00532D6C">
        <w:trPr>
          <w:trHeight w:val="1105"/>
          <w:jc w:val="right"/>
        </w:trPr>
        <w:tc>
          <w:tcPr>
            <w:tcW w:w="357" w:type="dxa"/>
            <w:vMerge/>
            <w:tcBorders>
              <w:bottom w:val="single" w:sz="4" w:space="0" w:color="auto"/>
            </w:tcBorders>
            <w:shd w:val="clear" w:color="auto" w:fill="auto"/>
          </w:tcPr>
          <w:p w14:paraId="6A271B7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14:paraId="79563724"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14:paraId="7B8E4AC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14:paraId="1CD780F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according to</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by contract</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approved</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of purchase</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of the schedule</w:t>
            </w:r>
          </w:p>
        </w:tc>
        <w:tc>
          <w:tcPr>
            <w:tcW w:w="1116" w:type="dxa"/>
            <w:tcBorders>
              <w:bottom w:val="single" w:sz="4" w:space="0" w:color="auto"/>
            </w:tcBorders>
            <w:shd w:val="clear" w:color="auto" w:fill="auto"/>
            <w:vAlign w:val="center"/>
          </w:tcPr>
          <w:p w14:paraId="127A96D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actually</w:t>
            </w:r>
          </w:p>
        </w:tc>
        <w:tc>
          <w:tcPr>
            <w:tcW w:w="1842" w:type="dxa"/>
            <w:tcBorders>
              <w:bottom w:val="single" w:sz="4" w:space="0" w:color="auto"/>
            </w:tcBorders>
            <w:shd w:val="clear" w:color="auto" w:fill="auto"/>
            <w:vAlign w:val="center"/>
          </w:tcPr>
          <w:p w14:paraId="03FA52B0"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according to</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by contract</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approved</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of purchase</w:t>
            </w:r>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of the schedule</w:t>
            </w:r>
          </w:p>
        </w:tc>
        <w:tc>
          <w:tcPr>
            <w:tcW w:w="1134" w:type="dxa"/>
            <w:tcBorders>
              <w:bottom w:val="single" w:sz="4" w:space="0" w:color="auto"/>
            </w:tcBorders>
            <w:shd w:val="clear" w:color="auto" w:fill="auto"/>
            <w:vAlign w:val="center"/>
          </w:tcPr>
          <w:p w14:paraId="3542D878"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actually</w:t>
            </w:r>
          </w:p>
        </w:tc>
        <w:tc>
          <w:tcPr>
            <w:tcW w:w="1168" w:type="dxa"/>
            <w:vMerge/>
            <w:tcBorders>
              <w:bottom w:val="single" w:sz="4" w:space="0" w:color="auto"/>
            </w:tcBorders>
            <w:shd w:val="clear" w:color="auto" w:fill="auto"/>
            <w:vAlign w:val="center"/>
          </w:tcPr>
          <w:p w14:paraId="607745B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14:paraId="5ABA5A51"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41DEA2B5" w14:textId="77777777" w:rsidTr="00532D6C">
        <w:trPr>
          <w:jc w:val="right"/>
        </w:trPr>
        <w:tc>
          <w:tcPr>
            <w:tcW w:w="357" w:type="dxa"/>
            <w:shd w:val="clear" w:color="auto" w:fill="auto"/>
            <w:vAlign w:val="center"/>
          </w:tcPr>
          <w:p w14:paraId="1FC931E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14:paraId="048B8851"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14:paraId="77F93D6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14:paraId="2FB5782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14:paraId="5FD03594"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14:paraId="51A469CC"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14:paraId="2B7B9AB1"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14:paraId="3FEA3B2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14:paraId="17EB887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663AE4C1" w14:textId="77777777" w:rsidTr="00532D6C">
        <w:trPr>
          <w:jc w:val="right"/>
        </w:trPr>
        <w:tc>
          <w:tcPr>
            <w:tcW w:w="357" w:type="dxa"/>
            <w:shd w:val="clear" w:color="auto" w:fill="auto"/>
          </w:tcPr>
          <w:p w14:paraId="1514C80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14:paraId="594B93C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14:paraId="4372340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14:paraId="0F43DE59"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14:paraId="39B5A6F8"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14:paraId="08D33923"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14:paraId="2A439A4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14:paraId="7E836AB7"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14:paraId="12A1DA28"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r>
    </w:tbl>
    <w:p w14:paraId="7C66B11A" w14:textId="77777777" w:rsidR="00532D6C" w:rsidRPr="00E84C88" w:rsidRDefault="00532D6C" w:rsidP="00532D6C">
      <w:pPr>
        <w:spacing w:after="0" w:line="240" w:lineRule="auto"/>
        <w:ind w:firstLine="375"/>
        <w:jc w:val="both"/>
        <w:rPr>
          <w:rFonts w:ascii="GHEA Grapalat" w:eastAsia="Times New Roman" w:hAnsi="GHEA Grapalat" w:cs="GHEA Grapalat"/>
          <w:iCs/>
          <w:color w:val="000000"/>
          <w:sz w:val="21"/>
          <w:szCs w:val="21"/>
          <w:lang w:val="es-ES"/>
        </w:rPr>
      </w:pPr>
      <w:r w:rsidRPr="00E84C88">
        <w:rPr>
          <w:rFonts w:ascii="GHEA Grapalat" w:eastAsia="Times New Roman" w:hAnsi="GHEA Grapalat" w:cs="Courier New"/>
          <w:iCs/>
          <w:color w:val="000000"/>
          <w:sz w:val="21"/>
          <w:szCs w:val="21"/>
          <w:lang w:val="es-ES"/>
        </w:rPr>
        <w:t> </w:t>
      </w:r>
    </w:p>
    <w:p w14:paraId="0AA52F5B"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1"/>
          <w:szCs w:val="21"/>
          <w:lang w:val="es-ES"/>
        </w:rPr>
      </w:pPr>
      <w:r w:rsidRPr="00E84C88">
        <w:rPr>
          <w:rFonts w:ascii="GHEA Grapalat" w:eastAsia="Times New Roman" w:hAnsi="GHEA Grapalat" w:cs="Courier New"/>
          <w:iCs/>
          <w:color w:val="000000"/>
          <w:sz w:val="21"/>
          <w:szCs w:val="21"/>
          <w:lang w:val="es-ES"/>
        </w:rPr>
        <w:t> </w:t>
      </w:r>
      <w:r w:rsidRPr="00E84C88">
        <w:rPr>
          <w:rFonts w:ascii="Arial" w:eastAsia="Times New Roman" w:hAnsi="Arial" w:cs="Arial"/>
          <w:iCs/>
          <w:snapToGrid w:val="0"/>
          <w:color w:val="000000"/>
          <w:sz w:val="21"/>
          <w:szCs w:val="21"/>
          <w:lang w:val="hy-AM"/>
        </w:rPr>
        <w:t>Present</w:t>
      </w:r>
      <w:r w:rsidRPr="00E84C88">
        <w:rPr>
          <w:rFonts w:ascii="GHEA Grapalat" w:eastAsia="Times New Roman" w:hAnsi="GHEA Grapalat" w:cs="Times New Roman"/>
          <w:iCs/>
          <w:snapToGrid w:val="0"/>
          <w:color w:val="000000"/>
          <w:sz w:val="21"/>
          <w:szCs w:val="21"/>
          <w:lang w:val="hy-AM"/>
        </w:rPr>
        <w:t xml:space="preserve"> </w:t>
      </w:r>
      <w:r w:rsidRPr="00E84C88">
        <w:rPr>
          <w:rFonts w:ascii="Arial" w:eastAsia="Times New Roman" w:hAnsi="Arial" w:cs="Arial"/>
          <w:iCs/>
          <w:snapToGrid w:val="0"/>
          <w:color w:val="000000"/>
          <w:sz w:val="21"/>
          <w:szCs w:val="21"/>
          <w:lang w:val="en-US"/>
        </w:rPr>
        <w:t>protocol</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n-US"/>
        </w:rPr>
        <w:t>bilateral</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hy-AM"/>
        </w:rPr>
        <w:t>confirmation</w:t>
      </w:r>
      <w:r w:rsidRPr="00E84C88">
        <w:rPr>
          <w:rFonts w:ascii="GHEA Grapalat" w:eastAsia="Times New Roman" w:hAnsi="GHEA Grapalat" w:cs="Times New Roman"/>
          <w:iCs/>
          <w:snapToGrid w:val="0"/>
          <w:color w:val="000000"/>
          <w:sz w:val="21"/>
          <w:szCs w:val="21"/>
          <w:lang w:val="hy-AM"/>
        </w:rPr>
        <w:t xml:space="preserve"> </w:t>
      </w:r>
      <w:r w:rsidRPr="00E84C88">
        <w:rPr>
          <w:rFonts w:ascii="Arial" w:eastAsia="Times New Roman" w:hAnsi="Arial" w:cs="Arial"/>
          <w:iCs/>
          <w:snapToGrid w:val="0"/>
          <w:color w:val="000000"/>
          <w:sz w:val="21"/>
          <w:szCs w:val="21"/>
          <w:lang w:val="hy-AM"/>
        </w:rPr>
        <w:t>for</w:t>
      </w:r>
      <w:r w:rsidRPr="00E84C88">
        <w:rPr>
          <w:rFonts w:ascii="GHEA Grapalat" w:eastAsia="Times New Roman" w:hAnsi="GHEA Grapalat" w:cs="Times New Roman"/>
          <w:iCs/>
          <w:snapToGrid w:val="0"/>
          <w:color w:val="000000"/>
          <w:sz w:val="21"/>
          <w:szCs w:val="21"/>
          <w:lang w:val="hy-AM"/>
        </w:rPr>
        <w:t xml:space="preserve"> </w:t>
      </w:r>
      <w:r w:rsidRPr="00E84C88">
        <w:rPr>
          <w:rFonts w:ascii="Arial" w:eastAsia="Times New Roman" w:hAnsi="Arial" w:cs="Arial"/>
          <w:iCs/>
          <w:snapToGrid w:val="0"/>
          <w:color w:val="000000"/>
          <w:sz w:val="21"/>
          <w:szCs w:val="21"/>
          <w:lang w:val="hy-AM"/>
        </w:rPr>
        <w:t>basis</w:t>
      </w:r>
      <w:r w:rsidRPr="00E84C88">
        <w:rPr>
          <w:rFonts w:ascii="GHEA Grapalat" w:eastAsia="Times New Roman" w:hAnsi="GHEA Grapalat" w:cs="Times New Roman"/>
          <w:iCs/>
          <w:snapToGrid w:val="0"/>
          <w:color w:val="000000"/>
          <w:sz w:val="21"/>
          <w:szCs w:val="21"/>
          <w:lang w:val="hy-AM"/>
        </w:rPr>
        <w:t xml:space="preserve"> </w:t>
      </w:r>
      <w:r w:rsidRPr="00E84C88">
        <w:rPr>
          <w:rFonts w:ascii="Arial" w:eastAsia="Times New Roman" w:hAnsi="Arial" w:cs="Arial"/>
          <w:iCs/>
          <w:snapToGrid w:val="0"/>
          <w:color w:val="000000"/>
          <w:sz w:val="21"/>
          <w:szCs w:val="21"/>
          <w:lang w:val="hy-AM"/>
        </w:rPr>
        <w:t>constituted</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n-US"/>
        </w:rPr>
        <w:t>account</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n-US"/>
        </w:rPr>
        <w:t>the invoice</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n-US"/>
        </w:rPr>
        <w:t>and:</w:t>
      </w:r>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hy-AM"/>
        </w:rPr>
        <w:t>positive</w:t>
      </w:r>
      <w:r w:rsidRPr="00E84C88">
        <w:rPr>
          <w:rFonts w:ascii="GHEA Grapalat" w:eastAsia="Times New Roman" w:hAnsi="GHEA Grapalat" w:cs="Times New Roman"/>
          <w:iCs/>
          <w:snapToGrid w:val="0"/>
          <w:color w:val="000000"/>
          <w:sz w:val="21"/>
          <w:szCs w:val="21"/>
          <w:lang w:val="hy-AM"/>
        </w:rPr>
        <w:t xml:space="preserve"> </w:t>
      </w:r>
      <w:proofErr w:type="spellStart"/>
      <w:r w:rsidRPr="00E84C88">
        <w:rPr>
          <w:rFonts w:ascii="Arial" w:eastAsia="Times New Roman" w:hAnsi="Arial" w:cs="Arial"/>
          <w:color w:val="000000"/>
          <w:sz w:val="21"/>
          <w:szCs w:val="21"/>
          <w:lang w:val="es-ES"/>
        </w:rPr>
        <w:t>the</w:t>
      </w:r>
      <w:proofErr w:type="spellEnd"/>
      <w:r w:rsidRPr="00E84C88">
        <w:rPr>
          <w:rFonts w:ascii="Arial" w:eastAsia="Times New Roman" w:hAnsi="Arial" w:cs="Arial"/>
          <w:color w:val="000000"/>
          <w:sz w:val="21"/>
          <w:szCs w:val="21"/>
          <w:lang w:val="es-ES"/>
        </w:rPr>
        <w:t xml:space="preserve"> </w:t>
      </w:r>
      <w:proofErr w:type="spellStart"/>
      <w:r w:rsidRPr="00E84C88">
        <w:rPr>
          <w:rFonts w:ascii="Arial" w:eastAsia="Times New Roman" w:hAnsi="Arial" w:cs="Arial"/>
          <w:color w:val="000000"/>
          <w:sz w:val="21"/>
          <w:szCs w:val="21"/>
          <w:lang w:val="es-ES"/>
        </w:rPr>
        <w:t>conclusion</w:t>
      </w:r>
      <w:proofErr w:type="spellEnd"/>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is</w:t>
      </w:r>
      <w:proofErr w:type="spellEnd"/>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s-ES"/>
        </w:rPr>
        <w:t>are</w:t>
      </w:r>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hereby</w:t>
      </w:r>
      <w:proofErr w:type="spellEnd"/>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protocol</w:t>
      </w:r>
      <w:proofErr w:type="spellEnd"/>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constituent</w:t>
      </w:r>
      <w:proofErr w:type="spellEnd"/>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part</w:t>
      </w:r>
      <w:proofErr w:type="spellEnd"/>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s-ES"/>
        </w:rPr>
        <w:t>and:</w:t>
      </w:r>
      <w:r w:rsidRPr="00E84C88">
        <w:rPr>
          <w:rFonts w:ascii="GHEA Grapalat" w:eastAsia="Times New Roman" w:hAnsi="GHEA Grapalat" w:cs="Times New Roman"/>
          <w:iCs/>
          <w:snapToGrid w:val="0"/>
          <w:color w:val="000000"/>
          <w:sz w:val="21"/>
          <w:szCs w:val="21"/>
          <w:lang w:val="es-ES"/>
        </w:rPr>
        <w:t xml:space="preserve"> </w:t>
      </w:r>
      <w:proofErr w:type="spellStart"/>
      <w:r w:rsidRPr="00E84C88">
        <w:rPr>
          <w:rFonts w:ascii="Arial" w:eastAsia="Times New Roman" w:hAnsi="Arial" w:cs="Arial"/>
          <w:iCs/>
          <w:snapToGrid w:val="0"/>
          <w:color w:val="000000"/>
          <w:sz w:val="21"/>
          <w:szCs w:val="21"/>
          <w:lang w:val="es-ES"/>
        </w:rPr>
        <w:t>attached</w:t>
      </w:r>
      <w:proofErr w:type="spellEnd"/>
      <w:r w:rsidRPr="00E84C88">
        <w:rPr>
          <w:rFonts w:ascii="GHEA Grapalat" w:eastAsia="Times New Roman" w:hAnsi="GHEA Grapalat" w:cs="Times New Roman"/>
          <w:iCs/>
          <w:snapToGrid w:val="0"/>
          <w:color w:val="000000"/>
          <w:sz w:val="21"/>
          <w:szCs w:val="21"/>
          <w:lang w:val="es-ES"/>
        </w:rPr>
        <w:t xml:space="preserve"> </w:t>
      </w:r>
      <w:r w:rsidRPr="00E84C88">
        <w:rPr>
          <w:rFonts w:ascii="Arial" w:eastAsia="Times New Roman" w:hAnsi="Arial" w:cs="Arial"/>
          <w:iCs/>
          <w:snapToGrid w:val="0"/>
          <w:color w:val="000000"/>
          <w:sz w:val="21"/>
          <w:szCs w:val="21"/>
          <w:lang w:val="es-ES"/>
        </w:rPr>
        <w:t xml:space="preserve">are </w:t>
      </w:r>
      <w:r w:rsidRPr="00E84C88">
        <w:rPr>
          <w:rFonts w:ascii="GHEA Grapalat" w:eastAsia="Times New Roman" w:hAnsi="GHEA Grapalat" w:cs="Times New Roman"/>
          <w:iCs/>
          <w:snapToGrid w:val="0"/>
          <w:color w:val="000000"/>
          <w:sz w:val="21"/>
          <w:szCs w:val="21"/>
          <w:lang w:val="es-ES"/>
        </w:rPr>
        <w:t>_</w:t>
      </w:r>
    </w:p>
    <w:p w14:paraId="7E1661BD"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3BB08BE4"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
          <w:szCs w:val="21"/>
          <w:lang w:val="es-ES"/>
        </w:rPr>
      </w:pPr>
    </w:p>
    <w:p w14:paraId="7EF389F5" w14:textId="77777777" w:rsidR="00532D6C" w:rsidRPr="00E84C88" w:rsidRDefault="00532D6C" w:rsidP="00532D6C">
      <w:pPr>
        <w:spacing w:after="0" w:line="240" w:lineRule="auto"/>
        <w:ind w:firstLine="375"/>
        <w:rPr>
          <w:rFonts w:ascii="GHEA Grapalat" w:eastAsia="Times New Roman" w:hAnsi="GHEA Grapalat" w:cs="Times New Roman"/>
          <w:iCs/>
          <w:snapToGrid w:val="0"/>
          <w:color w:val="000000"/>
          <w:sz w:val="2"/>
          <w:szCs w:val="21"/>
          <w:lang w:val="es-ES"/>
        </w:rPr>
      </w:pPr>
      <w:r w:rsidRPr="00E84C88">
        <w:rPr>
          <w:rFonts w:ascii="GHEA Grapalat" w:eastAsia="Times New Roman" w:hAnsi="GHEA Grapalat"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650"/>
        <w:gridCol w:w="5054"/>
      </w:tblGrid>
      <w:tr w:rsidR="00532D6C" w:rsidRPr="00E84C88" w14:paraId="2ECD76B7" w14:textId="77777777" w:rsidTr="00532D6C">
        <w:trPr>
          <w:trHeight w:val="266"/>
          <w:tblCellSpacing w:w="7" w:type="dxa"/>
          <w:jc w:val="center"/>
        </w:trPr>
        <w:tc>
          <w:tcPr>
            <w:tcW w:w="0" w:type="auto"/>
            <w:vAlign w:val="center"/>
          </w:tcPr>
          <w:p w14:paraId="60007DEE"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en-US"/>
              </w:rPr>
            </w:pPr>
            <w:r w:rsidRPr="00E84C88">
              <w:rPr>
                <w:rFonts w:ascii="Arial" w:eastAsia="Times New Roman" w:hAnsi="Arial" w:cs="Arial"/>
                <w:iCs/>
                <w:color w:val="000000"/>
                <w:sz w:val="21"/>
                <w:szCs w:val="21"/>
                <w:lang w:val="en-US"/>
              </w:rPr>
              <w:t>The product:</w:t>
            </w:r>
            <w:r w:rsidRPr="00E84C88">
              <w:rPr>
                <w:rFonts w:ascii="GHEA Grapalat" w:eastAsia="Times New Roman" w:hAnsi="GHEA Grapalat" w:cs="Times New Roman"/>
                <w:iCs/>
                <w:color w:val="000000"/>
                <w:sz w:val="21"/>
                <w:szCs w:val="21"/>
                <w:lang w:val="en-US"/>
              </w:rPr>
              <w:t xml:space="preserve"> </w:t>
            </w:r>
            <w:r w:rsidRPr="00E84C88">
              <w:rPr>
                <w:rFonts w:ascii="Arial" w:eastAsia="Times New Roman" w:hAnsi="Arial" w:cs="Arial"/>
                <w:iCs/>
                <w:color w:val="000000"/>
                <w:sz w:val="21"/>
                <w:szCs w:val="21"/>
                <w:lang w:val="en-US"/>
              </w:rPr>
              <w:t>handed over</w:t>
            </w:r>
            <w:r w:rsidRPr="00E84C88">
              <w:rPr>
                <w:rFonts w:ascii="GHEA Grapalat" w:eastAsia="Times New Roman" w:hAnsi="GHEA Grapalat" w:cs="Times New Roman"/>
                <w:iCs/>
                <w:color w:val="000000"/>
                <w:sz w:val="21"/>
                <w:szCs w:val="21"/>
                <w:lang w:val="en-US"/>
              </w:rPr>
              <w:t xml:space="preserve"> </w:t>
            </w:r>
          </w:p>
        </w:tc>
        <w:tc>
          <w:tcPr>
            <w:tcW w:w="0" w:type="auto"/>
            <w:vAlign w:val="center"/>
          </w:tcPr>
          <w:p w14:paraId="0DEBEC1B" w14:textId="77777777" w:rsidR="00532D6C" w:rsidRPr="00E84C88" w:rsidRDefault="00532D6C" w:rsidP="00532D6C">
            <w:pPr>
              <w:spacing w:after="0" w:line="240" w:lineRule="auto"/>
              <w:jc w:val="center"/>
              <w:rPr>
                <w:rFonts w:ascii="GHEA Grapalat" w:eastAsia="Times New Roman" w:hAnsi="GHEA Grapalat" w:cs="Times New Roman"/>
                <w:iCs/>
                <w:color w:val="000000"/>
                <w:sz w:val="21"/>
                <w:szCs w:val="21"/>
                <w:lang w:val="en-US"/>
              </w:rPr>
            </w:pPr>
            <w:r w:rsidRPr="00E84C88">
              <w:rPr>
                <w:rFonts w:ascii="Arial" w:eastAsia="Times New Roman" w:hAnsi="Arial" w:cs="Arial"/>
                <w:iCs/>
                <w:color w:val="000000"/>
                <w:sz w:val="21"/>
                <w:szCs w:val="21"/>
                <w:lang w:val="en-US"/>
              </w:rPr>
              <w:t>The product:</w:t>
            </w:r>
            <w:r w:rsidRPr="00E84C88">
              <w:rPr>
                <w:rFonts w:ascii="GHEA Grapalat" w:eastAsia="Times New Roman" w:hAnsi="GHEA Grapalat" w:cs="Times New Roman"/>
                <w:iCs/>
                <w:color w:val="000000"/>
                <w:sz w:val="21"/>
                <w:szCs w:val="21"/>
                <w:lang w:val="en-US"/>
              </w:rPr>
              <w:t xml:space="preserve"> </w:t>
            </w:r>
            <w:r w:rsidRPr="00E84C88">
              <w:rPr>
                <w:rFonts w:ascii="Arial" w:eastAsia="Times New Roman" w:hAnsi="Arial" w:cs="Arial"/>
                <w:iCs/>
                <w:color w:val="000000"/>
                <w:sz w:val="21"/>
                <w:szCs w:val="21"/>
                <w:lang w:val="en-US"/>
              </w:rPr>
              <w:t>accepted</w:t>
            </w:r>
          </w:p>
        </w:tc>
      </w:tr>
      <w:tr w:rsidR="00532D6C" w:rsidRPr="00E84C88" w14:paraId="2C63A22A" w14:textId="77777777" w:rsidTr="00532D6C">
        <w:trPr>
          <w:trHeight w:val="473"/>
          <w:tblCellSpacing w:w="7" w:type="dxa"/>
          <w:jc w:val="center"/>
        </w:trPr>
        <w:tc>
          <w:tcPr>
            <w:tcW w:w="0" w:type="auto"/>
            <w:vAlign w:val="center"/>
          </w:tcPr>
          <w:p w14:paraId="1B501915"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GHEA Grapalat" w:eastAsia="Times New Roman" w:hAnsi="GHEA Grapalat" w:cs="Times New Roman"/>
                <w:iCs/>
                <w:sz w:val="21"/>
                <w:szCs w:val="21"/>
                <w:lang w:val="en-US"/>
              </w:rPr>
              <w:t>___________________________</w:t>
            </w:r>
          </w:p>
          <w:p w14:paraId="6ADF02DC"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Arial" w:eastAsia="Times New Roman" w:hAnsi="Arial" w:cs="Arial"/>
                <w:iCs/>
                <w:sz w:val="15"/>
                <w:szCs w:val="15"/>
                <w:lang w:val="en-US"/>
              </w:rPr>
              <w:t>signature</w:t>
            </w:r>
            <w:r w:rsidRPr="00E84C88">
              <w:rPr>
                <w:rFonts w:ascii="GHEA Grapalat" w:eastAsia="Times New Roman" w:hAnsi="GHEA Grapalat" w:cs="Times New Roman"/>
                <w:iCs/>
                <w:sz w:val="15"/>
                <w:szCs w:val="15"/>
                <w:lang w:val="en-US"/>
              </w:rPr>
              <w:t xml:space="preserve"> </w:t>
            </w:r>
          </w:p>
        </w:tc>
        <w:tc>
          <w:tcPr>
            <w:tcW w:w="0" w:type="auto"/>
            <w:vAlign w:val="center"/>
          </w:tcPr>
          <w:p w14:paraId="087D8FA9"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GHEA Grapalat" w:eastAsia="Times New Roman" w:hAnsi="GHEA Grapalat" w:cs="Times New Roman"/>
                <w:iCs/>
                <w:sz w:val="21"/>
                <w:szCs w:val="21"/>
                <w:lang w:val="en-US"/>
              </w:rPr>
              <w:t>___________________________</w:t>
            </w:r>
          </w:p>
          <w:p w14:paraId="53FD02DC"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Arial" w:eastAsia="Times New Roman" w:hAnsi="Arial" w:cs="Arial"/>
                <w:iCs/>
                <w:sz w:val="15"/>
                <w:szCs w:val="15"/>
                <w:lang w:val="en-US"/>
              </w:rPr>
              <w:t>signature</w:t>
            </w:r>
            <w:r w:rsidRPr="00E84C88">
              <w:rPr>
                <w:rFonts w:ascii="GHEA Grapalat" w:eastAsia="Times New Roman" w:hAnsi="GHEA Grapalat" w:cs="Times New Roman"/>
                <w:iCs/>
                <w:sz w:val="15"/>
                <w:szCs w:val="15"/>
                <w:lang w:val="en-US"/>
              </w:rPr>
              <w:t xml:space="preserve"> </w:t>
            </w:r>
          </w:p>
        </w:tc>
      </w:tr>
      <w:tr w:rsidR="00532D6C" w:rsidRPr="00E84C88" w14:paraId="2121B18F" w14:textId="77777777" w:rsidTr="00532D6C">
        <w:trPr>
          <w:trHeight w:val="503"/>
          <w:tblCellSpacing w:w="7" w:type="dxa"/>
          <w:jc w:val="center"/>
        </w:trPr>
        <w:tc>
          <w:tcPr>
            <w:tcW w:w="0" w:type="auto"/>
            <w:vAlign w:val="center"/>
          </w:tcPr>
          <w:p w14:paraId="055102D9"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GHEA Grapalat" w:eastAsia="Times New Roman" w:hAnsi="GHEA Grapalat" w:cs="Times New Roman"/>
                <w:iCs/>
                <w:sz w:val="21"/>
                <w:szCs w:val="21"/>
                <w:lang w:val="en-US"/>
              </w:rPr>
              <w:t>___________________________</w:t>
            </w:r>
          </w:p>
          <w:p w14:paraId="0FE6ED4A"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Arial" w:eastAsia="Times New Roman" w:hAnsi="Arial" w:cs="Arial"/>
                <w:iCs/>
                <w:sz w:val="15"/>
                <w:szCs w:val="15"/>
                <w:lang w:val="en-US"/>
              </w:rPr>
              <w:t xml:space="preserve">last </w:t>
            </w:r>
            <w:proofErr w:type="gramStart"/>
            <w:r w:rsidRPr="00E84C88">
              <w:rPr>
                <w:rFonts w:ascii="Arial" w:eastAsia="Times New Roman" w:hAnsi="Arial" w:cs="Arial"/>
                <w:iCs/>
                <w:sz w:val="15"/>
                <w:szCs w:val="15"/>
                <w:lang w:val="en-US"/>
              </w:rPr>
              <w:t xml:space="preserve">name </w:t>
            </w:r>
            <w:r w:rsidRPr="00E84C88">
              <w:rPr>
                <w:rFonts w:ascii="GHEA Grapalat" w:eastAsia="Times New Roman" w:hAnsi="GHEA Grapalat" w:cs="Times New Roman"/>
                <w:iCs/>
                <w:sz w:val="15"/>
                <w:szCs w:val="15"/>
                <w:lang w:val="en-US"/>
              </w:rPr>
              <w:t>,</w:t>
            </w:r>
            <w:proofErr w:type="gramEnd"/>
            <w:r w:rsidRPr="00E84C88">
              <w:rPr>
                <w:rFonts w:ascii="GHEA Grapalat" w:eastAsia="Times New Roman" w:hAnsi="GHEA Grapalat" w:cs="Times New Roman"/>
                <w:iCs/>
                <w:sz w:val="15"/>
                <w:szCs w:val="15"/>
                <w:lang w:val="en-US"/>
              </w:rPr>
              <w:t xml:space="preserve"> </w:t>
            </w:r>
            <w:r w:rsidRPr="00E84C88">
              <w:rPr>
                <w:rFonts w:ascii="Arial" w:eastAsia="Times New Roman" w:hAnsi="Arial" w:cs="Arial"/>
                <w:iCs/>
                <w:sz w:val="15"/>
                <w:szCs w:val="15"/>
                <w:lang w:val="en-US"/>
              </w:rPr>
              <w:t>first name</w:t>
            </w:r>
          </w:p>
        </w:tc>
        <w:tc>
          <w:tcPr>
            <w:tcW w:w="0" w:type="auto"/>
            <w:vAlign w:val="center"/>
          </w:tcPr>
          <w:p w14:paraId="2929FB0A"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GHEA Grapalat" w:eastAsia="Times New Roman" w:hAnsi="GHEA Grapalat" w:cs="Times New Roman"/>
                <w:iCs/>
                <w:sz w:val="21"/>
                <w:szCs w:val="21"/>
                <w:lang w:val="en-US"/>
              </w:rPr>
              <w:t>___________________________</w:t>
            </w:r>
          </w:p>
          <w:p w14:paraId="4A90693A" w14:textId="77777777" w:rsidR="00532D6C" w:rsidRPr="00E84C88" w:rsidRDefault="00532D6C" w:rsidP="00532D6C">
            <w:pPr>
              <w:spacing w:after="0" w:line="240" w:lineRule="auto"/>
              <w:jc w:val="center"/>
              <w:rPr>
                <w:rFonts w:ascii="GHEA Grapalat" w:eastAsia="Times New Roman" w:hAnsi="GHEA Grapalat" w:cs="Times New Roman"/>
                <w:iCs/>
                <w:sz w:val="21"/>
                <w:szCs w:val="21"/>
                <w:lang w:val="en-US"/>
              </w:rPr>
            </w:pPr>
            <w:r w:rsidRPr="00E84C88">
              <w:rPr>
                <w:rFonts w:ascii="Arial" w:eastAsia="Times New Roman" w:hAnsi="Arial" w:cs="Arial"/>
                <w:iCs/>
                <w:sz w:val="15"/>
                <w:szCs w:val="15"/>
                <w:lang w:val="en-US"/>
              </w:rPr>
              <w:t xml:space="preserve">last </w:t>
            </w:r>
            <w:proofErr w:type="gramStart"/>
            <w:r w:rsidRPr="00E84C88">
              <w:rPr>
                <w:rFonts w:ascii="Arial" w:eastAsia="Times New Roman" w:hAnsi="Arial" w:cs="Arial"/>
                <w:iCs/>
                <w:sz w:val="15"/>
                <w:szCs w:val="15"/>
                <w:lang w:val="en-US"/>
              </w:rPr>
              <w:t xml:space="preserve">name </w:t>
            </w:r>
            <w:r w:rsidRPr="00E84C88">
              <w:rPr>
                <w:rFonts w:ascii="GHEA Grapalat" w:eastAsia="Times New Roman" w:hAnsi="GHEA Grapalat" w:cs="Times New Roman"/>
                <w:iCs/>
                <w:sz w:val="15"/>
                <w:szCs w:val="15"/>
                <w:lang w:val="en-US"/>
              </w:rPr>
              <w:t>,</w:t>
            </w:r>
            <w:proofErr w:type="gramEnd"/>
            <w:r w:rsidRPr="00E84C88">
              <w:rPr>
                <w:rFonts w:ascii="GHEA Grapalat" w:eastAsia="Times New Roman" w:hAnsi="GHEA Grapalat" w:cs="Times New Roman"/>
                <w:iCs/>
                <w:sz w:val="15"/>
                <w:szCs w:val="15"/>
                <w:lang w:val="en-US"/>
              </w:rPr>
              <w:t xml:space="preserve"> </w:t>
            </w:r>
            <w:r w:rsidRPr="00E84C88">
              <w:rPr>
                <w:rFonts w:ascii="Arial" w:eastAsia="Times New Roman" w:hAnsi="Arial" w:cs="Arial"/>
                <w:iCs/>
                <w:sz w:val="15"/>
                <w:szCs w:val="15"/>
                <w:lang w:val="en-US"/>
              </w:rPr>
              <w:t>first name</w:t>
            </w:r>
          </w:p>
        </w:tc>
      </w:tr>
      <w:tr w:rsidR="00532D6C" w:rsidRPr="00E84C88" w14:paraId="7EDD979C" w14:textId="77777777" w:rsidTr="00532D6C">
        <w:trPr>
          <w:trHeight w:val="281"/>
          <w:tblCellSpacing w:w="7" w:type="dxa"/>
          <w:jc w:val="center"/>
        </w:trPr>
        <w:tc>
          <w:tcPr>
            <w:tcW w:w="0" w:type="auto"/>
            <w:vAlign w:val="center"/>
          </w:tcPr>
          <w:p w14:paraId="24A58C79" w14:textId="77777777" w:rsidR="00532D6C" w:rsidRPr="00E84C88" w:rsidRDefault="00532D6C" w:rsidP="00532D6C">
            <w:pPr>
              <w:spacing w:after="0" w:line="240" w:lineRule="auto"/>
              <w:rPr>
                <w:rFonts w:ascii="GHEA Grapalat" w:eastAsia="Times New Roman" w:hAnsi="GHEA Grapalat" w:cs="Times New Roman"/>
                <w:iCs/>
                <w:color w:val="000000"/>
                <w:sz w:val="21"/>
                <w:szCs w:val="21"/>
                <w:lang w:val="en-US"/>
              </w:rPr>
            </w:pPr>
            <w:r w:rsidRPr="00E84C88">
              <w:rPr>
                <w:rFonts w:ascii="GHEA Grapalat" w:eastAsia="Times New Roman" w:hAnsi="GHEA Grapalat" w:cs="Times New Roman"/>
                <w:iCs/>
                <w:color w:val="000000"/>
                <w:sz w:val="21"/>
                <w:szCs w:val="21"/>
                <w:lang w:val="en-US"/>
              </w:rPr>
              <w:t xml:space="preserve">                              </w:t>
            </w:r>
            <w:r w:rsidRPr="00E84C88">
              <w:rPr>
                <w:rFonts w:ascii="Arial" w:eastAsia="Times New Roman" w:hAnsi="Arial" w:cs="Arial"/>
                <w:iCs/>
                <w:color w:val="000000"/>
                <w:sz w:val="21"/>
                <w:szCs w:val="21"/>
                <w:lang w:val="en-US"/>
              </w:rPr>
              <w:t xml:space="preserve">K. </w:t>
            </w:r>
            <w:r w:rsidRPr="00E84C88">
              <w:rPr>
                <w:rFonts w:ascii="GHEA Grapalat" w:eastAsia="Times New Roman" w:hAnsi="GHEA Grapalat" w:cs="Times New Roman"/>
                <w:iCs/>
                <w:color w:val="000000"/>
                <w:sz w:val="21"/>
                <w:szCs w:val="21"/>
                <w:lang w:val="en-US"/>
              </w:rPr>
              <w:t xml:space="preserve">_ </w:t>
            </w:r>
            <w:r w:rsidRPr="00E84C88">
              <w:rPr>
                <w:rFonts w:ascii="Arial" w:eastAsia="Times New Roman" w:hAnsi="Arial" w:cs="Arial"/>
                <w:iCs/>
                <w:color w:val="000000"/>
                <w:sz w:val="21"/>
                <w:szCs w:val="21"/>
                <w:lang w:val="en-US"/>
              </w:rPr>
              <w:t xml:space="preserve">T. </w:t>
            </w:r>
            <w:r w:rsidRPr="00E84C88">
              <w:rPr>
                <w:rFonts w:ascii="GHEA Grapalat" w:eastAsia="Times New Roman" w:hAnsi="GHEA Grapalat" w:cs="Times New Roman"/>
                <w:iCs/>
                <w:color w:val="000000"/>
                <w:sz w:val="21"/>
                <w:szCs w:val="21"/>
                <w:lang w:val="en-US"/>
              </w:rPr>
              <w:t>_</w:t>
            </w:r>
            <w:r w:rsidRPr="00E84C88">
              <w:rPr>
                <w:rFonts w:ascii="GHEA Grapalat" w:eastAsia="Times New Roman" w:hAnsi="GHEA Grapalat" w:cs="Courier New"/>
                <w:iCs/>
                <w:color w:val="000000"/>
                <w:sz w:val="21"/>
                <w:szCs w:val="21"/>
                <w:lang w:val="en-US"/>
              </w:rPr>
              <w:t> </w:t>
            </w:r>
            <w:r w:rsidRPr="00E84C88">
              <w:rPr>
                <w:rFonts w:ascii="GHEA Grapalat" w:eastAsia="Times New Roman" w:hAnsi="GHEA Grapalat" w:cs="GHEA Grapalat"/>
                <w:iCs/>
                <w:color w:val="000000"/>
                <w:sz w:val="21"/>
                <w:szCs w:val="21"/>
                <w:lang w:val="en-US"/>
              </w:rPr>
              <w:t xml:space="preserve">                                                                                </w:t>
            </w:r>
          </w:p>
        </w:tc>
        <w:tc>
          <w:tcPr>
            <w:tcW w:w="0" w:type="auto"/>
            <w:vAlign w:val="center"/>
          </w:tcPr>
          <w:p w14:paraId="7E0AC968" w14:textId="77777777" w:rsidR="00532D6C" w:rsidRPr="00E84C88" w:rsidRDefault="00532D6C" w:rsidP="00532D6C">
            <w:pPr>
              <w:spacing w:after="0" w:line="240" w:lineRule="auto"/>
              <w:rPr>
                <w:rFonts w:ascii="GHEA Grapalat" w:eastAsia="Times New Roman" w:hAnsi="GHEA Grapalat" w:cs="Times New Roman"/>
                <w:iCs/>
                <w:color w:val="000000"/>
                <w:sz w:val="21"/>
                <w:szCs w:val="21"/>
                <w:lang w:val="en-US"/>
              </w:rPr>
            </w:pPr>
            <w:r w:rsidRPr="00E84C88">
              <w:rPr>
                <w:rFonts w:ascii="GHEA Grapalat" w:eastAsia="Times New Roman" w:hAnsi="GHEA Grapalat" w:cs="Courier New"/>
                <w:iCs/>
                <w:color w:val="000000"/>
                <w:sz w:val="21"/>
                <w:szCs w:val="21"/>
                <w:lang w:val="en-US"/>
              </w:rPr>
              <w:t> </w:t>
            </w:r>
            <w:r w:rsidRPr="00E84C88">
              <w:rPr>
                <w:rFonts w:ascii="GHEA Grapalat" w:eastAsia="Times New Roman" w:hAnsi="GHEA Grapalat" w:cs="GHEA Grapalat"/>
                <w:iCs/>
                <w:color w:val="000000"/>
                <w:sz w:val="21"/>
                <w:szCs w:val="21"/>
                <w:lang w:val="en-US"/>
              </w:rPr>
              <w:t xml:space="preserve">                                    </w:t>
            </w:r>
            <w:r w:rsidRPr="00E84C88">
              <w:rPr>
                <w:rFonts w:ascii="Arial" w:eastAsia="Times New Roman" w:hAnsi="Arial" w:cs="Arial"/>
                <w:iCs/>
                <w:color w:val="000000"/>
                <w:sz w:val="21"/>
                <w:szCs w:val="21"/>
                <w:lang w:val="en-US"/>
              </w:rPr>
              <w:t xml:space="preserve">K. </w:t>
            </w:r>
            <w:r w:rsidRPr="00E84C88">
              <w:rPr>
                <w:rFonts w:ascii="GHEA Grapalat" w:eastAsia="Times New Roman" w:hAnsi="GHEA Grapalat" w:cs="Times New Roman"/>
                <w:iCs/>
                <w:color w:val="000000"/>
                <w:sz w:val="21"/>
                <w:szCs w:val="21"/>
                <w:lang w:val="en-US"/>
              </w:rPr>
              <w:t xml:space="preserve">_ </w:t>
            </w:r>
            <w:r w:rsidRPr="00E84C88">
              <w:rPr>
                <w:rFonts w:ascii="Arial" w:eastAsia="Times New Roman" w:hAnsi="Arial" w:cs="Arial"/>
                <w:iCs/>
                <w:color w:val="000000"/>
                <w:sz w:val="21"/>
                <w:szCs w:val="21"/>
                <w:lang w:val="en-US"/>
              </w:rPr>
              <w:t xml:space="preserve">T. </w:t>
            </w:r>
            <w:r w:rsidRPr="00E84C88">
              <w:rPr>
                <w:rFonts w:ascii="GHEA Grapalat" w:eastAsia="Times New Roman" w:hAnsi="GHEA Grapalat" w:cs="Times New Roman"/>
                <w:iCs/>
                <w:color w:val="000000"/>
                <w:sz w:val="21"/>
                <w:szCs w:val="21"/>
                <w:lang w:val="en-US"/>
              </w:rPr>
              <w:t>_</w:t>
            </w:r>
          </w:p>
        </w:tc>
      </w:tr>
    </w:tbl>
    <w:p w14:paraId="160E2D31"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38E86B78"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476FBD0D"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24B46920"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p>
    <w:p w14:paraId="3831BC74" w14:textId="77777777" w:rsidR="00532D6C" w:rsidRPr="00E84C88" w:rsidRDefault="00532D6C" w:rsidP="00532D6C">
      <w:pPr>
        <w:spacing w:after="0" w:line="240" w:lineRule="auto"/>
        <w:jc w:val="right"/>
        <w:rPr>
          <w:rFonts w:ascii="GHEA Grapalat" w:eastAsia="Times New Roman" w:hAnsi="GHEA Grapalat" w:cs="Sylfaen"/>
          <w:sz w:val="20"/>
          <w:szCs w:val="24"/>
          <w:lang w:val="en-US"/>
        </w:rPr>
      </w:pPr>
      <w:r w:rsidRPr="00E84C88">
        <w:rPr>
          <w:rFonts w:ascii="Arial" w:eastAsia="Times New Roman" w:hAnsi="Arial" w:cs="Arial"/>
          <w:sz w:val="20"/>
          <w:szCs w:val="24"/>
          <w:lang w:val="pt-BR"/>
        </w:rPr>
        <w:t xml:space="preserve">Appendix </w:t>
      </w:r>
      <w:r w:rsidRPr="00E84C88">
        <w:rPr>
          <w:rFonts w:ascii="GHEA Grapalat" w:eastAsia="Times New Roman" w:hAnsi="GHEA Grapalat" w:cs="Sylfaen"/>
          <w:sz w:val="20"/>
          <w:szCs w:val="24"/>
          <w:lang w:val="en-US"/>
        </w:rPr>
        <w:t>3.1</w:t>
      </w:r>
    </w:p>
    <w:p w14:paraId="67178116"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r w:rsidRPr="00E84C88">
        <w:rPr>
          <w:rFonts w:ascii="GHEA Grapalat" w:eastAsia="Times New Roman" w:hAnsi="GHEA Grapalat" w:cs="Sylfaen"/>
          <w:sz w:val="20"/>
          <w:szCs w:val="24"/>
          <w:lang w:val="pt-BR"/>
        </w:rPr>
        <w:t xml:space="preserve">20 </w:t>
      </w:r>
      <w:r w:rsidRPr="00E84C88">
        <w:rPr>
          <w:rFonts w:ascii="Arial" w:eastAsia="Times New Roman" w:hAnsi="Arial" w:cs="Arial"/>
          <w:sz w:val="20"/>
          <w:szCs w:val="24"/>
          <w:lang w:val="pt-BR"/>
        </w:rPr>
        <w:t xml:space="preserve">years </w:t>
      </w:r>
      <w:r w:rsidRPr="00E84C88">
        <w:rPr>
          <w:rFonts w:ascii="GHEA Grapalat" w:eastAsia="Times New Roman" w:hAnsi="GHEA Grapalat" w:cs="Sylfaen"/>
          <w:sz w:val="20"/>
          <w:szCs w:val="24"/>
          <w:lang w:val="pt-BR"/>
        </w:rPr>
        <w:t xml:space="preserve">_ </w:t>
      </w:r>
      <w:r w:rsidRPr="00E84C88">
        <w:rPr>
          <w:rFonts w:ascii="Arial" w:eastAsia="Times New Roman" w:hAnsi="Arial" w:cs="Arial"/>
          <w:sz w:val="20"/>
          <w:szCs w:val="24"/>
          <w:lang w:val="pt-BR"/>
        </w:rPr>
        <w:t>sealed</w:t>
      </w:r>
      <w:r w:rsidRPr="00E84C88">
        <w:rPr>
          <w:rFonts w:ascii="GHEA Grapalat" w:eastAsia="Times New Roman" w:hAnsi="GHEA Grapalat" w:cs="Sylfaen"/>
          <w:sz w:val="20"/>
          <w:szCs w:val="24"/>
          <w:lang w:val="pt-BR"/>
        </w:rPr>
        <w:t xml:space="preserve"> </w:t>
      </w:r>
    </w:p>
    <w:p w14:paraId="0BC005C2"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with code</w:t>
      </w:r>
      <w:r w:rsidRPr="00E84C88">
        <w:rPr>
          <w:rFonts w:ascii="GHEA Grapalat" w:eastAsia="Times New Roman" w:hAnsi="GHEA Grapalat" w:cs="Sylfaen"/>
          <w:sz w:val="20"/>
          <w:szCs w:val="24"/>
          <w:lang w:val="pt-BR"/>
        </w:rPr>
        <w:t xml:space="preserve"> </w:t>
      </w:r>
      <w:r w:rsidRPr="00E84C88">
        <w:rPr>
          <w:rFonts w:ascii="Arial" w:eastAsia="Times New Roman" w:hAnsi="Arial" w:cs="Arial"/>
          <w:sz w:val="20"/>
          <w:szCs w:val="24"/>
          <w:lang w:val="pt-BR"/>
        </w:rPr>
        <w:t>of the contract</w:t>
      </w:r>
    </w:p>
    <w:p w14:paraId="60A99201"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645328D9"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6552E9AB" w14:textId="77777777" w:rsidR="00532D6C" w:rsidRPr="00E84C88" w:rsidRDefault="00532D6C" w:rsidP="00532D6C">
      <w:pPr>
        <w:spacing w:after="0" w:line="240" w:lineRule="auto"/>
        <w:ind w:left="-142" w:firstLine="142"/>
        <w:jc w:val="center"/>
        <w:rPr>
          <w:rFonts w:ascii="GHEA Grapalat" w:eastAsia="Times New Roman" w:hAnsi="GHEA Grapalat" w:cs="Sylfaen"/>
          <w:sz w:val="24"/>
          <w:szCs w:val="24"/>
          <w:lang w:val="en-US"/>
        </w:rPr>
      </w:pPr>
    </w:p>
    <w:p w14:paraId="38DB20FC" w14:textId="77777777" w:rsidR="00532D6C" w:rsidRPr="00E84C88" w:rsidRDefault="00532D6C" w:rsidP="00532D6C">
      <w:pPr>
        <w:spacing w:after="0" w:line="240" w:lineRule="auto"/>
        <w:jc w:val="center"/>
        <w:rPr>
          <w:rFonts w:ascii="GHEA Grapalat" w:eastAsia="Times New Roman" w:hAnsi="GHEA Grapalat" w:cs="Sylfaen"/>
          <w:bCs/>
          <w:sz w:val="18"/>
          <w:szCs w:val="18"/>
          <w:lang w:val="en-US"/>
        </w:rPr>
      </w:pPr>
      <w:r w:rsidRPr="00E84C88">
        <w:rPr>
          <w:rFonts w:ascii="Arial" w:eastAsia="Times New Roman" w:hAnsi="Arial" w:cs="Arial"/>
          <w:bCs/>
          <w:sz w:val="18"/>
          <w:szCs w:val="18"/>
          <w:lang w:val="en-US"/>
        </w:rPr>
        <w:t xml:space="preserve">ACT </w:t>
      </w:r>
      <w:r w:rsidRPr="00E84C88">
        <w:rPr>
          <w:rFonts w:ascii="GHEA Grapalat" w:eastAsia="Times New Roman" w:hAnsi="GHEA Grapalat" w:cs="Sylfaen"/>
          <w:bCs/>
          <w:sz w:val="18"/>
          <w:szCs w:val="18"/>
          <w:lang w:val="en-US"/>
        </w:rPr>
        <w:t>N:</w:t>
      </w:r>
      <w:r w:rsidRPr="00E84C88">
        <w:rPr>
          <w:rFonts w:ascii="GHEA Grapalat" w:eastAsia="Times New Roman" w:hAnsi="GHEA Grapalat" w:cs="Sylfaen"/>
          <w:bCs/>
          <w:sz w:val="18"/>
          <w:szCs w:val="18"/>
          <w:u w:val="single"/>
          <w:lang w:val="en-US"/>
        </w:rPr>
        <w:tab/>
      </w:r>
      <w:r w:rsidRPr="00E84C88">
        <w:rPr>
          <w:rFonts w:ascii="GHEA Grapalat" w:eastAsia="Times New Roman" w:hAnsi="GHEA Grapalat" w:cs="Sylfaen"/>
          <w:bCs/>
          <w:sz w:val="18"/>
          <w:szCs w:val="18"/>
          <w:lang w:val="en-US"/>
        </w:rPr>
        <w:t xml:space="preserve">           </w:t>
      </w:r>
    </w:p>
    <w:p w14:paraId="498D318C" w14:textId="77777777" w:rsidR="00532D6C" w:rsidRPr="00E84C88" w:rsidRDefault="00532D6C" w:rsidP="00532D6C">
      <w:pPr>
        <w:tabs>
          <w:tab w:val="left" w:pos="360"/>
          <w:tab w:val="left" w:pos="540"/>
          <w:tab w:val="left" w:pos="2250"/>
        </w:tabs>
        <w:spacing w:after="0" w:line="240" w:lineRule="auto"/>
        <w:jc w:val="center"/>
        <w:rPr>
          <w:rFonts w:ascii="GHEA Grapalat" w:eastAsia="Times New Roman" w:hAnsi="GHEA Grapalat" w:cs="Sylfaen"/>
          <w:bCs/>
          <w:sz w:val="18"/>
          <w:szCs w:val="18"/>
          <w:lang w:val="en-US"/>
        </w:rPr>
      </w:pPr>
      <w:r w:rsidRPr="00E84C88">
        <w:rPr>
          <w:rFonts w:ascii="Arial" w:eastAsia="Times New Roman" w:hAnsi="Arial" w:cs="Arial"/>
          <w:bCs/>
          <w:sz w:val="18"/>
          <w:szCs w:val="18"/>
          <w:lang w:val="en-US"/>
        </w:rPr>
        <w:t>of the contract</w:t>
      </w:r>
      <w:r w:rsidRPr="00E84C88">
        <w:rPr>
          <w:rFonts w:ascii="GHEA Grapalat" w:eastAsia="Times New Roman" w:hAnsi="GHEA Grapalat" w:cs="Sylfaen"/>
          <w:bCs/>
          <w:sz w:val="18"/>
          <w:szCs w:val="18"/>
          <w:lang w:val="en-US"/>
        </w:rPr>
        <w:t xml:space="preserve"> </w:t>
      </w:r>
      <w:r w:rsidRPr="00E84C88">
        <w:rPr>
          <w:rFonts w:ascii="Arial" w:eastAsia="Times New Roman" w:hAnsi="Arial" w:cs="Arial"/>
          <w:bCs/>
          <w:sz w:val="18"/>
          <w:szCs w:val="18"/>
          <w:lang w:val="en-US"/>
        </w:rPr>
        <w:t>the result</w:t>
      </w:r>
      <w:r w:rsidRPr="00E84C88">
        <w:rPr>
          <w:rFonts w:ascii="GHEA Grapalat" w:eastAsia="Times New Roman" w:hAnsi="GHEA Grapalat" w:cs="Sylfaen"/>
          <w:bCs/>
          <w:sz w:val="18"/>
          <w:szCs w:val="18"/>
          <w:lang w:val="en-US"/>
        </w:rPr>
        <w:t xml:space="preserve"> </w:t>
      </w:r>
      <w:proofErr w:type="gramStart"/>
      <w:r w:rsidRPr="00E84C88">
        <w:rPr>
          <w:rFonts w:ascii="Arial" w:eastAsia="Times New Roman" w:hAnsi="Arial" w:cs="Arial"/>
          <w:bCs/>
          <w:sz w:val="18"/>
          <w:szCs w:val="18"/>
          <w:lang w:val="en-US"/>
        </w:rPr>
        <w:t>To</w:t>
      </w:r>
      <w:proofErr w:type="gramEnd"/>
      <w:r w:rsidRPr="00E84C88">
        <w:rPr>
          <w:rFonts w:ascii="Arial" w:eastAsia="Times New Roman" w:hAnsi="Arial" w:cs="Arial"/>
          <w:bCs/>
          <w:sz w:val="18"/>
          <w:szCs w:val="18"/>
          <w:lang w:val="en-US"/>
        </w:rPr>
        <w:t xml:space="preserve"> the buyer</w:t>
      </w:r>
      <w:r w:rsidRPr="00E84C88">
        <w:rPr>
          <w:rFonts w:ascii="GHEA Grapalat" w:eastAsia="Times New Roman" w:hAnsi="GHEA Grapalat" w:cs="Sylfaen"/>
          <w:bCs/>
          <w:sz w:val="18"/>
          <w:szCs w:val="18"/>
          <w:lang w:val="en-US"/>
        </w:rPr>
        <w:t xml:space="preserve"> </w:t>
      </w:r>
      <w:r w:rsidRPr="00E84C88">
        <w:rPr>
          <w:rFonts w:ascii="Arial" w:eastAsia="Times New Roman" w:hAnsi="Arial" w:cs="Arial"/>
          <w:bCs/>
          <w:sz w:val="18"/>
          <w:szCs w:val="18"/>
          <w:lang w:val="en-US"/>
        </w:rPr>
        <w:t>to deliver</w:t>
      </w:r>
      <w:r w:rsidRPr="00E84C88">
        <w:rPr>
          <w:rFonts w:ascii="GHEA Grapalat" w:eastAsia="Times New Roman" w:hAnsi="GHEA Grapalat" w:cs="Sylfaen"/>
          <w:bCs/>
          <w:sz w:val="18"/>
          <w:szCs w:val="18"/>
          <w:lang w:val="en-US"/>
        </w:rPr>
        <w:t xml:space="preserve"> </w:t>
      </w:r>
      <w:r w:rsidRPr="00E84C88">
        <w:rPr>
          <w:rFonts w:ascii="Arial" w:eastAsia="Times New Roman" w:hAnsi="Arial" w:cs="Arial"/>
          <w:bCs/>
          <w:sz w:val="18"/>
          <w:szCs w:val="18"/>
          <w:lang w:val="en-US"/>
        </w:rPr>
        <w:t>the fact</w:t>
      </w:r>
      <w:r w:rsidRPr="00E84C88">
        <w:rPr>
          <w:rFonts w:ascii="GHEA Grapalat" w:eastAsia="Times New Roman" w:hAnsi="GHEA Grapalat" w:cs="Sylfaen"/>
          <w:bCs/>
          <w:sz w:val="18"/>
          <w:szCs w:val="18"/>
          <w:lang w:val="en-US"/>
        </w:rPr>
        <w:t xml:space="preserve"> </w:t>
      </w:r>
      <w:r w:rsidRPr="00E84C88">
        <w:rPr>
          <w:rFonts w:ascii="Arial" w:eastAsia="Times New Roman" w:hAnsi="Arial" w:cs="Arial"/>
          <w:bCs/>
          <w:sz w:val="18"/>
          <w:szCs w:val="18"/>
          <w:lang w:val="en-US"/>
        </w:rPr>
        <w:t>to fix</w:t>
      </w:r>
      <w:r w:rsidRPr="00E84C88">
        <w:rPr>
          <w:rFonts w:ascii="GHEA Grapalat" w:eastAsia="Times New Roman" w:hAnsi="GHEA Grapalat" w:cs="Sylfaen"/>
          <w:bCs/>
          <w:sz w:val="18"/>
          <w:szCs w:val="18"/>
          <w:lang w:val="en-US"/>
        </w:rPr>
        <w:t xml:space="preserve"> </w:t>
      </w:r>
      <w:r w:rsidRPr="00E84C88">
        <w:rPr>
          <w:rFonts w:ascii="Arial" w:eastAsia="Times New Roman" w:hAnsi="Arial" w:cs="Arial"/>
          <w:bCs/>
          <w:sz w:val="18"/>
          <w:szCs w:val="18"/>
          <w:lang w:val="en-US"/>
        </w:rPr>
        <w:t>regarding</w:t>
      </w:r>
      <w:r w:rsidRPr="00E84C88">
        <w:rPr>
          <w:rFonts w:ascii="GHEA Grapalat" w:eastAsia="Times New Roman" w:hAnsi="GHEA Grapalat" w:cs="Sylfaen"/>
          <w:bCs/>
          <w:sz w:val="18"/>
          <w:szCs w:val="18"/>
          <w:lang w:val="en-US"/>
        </w:rPr>
        <w:t xml:space="preserve">                                                                                                                               </w:t>
      </w:r>
    </w:p>
    <w:p w14:paraId="48B2A512" w14:textId="77777777" w:rsidR="00532D6C" w:rsidRPr="00E84C88" w:rsidRDefault="00532D6C" w:rsidP="00532D6C">
      <w:pPr>
        <w:spacing w:after="0" w:line="240" w:lineRule="auto"/>
        <w:jc w:val="center"/>
        <w:rPr>
          <w:rFonts w:ascii="GHEA Grapalat" w:eastAsia="Times New Roman" w:hAnsi="GHEA Grapalat" w:cs="Sylfaen"/>
          <w:b/>
          <w:bCs/>
          <w:sz w:val="18"/>
          <w:szCs w:val="18"/>
          <w:lang w:val="en-US"/>
        </w:rPr>
      </w:pPr>
      <w:r w:rsidRPr="00E84C88">
        <w:rPr>
          <w:rFonts w:ascii="GHEA Grapalat" w:eastAsia="Times New Roman" w:hAnsi="GHEA Grapalat" w:cs="Sylfaen"/>
          <w:bCs/>
          <w:sz w:val="18"/>
          <w:szCs w:val="18"/>
          <w:lang w:val="en-US"/>
        </w:rPr>
        <w:t xml:space="preserve">                                                                                                                        </w:t>
      </w:r>
    </w:p>
    <w:p w14:paraId="08737BE2"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18"/>
          <w:lang w:val="en-US"/>
        </w:rPr>
      </w:pPr>
    </w:p>
    <w:p w14:paraId="5164467F" w14:textId="77777777" w:rsidR="00532D6C" w:rsidRPr="00E84C88" w:rsidRDefault="00532D6C" w:rsidP="00532D6C">
      <w:pPr>
        <w:tabs>
          <w:tab w:val="left" w:pos="360"/>
          <w:tab w:val="left" w:pos="540"/>
        </w:tabs>
        <w:spacing w:after="0" w:line="240" w:lineRule="auto"/>
        <w:ind w:left="-540" w:firstLine="180"/>
        <w:jc w:val="both"/>
        <w:rPr>
          <w:rFonts w:ascii="GHEA Grapalat" w:eastAsia="Times New Roman" w:hAnsi="GHEA Grapalat" w:cs="Sylfaen"/>
          <w:sz w:val="20"/>
          <w:szCs w:val="24"/>
          <w:lang w:val="en-US"/>
        </w:rPr>
      </w:pPr>
      <w:r w:rsidRPr="00E84C88">
        <w:rPr>
          <w:rFonts w:ascii="GHEA Grapalat" w:eastAsia="Times New Roman" w:hAnsi="GHEA Grapalat" w:cs="Sylfaen"/>
          <w:sz w:val="20"/>
          <w:szCs w:val="24"/>
          <w:lang w:val="en-US"/>
        </w:rPr>
        <w:tab/>
      </w:r>
      <w:r w:rsidRPr="00E84C88">
        <w:rPr>
          <w:rFonts w:ascii="Arial" w:eastAsia="Times New Roman" w:hAnsi="Arial" w:cs="Arial"/>
          <w:sz w:val="20"/>
          <w:szCs w:val="24"/>
          <w:lang w:val="hy-AM"/>
        </w:rPr>
        <w:t>Hereby</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recorded</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 xml:space="preserve">is </w:t>
      </w:r>
      <w:r w:rsidRPr="00E84C88">
        <w:rPr>
          <w:rFonts w:ascii="GHEA Grapalat" w:eastAsia="Times New Roman" w:hAnsi="GHEA Grapalat" w:cs="Sylfaen"/>
          <w:sz w:val="20"/>
          <w:szCs w:val="24"/>
          <w:lang w:val="hy-AM"/>
        </w:rPr>
        <w:t xml:space="preserve">that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t xml:space="preserve">        </w:t>
      </w:r>
      <w:r w:rsidRPr="00E84C88">
        <w:rPr>
          <w:rFonts w:ascii="GHEA Grapalat" w:eastAsia="Times New Roman" w:hAnsi="GHEA Grapalat" w:cs="Sylfaen"/>
          <w:sz w:val="20"/>
          <w:szCs w:val="24"/>
          <w:lang w:val="en-US"/>
        </w:rPr>
        <w:t xml:space="preserve">of ( </w:t>
      </w:r>
      <w:r w:rsidRPr="00E84C88">
        <w:rPr>
          <w:rFonts w:ascii="Arial" w:eastAsia="Times New Roman" w:hAnsi="Arial" w:cs="Arial"/>
          <w:sz w:val="20"/>
          <w:szCs w:val="24"/>
          <w:lang w:val="en-US"/>
        </w:rPr>
        <w:t xml:space="preserve">hereinafter </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 xml:space="preserve">Buyer </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hy-AM"/>
        </w:rPr>
        <w:t xml:space="preserve">and </w:t>
      </w:r>
      <w:r w:rsidRPr="00E84C88">
        <w:rPr>
          <w:rFonts w:ascii="Arial" w:eastAsia="Times New Roman" w:hAnsi="Arial" w:cs="Arial"/>
          <w:sz w:val="20"/>
          <w:szCs w:val="24"/>
          <w:lang w:val="en-US"/>
        </w:rPr>
        <w:t>_</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lang w:val="en-US"/>
        </w:rPr>
        <w:t xml:space="preserve"> </w:t>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p>
    <w:p w14:paraId="0EF15539" w14:textId="77777777" w:rsidR="00532D6C" w:rsidRPr="00E84C88" w:rsidRDefault="00532D6C" w:rsidP="00532D6C">
      <w:pPr>
        <w:tabs>
          <w:tab w:val="left" w:pos="360"/>
          <w:tab w:val="left" w:pos="540"/>
        </w:tabs>
        <w:spacing w:after="0" w:line="240" w:lineRule="auto"/>
        <w:ind w:left="-540" w:firstLine="180"/>
        <w:jc w:val="both"/>
        <w:rPr>
          <w:rFonts w:ascii="GHEA Grapalat" w:eastAsia="Times New Roman" w:hAnsi="GHEA Grapalat" w:cs="Sylfaen"/>
          <w:sz w:val="12"/>
          <w:szCs w:val="16"/>
          <w:lang w:val="en-US"/>
        </w:rPr>
      </w:pPr>
      <w:r w:rsidRPr="00E84C88">
        <w:rPr>
          <w:rFonts w:ascii="GHEA Grapalat" w:eastAsia="Times New Roman" w:hAnsi="GHEA Grapalat" w:cs="Sylfaen"/>
          <w:sz w:val="20"/>
          <w:szCs w:val="24"/>
          <w:lang w:val="en-US"/>
        </w:rPr>
        <w:tab/>
      </w:r>
      <w:r w:rsidRPr="00E84C88">
        <w:rPr>
          <w:rFonts w:ascii="GHEA Grapalat" w:eastAsia="Times New Roman" w:hAnsi="GHEA Grapalat" w:cs="Sylfaen"/>
          <w:sz w:val="20"/>
          <w:szCs w:val="24"/>
          <w:lang w:val="en-US"/>
        </w:rPr>
        <w:tab/>
      </w:r>
      <w:r w:rsidRPr="00E84C88">
        <w:rPr>
          <w:rFonts w:ascii="GHEA Grapalat" w:eastAsia="Times New Roman" w:hAnsi="GHEA Grapalat" w:cs="Sylfaen"/>
          <w:sz w:val="20"/>
          <w:szCs w:val="24"/>
          <w:lang w:val="en-US"/>
        </w:rPr>
        <w:tab/>
      </w:r>
      <w:r w:rsidRPr="00E84C88">
        <w:rPr>
          <w:rFonts w:ascii="GHEA Grapalat" w:eastAsia="Times New Roman" w:hAnsi="GHEA Grapalat" w:cs="Sylfaen"/>
          <w:sz w:val="20"/>
          <w:szCs w:val="24"/>
          <w:lang w:val="en-US"/>
        </w:rPr>
        <w:tab/>
      </w:r>
      <w:r w:rsidRPr="00E84C88">
        <w:rPr>
          <w:rFonts w:ascii="GHEA Grapalat" w:eastAsia="Times New Roman" w:hAnsi="GHEA Grapalat" w:cs="Sylfaen"/>
          <w:sz w:val="20"/>
          <w:szCs w:val="24"/>
          <w:lang w:val="en-US"/>
        </w:rPr>
        <w:tab/>
      </w:r>
      <w:r w:rsidRPr="00E84C88">
        <w:rPr>
          <w:rFonts w:ascii="GHEA Grapalat" w:eastAsia="Times New Roman" w:hAnsi="GHEA Grapalat" w:cs="Sylfaen"/>
          <w:sz w:val="20"/>
          <w:szCs w:val="24"/>
          <w:lang w:val="en-US"/>
        </w:rPr>
        <w:tab/>
        <w:t xml:space="preserve">        </w:t>
      </w:r>
      <w:r w:rsidRPr="00E84C88">
        <w:rPr>
          <w:rFonts w:ascii="Arial" w:eastAsia="Times New Roman" w:hAnsi="Arial" w:cs="Arial"/>
          <w:sz w:val="12"/>
          <w:szCs w:val="16"/>
          <w:lang w:val="en-US"/>
        </w:rPr>
        <w:t>Buyer's:</w:t>
      </w:r>
      <w:r w:rsidRPr="00E84C88">
        <w:rPr>
          <w:rFonts w:ascii="GHEA Grapalat" w:eastAsia="Times New Roman" w:hAnsi="GHEA Grapalat" w:cs="Sylfaen"/>
          <w:sz w:val="12"/>
          <w:szCs w:val="16"/>
          <w:lang w:val="en-US"/>
        </w:rPr>
        <w:t xml:space="preserve"> </w:t>
      </w:r>
      <w:r w:rsidRPr="00E84C88">
        <w:rPr>
          <w:rFonts w:ascii="Arial" w:eastAsia="Times New Roman" w:hAnsi="Arial" w:cs="Arial"/>
          <w:sz w:val="12"/>
          <w:szCs w:val="16"/>
          <w:lang w:val="en-US"/>
        </w:rPr>
        <w:t>the name</w:t>
      </w:r>
      <w:r w:rsidRPr="00E84C88">
        <w:rPr>
          <w:rFonts w:ascii="GHEA Grapalat" w:eastAsia="Times New Roman" w:hAnsi="GHEA Grapalat" w:cs="Sylfaen"/>
          <w:sz w:val="12"/>
          <w:szCs w:val="16"/>
          <w:lang w:val="en-US"/>
        </w:rPr>
        <w:t xml:space="preserve">     </w:t>
      </w:r>
      <w:r w:rsidRPr="00E84C88">
        <w:rPr>
          <w:rFonts w:ascii="GHEA Grapalat" w:eastAsia="Times New Roman" w:hAnsi="GHEA Grapalat" w:cs="Sylfaen"/>
          <w:sz w:val="12"/>
          <w:szCs w:val="16"/>
          <w:lang w:val="en-US"/>
        </w:rPr>
        <w:tab/>
      </w:r>
      <w:r w:rsidRPr="00E84C88">
        <w:rPr>
          <w:rFonts w:ascii="GHEA Grapalat" w:eastAsia="Times New Roman" w:hAnsi="GHEA Grapalat" w:cs="Sylfaen"/>
          <w:sz w:val="12"/>
          <w:szCs w:val="16"/>
          <w:lang w:val="en-US"/>
        </w:rPr>
        <w:tab/>
      </w:r>
      <w:r w:rsidRPr="00E84C88">
        <w:rPr>
          <w:rFonts w:ascii="GHEA Grapalat" w:eastAsia="Times New Roman" w:hAnsi="GHEA Grapalat" w:cs="Sylfaen"/>
          <w:sz w:val="12"/>
          <w:szCs w:val="16"/>
          <w:lang w:val="en-US"/>
        </w:rPr>
        <w:tab/>
      </w:r>
      <w:r w:rsidRPr="00E84C88">
        <w:rPr>
          <w:rFonts w:ascii="GHEA Grapalat" w:eastAsia="Times New Roman" w:hAnsi="GHEA Grapalat" w:cs="Sylfaen"/>
          <w:sz w:val="12"/>
          <w:szCs w:val="16"/>
          <w:lang w:val="en-US"/>
        </w:rPr>
        <w:tab/>
        <w:t xml:space="preserve">            </w:t>
      </w:r>
      <w:r w:rsidRPr="00E84C88">
        <w:rPr>
          <w:rFonts w:ascii="Arial" w:eastAsia="Times New Roman" w:hAnsi="Arial" w:cs="Arial"/>
          <w:sz w:val="12"/>
          <w:szCs w:val="16"/>
          <w:lang w:val="en-US"/>
        </w:rPr>
        <w:t>Seller's:</w:t>
      </w:r>
      <w:r w:rsidRPr="00E84C88">
        <w:rPr>
          <w:rFonts w:ascii="GHEA Grapalat" w:eastAsia="Times New Roman" w:hAnsi="GHEA Grapalat" w:cs="Sylfaen"/>
          <w:sz w:val="12"/>
          <w:szCs w:val="16"/>
          <w:lang w:val="en-US"/>
        </w:rPr>
        <w:t xml:space="preserve"> </w:t>
      </w:r>
      <w:r w:rsidRPr="00E84C88">
        <w:rPr>
          <w:rFonts w:ascii="Arial" w:eastAsia="Times New Roman" w:hAnsi="Arial" w:cs="Arial"/>
          <w:sz w:val="12"/>
          <w:szCs w:val="16"/>
          <w:lang w:val="en-US"/>
        </w:rPr>
        <w:t>the name</w:t>
      </w:r>
      <w:r w:rsidRPr="00E84C88">
        <w:rPr>
          <w:rFonts w:ascii="GHEA Grapalat" w:eastAsia="Times New Roman" w:hAnsi="GHEA Grapalat" w:cs="Sylfaen"/>
          <w:sz w:val="12"/>
          <w:szCs w:val="16"/>
          <w:lang w:val="en-US"/>
        </w:rPr>
        <w:tab/>
      </w:r>
    </w:p>
    <w:p w14:paraId="5B5F3270" w14:textId="77777777" w:rsidR="00532D6C" w:rsidRPr="00E84C88" w:rsidRDefault="00532D6C" w:rsidP="00532D6C">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hereinafter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en-US"/>
        </w:rPr>
        <w:t xml:space="preserve">Seller </w:t>
      </w:r>
      <w:r w:rsidRPr="00E84C88">
        <w:rPr>
          <w:rFonts w:ascii="GHEA Grapalat" w:eastAsia="Times New Roman" w:hAnsi="GHEA Grapalat" w:cs="Sylfaen"/>
          <w:sz w:val="20"/>
          <w:szCs w:val="24"/>
          <w:lang w:val="hy-AM"/>
        </w:rPr>
        <w:t>)</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 xml:space="preserve">between </w:t>
      </w:r>
      <w:r w:rsidRPr="00E84C88">
        <w:rPr>
          <w:rFonts w:ascii="GHEA Grapalat" w:eastAsia="Times New Roman" w:hAnsi="GHEA Grapalat" w:cs="Sylfaen"/>
          <w:sz w:val="20"/>
          <w:szCs w:val="24"/>
          <w:lang w:val="en-US"/>
        </w:rPr>
        <w:t xml:space="preserve">20 </w:t>
      </w:r>
      <w:r w:rsidRPr="00E84C88">
        <w:rPr>
          <w:rFonts w:ascii="Arial" w:eastAsia="Times New Roman" w:hAnsi="Arial" w:cs="Arial"/>
          <w:sz w:val="20"/>
          <w:szCs w:val="24"/>
          <w:lang w:val="en-US"/>
        </w:rPr>
        <w:t xml:space="preserve">_ </w:t>
      </w:r>
      <w:r w:rsidRPr="00E84C88">
        <w:rPr>
          <w:rFonts w:ascii="GHEA Grapalat" w:eastAsia="Times New Roman" w:hAnsi="GHEA Grapalat" w:cs="Sylfaen"/>
          <w:sz w:val="20"/>
          <w:szCs w:val="24"/>
          <w:lang w:val="en-US"/>
        </w:rPr>
        <w:t xml:space="preserve">_ </w:t>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u w:val="single"/>
          <w:lang w:val="en-US"/>
        </w:rPr>
        <w:tab/>
      </w:r>
      <w:r w:rsidRPr="00E84C88">
        <w:rPr>
          <w:rFonts w:ascii="GHEA Grapalat" w:eastAsia="Times New Roman" w:hAnsi="GHEA Grapalat" w:cs="Sylfaen"/>
          <w:sz w:val="20"/>
          <w:szCs w:val="24"/>
          <w:lang w:val="hy-AM"/>
        </w:rPr>
        <w:t xml:space="preserve">to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sealed </w:t>
      </w:r>
      <w:r w:rsidRPr="00E84C88">
        <w:rPr>
          <w:rFonts w:ascii="GHEA Grapalat" w:eastAsia="Times New Roman" w:hAnsi="GHEA Grapalat" w:cs="Sylfaen"/>
          <w:sz w:val="20"/>
          <w:szCs w:val="24"/>
          <w:lang w:val="hy-AM"/>
        </w:rPr>
        <w:t>N:</w:t>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u w:val="single"/>
          <w:lang w:val="hy-AM"/>
        </w:rPr>
        <w:tab/>
      </w:r>
    </w:p>
    <w:p w14:paraId="6E1EDE82" w14:textId="77777777" w:rsidR="00532D6C" w:rsidRPr="00E84C88" w:rsidRDefault="00532D6C" w:rsidP="00532D6C">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Arial" w:eastAsia="Times New Roman" w:hAnsi="Arial" w:cs="Arial"/>
          <w:sz w:val="12"/>
          <w:szCs w:val="16"/>
          <w:lang w:val="hy-AM"/>
        </w:rPr>
        <w:t>of the contract</w:t>
      </w:r>
      <w:r w:rsidRPr="00E84C88">
        <w:rPr>
          <w:rFonts w:ascii="GHEA Grapalat" w:eastAsia="Times New Roman" w:hAnsi="GHEA Grapalat" w:cs="Sylfaen"/>
          <w:sz w:val="12"/>
          <w:szCs w:val="16"/>
          <w:lang w:val="hy-AM"/>
        </w:rPr>
        <w:t xml:space="preserve"> </w:t>
      </w:r>
      <w:r w:rsidRPr="00E84C88">
        <w:rPr>
          <w:rFonts w:ascii="Arial" w:eastAsia="Times New Roman" w:hAnsi="Arial" w:cs="Arial"/>
          <w:sz w:val="12"/>
          <w:szCs w:val="16"/>
          <w:lang w:val="hy-AM"/>
        </w:rPr>
        <w:t>sealing</w:t>
      </w:r>
      <w:r w:rsidRPr="00E84C88">
        <w:rPr>
          <w:rFonts w:ascii="GHEA Grapalat" w:eastAsia="Times New Roman" w:hAnsi="GHEA Grapalat" w:cs="Sylfaen"/>
          <w:sz w:val="12"/>
          <w:szCs w:val="16"/>
          <w:lang w:val="hy-AM"/>
        </w:rPr>
        <w:t xml:space="preserve"> </w:t>
      </w:r>
      <w:r w:rsidRPr="00E84C88">
        <w:rPr>
          <w:rFonts w:ascii="Arial" w:eastAsia="Times New Roman" w:hAnsi="Arial" w:cs="Arial"/>
          <w:sz w:val="12"/>
          <w:szCs w:val="16"/>
          <w:lang w:val="hy-AM"/>
        </w:rPr>
        <w:t>the date</w:t>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t xml:space="preserve">      </w:t>
      </w:r>
      <w:r w:rsidRPr="00E84C88">
        <w:rPr>
          <w:rFonts w:ascii="Arial" w:eastAsia="Times New Roman" w:hAnsi="Arial" w:cs="Arial"/>
          <w:sz w:val="12"/>
          <w:szCs w:val="16"/>
          <w:lang w:val="hy-AM"/>
        </w:rPr>
        <w:t>of the contract</w:t>
      </w:r>
      <w:r w:rsidRPr="00E84C88">
        <w:rPr>
          <w:rFonts w:ascii="GHEA Grapalat" w:eastAsia="Times New Roman" w:hAnsi="GHEA Grapalat" w:cs="Sylfaen"/>
          <w:sz w:val="12"/>
          <w:szCs w:val="16"/>
          <w:lang w:val="hy-AM"/>
        </w:rPr>
        <w:t xml:space="preserve"> </w:t>
      </w:r>
      <w:r w:rsidRPr="00E84C88">
        <w:rPr>
          <w:rFonts w:ascii="Arial" w:eastAsia="Times New Roman" w:hAnsi="Arial" w:cs="Arial"/>
          <w:sz w:val="12"/>
          <w:szCs w:val="16"/>
          <w:lang w:val="hy-AM"/>
        </w:rPr>
        <w:t>the number</w:t>
      </w:r>
      <w:r w:rsidRPr="00E84C88">
        <w:rPr>
          <w:rFonts w:ascii="GHEA Grapalat" w:eastAsia="Times New Roman" w:hAnsi="GHEA Grapalat" w:cs="Sylfaen"/>
          <w:sz w:val="12"/>
          <w:szCs w:val="16"/>
          <w:lang w:val="hy-AM"/>
        </w:rPr>
        <w:tab/>
      </w:r>
      <w:r w:rsidRPr="00E84C88">
        <w:rPr>
          <w:rFonts w:ascii="GHEA Grapalat" w:eastAsia="Times New Roman" w:hAnsi="GHEA Grapalat" w:cs="Sylfaen"/>
          <w:sz w:val="12"/>
          <w:szCs w:val="16"/>
          <w:lang w:val="hy-AM"/>
        </w:rPr>
        <w:tab/>
      </w:r>
    </w:p>
    <w:p w14:paraId="314B09AE"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0"/>
          <w:szCs w:val="24"/>
          <w:lang w:val="hy-AM"/>
        </w:rPr>
      </w:pPr>
      <w:r w:rsidRPr="00E84C88">
        <w:rPr>
          <w:rFonts w:ascii="Arial" w:eastAsia="Times New Roman" w:hAnsi="Arial" w:cs="Arial"/>
          <w:sz w:val="20"/>
          <w:szCs w:val="24"/>
          <w:lang w:val="hy-AM"/>
        </w:rPr>
        <w:t>of the contract</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within</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seller is </w:t>
      </w:r>
      <w:r w:rsidRPr="00E84C88">
        <w:rPr>
          <w:rFonts w:ascii="GHEA Grapalat" w:eastAsia="Times New Roman" w:hAnsi="GHEA Grapalat" w:cs="Sylfaen"/>
          <w:sz w:val="20"/>
          <w:szCs w:val="24"/>
          <w:lang w:val="hy-AM"/>
        </w:rPr>
        <w:t xml:space="preserve">20 </w:t>
      </w:r>
      <w:r w:rsidRPr="00E84C88">
        <w:rPr>
          <w:rFonts w:ascii="Arial" w:eastAsia="Times New Roman" w:hAnsi="Arial" w:cs="Arial"/>
          <w:sz w:val="20"/>
          <w:szCs w:val="24"/>
          <w:lang w:val="hy-AM"/>
        </w:rPr>
        <w:t xml:space="preserve">years old </w:t>
      </w:r>
      <w:r w:rsidRPr="00E84C88">
        <w:rPr>
          <w:rFonts w:ascii="GHEA Grapalat" w:eastAsia="Times New Roman" w:hAnsi="GHEA Grapalat" w:cs="Sylfaen"/>
          <w:sz w:val="20"/>
          <w:szCs w:val="24"/>
          <w:lang w:val="hy-AM"/>
        </w:rPr>
        <w:t xml:space="preserve">. </w:t>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u w:val="single"/>
          <w:lang w:val="hy-AM"/>
        </w:rPr>
        <w:tab/>
      </w:r>
      <w:r w:rsidRPr="00E84C88">
        <w:rPr>
          <w:rFonts w:ascii="GHEA Grapalat" w:eastAsia="Times New Roman" w:hAnsi="GHEA Grapalat" w:cs="Sylfaen"/>
          <w:sz w:val="20"/>
          <w:szCs w:val="24"/>
          <w:lang w:val="hy-AM"/>
        </w:rPr>
        <w:t xml:space="preserve">to </w:t>
      </w:r>
      <w:r w:rsidRPr="00E84C88">
        <w:rPr>
          <w:rFonts w:ascii="Arial" w:eastAsia="Times New Roman" w:hAnsi="Arial" w:cs="Arial"/>
          <w:sz w:val="20"/>
          <w:szCs w:val="24"/>
          <w:lang w:val="hy-AM"/>
        </w:rPr>
        <w:t>_</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delivery </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acceptance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purpose</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To the buyer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handed over</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below</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specified</w:t>
      </w:r>
      <w:r w:rsidRPr="00E84C88">
        <w:rPr>
          <w:rFonts w:ascii="GHEA Grapalat" w:eastAsia="Times New Roman" w:hAnsi="GHEA Grapalat" w:cs="Sylfaen"/>
          <w:sz w:val="20"/>
          <w:szCs w:val="24"/>
          <w:lang w:val="hy-AM"/>
        </w:rPr>
        <w:t xml:space="preserve"> </w:t>
      </w:r>
      <w:r w:rsidRPr="00E84C88">
        <w:rPr>
          <w:rFonts w:ascii="Arial" w:eastAsia="Times New Roman" w:hAnsi="Arial" w:cs="Arial"/>
          <w:sz w:val="20"/>
          <w:szCs w:val="24"/>
          <w:lang w:val="hy-AM"/>
        </w:rPr>
        <w:t xml:space="preserve">the products </w:t>
      </w:r>
      <w:r w:rsidRPr="00E84C88">
        <w:rPr>
          <w:rFonts w:ascii="GHEA Grapalat" w:eastAsia="Times New Roman" w:hAnsi="GHEA Grapalat" w:cs="Sylfaen"/>
          <w:sz w:val="20"/>
          <w:szCs w:val="24"/>
          <w:lang w:val="hy-AM"/>
        </w:rPr>
        <w:t>.</w:t>
      </w:r>
    </w:p>
    <w:p w14:paraId="26BF13C8" w14:textId="77777777" w:rsidR="00532D6C" w:rsidRPr="00E84C88" w:rsidRDefault="00532D6C" w:rsidP="00532D6C">
      <w:pPr>
        <w:tabs>
          <w:tab w:val="left" w:pos="2972"/>
        </w:tabs>
        <w:spacing w:after="0" w:line="240" w:lineRule="auto"/>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32D6C" w:rsidRPr="00E84C88" w14:paraId="7B7A5640" w14:textId="77777777" w:rsidTr="00532D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B66A2A5" w14:textId="77777777" w:rsidR="00532D6C" w:rsidRPr="00E84C88" w:rsidRDefault="00532D6C" w:rsidP="00532D6C">
            <w:pPr>
              <w:spacing w:after="0" w:line="240" w:lineRule="auto"/>
              <w:jc w:val="center"/>
              <w:rPr>
                <w:rFonts w:ascii="GHEA Grapalat" w:eastAsia="Times New Roman" w:hAnsi="GHEA Grapalat" w:cs="Sylfaen"/>
                <w:bCs/>
                <w:sz w:val="18"/>
                <w:szCs w:val="18"/>
                <w:lang w:val="en-US" w:eastAsia="ru-RU"/>
              </w:rPr>
            </w:pPr>
            <w:r w:rsidRPr="00E84C88">
              <w:rPr>
                <w:rFonts w:ascii="Arial" w:eastAsia="Times New Roman" w:hAnsi="Arial" w:cs="Arial"/>
                <w:bCs/>
                <w:sz w:val="18"/>
                <w:szCs w:val="18"/>
                <w:lang w:val="en-US" w:eastAsia="ru-RU"/>
              </w:rPr>
              <w:t>Product:</w:t>
            </w:r>
          </w:p>
        </w:tc>
      </w:tr>
      <w:tr w:rsidR="00532D6C" w:rsidRPr="00E84C88" w14:paraId="6D2B3D1D"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4BCBF0"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the name</w:t>
            </w:r>
          </w:p>
        </w:tc>
        <w:tc>
          <w:tcPr>
            <w:tcW w:w="2062" w:type="dxa"/>
            <w:tcBorders>
              <w:top w:val="single" w:sz="4" w:space="0" w:color="000000"/>
              <w:left w:val="single" w:sz="4" w:space="0" w:color="000000"/>
              <w:bottom w:val="single" w:sz="4" w:space="0" w:color="000000"/>
              <w:right w:val="single" w:sz="4" w:space="0" w:color="auto"/>
            </w:tcBorders>
            <w:vAlign w:val="center"/>
          </w:tcPr>
          <w:p w14:paraId="39DB853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measurement</w:t>
            </w:r>
            <w:r w:rsidRPr="00E84C88">
              <w:rPr>
                <w:rFonts w:ascii="GHEA Grapalat" w:eastAsia="Times New Roman" w:hAnsi="GHEA Grapalat" w:cs="Sylfaen"/>
                <w:sz w:val="18"/>
                <w:szCs w:val="18"/>
                <w:lang w:val="en-US"/>
              </w:rPr>
              <w:t xml:space="preserve"> </w:t>
            </w:r>
            <w:r w:rsidRPr="00E84C88">
              <w:rPr>
                <w:rFonts w:ascii="Arial" w:eastAsia="Times New Roman" w:hAnsi="Arial" w:cs="Arial"/>
                <w:sz w:val="18"/>
                <w:szCs w:val="18"/>
                <w:lang w:val="en-US"/>
              </w:rPr>
              <w:t>the unit</w:t>
            </w:r>
            <w:r w:rsidRPr="00E84C88">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59340D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r w:rsidRPr="00E84C88">
              <w:rPr>
                <w:rFonts w:ascii="Arial" w:eastAsia="Times New Roman" w:hAnsi="Arial" w:cs="Arial"/>
                <w:sz w:val="18"/>
                <w:szCs w:val="18"/>
                <w:lang w:val="en-US"/>
              </w:rPr>
              <w:t xml:space="preserve">amount </w:t>
            </w:r>
            <w:proofErr w:type="gramStart"/>
            <w:r w:rsidRPr="00E84C88">
              <w:rPr>
                <w:rFonts w:ascii="GHEA Grapalat" w:eastAsia="Times New Roman" w:hAnsi="GHEA Grapalat" w:cs="Times New Roman"/>
                <w:sz w:val="18"/>
                <w:szCs w:val="18"/>
                <w:lang w:val="en-US"/>
              </w:rPr>
              <w:t xml:space="preserve">( </w:t>
            </w:r>
            <w:r w:rsidRPr="00E84C88">
              <w:rPr>
                <w:rFonts w:ascii="Arial" w:eastAsia="Times New Roman" w:hAnsi="Arial" w:cs="Arial"/>
                <w:sz w:val="18"/>
                <w:szCs w:val="18"/>
                <w:lang w:val="en-US"/>
              </w:rPr>
              <w:t>actual</w:t>
            </w:r>
            <w:proofErr w:type="gramEnd"/>
            <w:r w:rsidRPr="00E84C88">
              <w:rPr>
                <w:rFonts w:ascii="Arial" w:eastAsia="Times New Roman" w:hAnsi="Arial" w:cs="Arial"/>
                <w:sz w:val="18"/>
                <w:szCs w:val="18"/>
                <w:lang w:val="en-US"/>
              </w:rPr>
              <w:t xml:space="preserve"> </w:t>
            </w:r>
            <w:r w:rsidRPr="00E84C88">
              <w:rPr>
                <w:rFonts w:ascii="GHEA Grapalat" w:eastAsia="Times New Roman" w:hAnsi="GHEA Grapalat" w:cs="Times New Roman"/>
                <w:sz w:val="18"/>
                <w:szCs w:val="18"/>
                <w:lang w:val="en-US"/>
              </w:rPr>
              <w:t>)</w:t>
            </w:r>
          </w:p>
        </w:tc>
      </w:tr>
      <w:tr w:rsidR="00532D6C" w:rsidRPr="00E84C88" w14:paraId="6340B2AF"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ED4668A"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56E9047"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DA1CCF6"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r w:rsidR="00532D6C" w:rsidRPr="00E84C88" w14:paraId="79ADF1D2"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413E20E"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9D3FDF0"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4C1CBA2"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bl>
    <w:p w14:paraId="2122FBAE"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4"/>
          <w:szCs w:val="24"/>
          <w:lang w:val="en-US" w:eastAsia="ru-RU"/>
        </w:rPr>
      </w:pPr>
    </w:p>
    <w:p w14:paraId="561DF563"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0"/>
          <w:szCs w:val="24"/>
          <w:lang w:val="en-US"/>
        </w:rPr>
      </w:pPr>
      <w:r w:rsidRPr="00E84C88">
        <w:rPr>
          <w:rFonts w:ascii="Arial" w:eastAsia="Times New Roman" w:hAnsi="Arial" w:cs="Arial"/>
          <w:sz w:val="20"/>
          <w:szCs w:val="24"/>
          <w:lang w:val="en-US"/>
        </w:rPr>
        <w:t>Present</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the act</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made up</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 xml:space="preserve">of </w:t>
      </w:r>
      <w:r w:rsidRPr="00E84C88">
        <w:rPr>
          <w:rFonts w:ascii="GHEA Grapalat" w:eastAsia="Times New Roman" w:hAnsi="GHEA Grapalat" w:cs="Sylfaen"/>
          <w:sz w:val="20"/>
          <w:szCs w:val="24"/>
          <w:lang w:val="en-US"/>
        </w:rPr>
        <w:t xml:space="preserve">2 </w:t>
      </w:r>
      <w:proofErr w:type="gramStart"/>
      <w:r w:rsidRPr="00E84C88">
        <w:rPr>
          <w:rFonts w:ascii="Arial" w:eastAsia="Times New Roman" w:hAnsi="Arial" w:cs="Arial"/>
          <w:sz w:val="20"/>
          <w:szCs w:val="24"/>
          <w:lang w:val="en-US"/>
        </w:rPr>
        <w:t xml:space="preserve">copies </w:t>
      </w:r>
      <w:r w:rsidRPr="00E84C88">
        <w:rPr>
          <w:rFonts w:ascii="GHEA Grapalat" w:eastAsia="Times New Roman" w:hAnsi="GHEA Grapalat" w:cs="Sylfaen"/>
          <w:sz w:val="20"/>
          <w:szCs w:val="24"/>
          <w:lang w:val="en-US"/>
        </w:rPr>
        <w:t>,</w:t>
      </w:r>
      <w:proofErr w:type="gramEnd"/>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each</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to the side</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provided</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is</w:t>
      </w:r>
      <w:r w:rsidRPr="00E84C88">
        <w:rPr>
          <w:rFonts w:ascii="GHEA Grapalat" w:eastAsia="Times New Roman" w:hAnsi="GHEA Grapalat" w:cs="Sylfaen"/>
          <w:sz w:val="20"/>
          <w:szCs w:val="24"/>
          <w:lang w:val="en-US"/>
        </w:rPr>
        <w:t xml:space="preserve"> </w:t>
      </w:r>
      <w:r w:rsidRPr="00E84C88">
        <w:rPr>
          <w:rFonts w:ascii="Arial" w:eastAsia="Times New Roman" w:hAnsi="Arial" w:cs="Arial"/>
          <w:sz w:val="20"/>
          <w:szCs w:val="24"/>
          <w:lang w:val="en-US"/>
        </w:rPr>
        <w:t>one each</w:t>
      </w:r>
      <w:r w:rsidRPr="00E84C88">
        <w:rPr>
          <w:rFonts w:ascii="GHEA Grapalat" w:eastAsia="Times New Roman" w:hAnsi="GHEA Grapalat" w:cs="Sylfaen"/>
          <w:sz w:val="20"/>
          <w:szCs w:val="24"/>
          <w:lang w:val="en-US"/>
        </w:rPr>
        <w:t xml:space="preserve"> for </w:t>
      </w:r>
      <w:r w:rsidRPr="00E84C88">
        <w:rPr>
          <w:rFonts w:ascii="Arial" w:eastAsia="Times New Roman" w:hAnsi="Arial" w:cs="Arial"/>
          <w:sz w:val="20"/>
          <w:szCs w:val="24"/>
          <w:lang w:val="en-US"/>
        </w:rPr>
        <w:t>example</w:t>
      </w:r>
    </w:p>
    <w:p w14:paraId="565BB320"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hy-AM"/>
        </w:rPr>
      </w:pPr>
    </w:p>
    <w:p w14:paraId="16F3BC80" w14:textId="77777777" w:rsidR="00532D6C" w:rsidRPr="00E84C88" w:rsidRDefault="00532D6C" w:rsidP="00532D6C">
      <w:pPr>
        <w:spacing w:after="0" w:line="240" w:lineRule="auto"/>
        <w:jc w:val="center"/>
        <w:rPr>
          <w:rFonts w:ascii="GHEA Grapalat" w:eastAsia="Times New Roman" w:hAnsi="GHEA Grapalat" w:cs="Sylfaen"/>
          <w:lang w:val="hy-AM"/>
        </w:rPr>
      </w:pPr>
    </w:p>
    <w:p w14:paraId="1F93473B" w14:textId="77777777" w:rsidR="00532D6C" w:rsidRPr="00E84C88" w:rsidRDefault="00532D6C" w:rsidP="00532D6C">
      <w:pPr>
        <w:spacing w:after="0" w:line="240" w:lineRule="auto"/>
        <w:jc w:val="center"/>
        <w:rPr>
          <w:rFonts w:ascii="GHEA Grapalat" w:eastAsia="Times New Roman" w:hAnsi="GHEA Grapalat" w:cs="Sylfaen"/>
          <w:sz w:val="14"/>
          <w:szCs w:val="14"/>
          <w:lang w:val="hy-AM"/>
        </w:rPr>
      </w:pPr>
    </w:p>
    <w:p w14:paraId="702055E8" w14:textId="77777777" w:rsidR="00532D6C" w:rsidRPr="00E84C88" w:rsidRDefault="00532D6C" w:rsidP="00532D6C">
      <w:pPr>
        <w:spacing w:after="0" w:line="240" w:lineRule="auto"/>
        <w:jc w:val="center"/>
        <w:rPr>
          <w:rFonts w:ascii="GHEA Grapalat" w:eastAsia="Times New Roman" w:hAnsi="GHEA Grapalat" w:cs="Sylfaen"/>
          <w:lang w:val="hy-AM"/>
        </w:rPr>
      </w:pPr>
    </w:p>
    <w:p w14:paraId="238C9D52" w14:textId="77777777" w:rsidR="00532D6C" w:rsidRPr="00E84C88" w:rsidRDefault="00532D6C" w:rsidP="00532D6C">
      <w:pPr>
        <w:spacing w:after="0" w:line="240" w:lineRule="auto"/>
        <w:jc w:val="center"/>
        <w:rPr>
          <w:rFonts w:ascii="GHEA Grapalat" w:eastAsia="Times New Roman" w:hAnsi="GHEA Grapalat" w:cs="Sylfaen"/>
          <w:lang w:val="en-US"/>
        </w:rPr>
      </w:pPr>
      <w:r w:rsidRPr="00E84C88">
        <w:rPr>
          <w:rFonts w:ascii="Arial" w:eastAsia="Times New Roman" w:hAnsi="Arial" w:cs="Arial"/>
          <w:lang w:val="en-US"/>
        </w:rPr>
        <w:t>THE SIDES</w:t>
      </w:r>
    </w:p>
    <w:p w14:paraId="647C05F7" w14:textId="77777777" w:rsidR="00532D6C" w:rsidRPr="00E84C88" w:rsidRDefault="00532D6C" w:rsidP="00532D6C">
      <w:pPr>
        <w:spacing w:after="0" w:line="240" w:lineRule="auto"/>
        <w:jc w:val="center"/>
        <w:rPr>
          <w:rFonts w:ascii="GHEA Grapalat" w:eastAsia="Times New Roman" w:hAnsi="GHEA Grapalat" w:cs="Sylfaen"/>
          <w:lang w:val="en-US"/>
        </w:rPr>
      </w:pPr>
    </w:p>
    <w:p w14:paraId="04FDB0E5"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p w14:paraId="137804B4"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532D6C" w:rsidRPr="00E84C88" w14:paraId="5D66A668" w14:textId="77777777" w:rsidTr="00532D6C">
        <w:tc>
          <w:tcPr>
            <w:tcW w:w="4785" w:type="dxa"/>
          </w:tcPr>
          <w:p w14:paraId="7E593A1D"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lang w:val="en-US" w:eastAsia="ru-RU"/>
              </w:rPr>
            </w:pPr>
            <w:r w:rsidRPr="00E84C88">
              <w:rPr>
                <w:rFonts w:ascii="Arial" w:eastAsia="Times New Roman" w:hAnsi="Arial" w:cs="Arial"/>
                <w:b/>
                <w:bCs/>
                <w:lang w:val="en-US"/>
              </w:rPr>
              <w:t>Delivered</w:t>
            </w:r>
          </w:p>
        </w:tc>
        <w:tc>
          <w:tcPr>
            <w:tcW w:w="5223" w:type="dxa"/>
          </w:tcPr>
          <w:p w14:paraId="40176ABD"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lang w:val="en-US" w:eastAsia="ru-RU"/>
              </w:rPr>
            </w:pPr>
            <w:r w:rsidRPr="00E84C88">
              <w:rPr>
                <w:rFonts w:ascii="GHEA Grapalat" w:eastAsia="Times New Roman" w:hAnsi="GHEA Grapalat" w:cs="Sylfaen"/>
                <w:b/>
                <w:bCs/>
                <w:lang w:val="en-US"/>
              </w:rPr>
              <w:t xml:space="preserve">        </w:t>
            </w:r>
            <w:r w:rsidRPr="00E84C88">
              <w:rPr>
                <w:rFonts w:ascii="Arial" w:eastAsia="Times New Roman" w:hAnsi="Arial" w:cs="Arial"/>
                <w:b/>
                <w:bCs/>
                <w:lang w:val="en-US"/>
              </w:rPr>
              <w:t>Accepted</w:t>
            </w:r>
          </w:p>
        </w:tc>
      </w:tr>
    </w:tbl>
    <w:p w14:paraId="460AC424"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20"/>
          <w:szCs w:val="20"/>
          <w:lang w:val="en-US" w:eastAsia="ru-RU"/>
        </w:rPr>
      </w:pPr>
      <w:r w:rsidRPr="00E84C88">
        <w:rPr>
          <w:rFonts w:ascii="GHEA Grapalat" w:eastAsia="Times New Roman" w:hAnsi="GHEA Grapalat" w:cs="Sylfaen"/>
          <w:sz w:val="20"/>
          <w:szCs w:val="20"/>
          <w:lang w:val="en-US" w:eastAsia="ru-RU"/>
        </w:rPr>
        <w:t xml:space="preserve">                                                                                                  </w:t>
      </w:r>
      <w:r w:rsidRPr="00E84C88">
        <w:rPr>
          <w:rFonts w:ascii="Arial" w:eastAsia="Times New Roman" w:hAnsi="Arial" w:cs="Arial"/>
          <w:sz w:val="20"/>
          <w:szCs w:val="20"/>
          <w:lang w:val="en-US" w:eastAsia="ru-RU"/>
        </w:rPr>
        <w:t>the application</w:t>
      </w:r>
      <w:r w:rsidRPr="00E84C88">
        <w:rPr>
          <w:rFonts w:ascii="GHEA Grapalat" w:eastAsia="Times New Roman" w:hAnsi="GHEA Grapalat" w:cs="Sylfaen"/>
          <w:sz w:val="20"/>
          <w:szCs w:val="20"/>
          <w:lang w:val="en-US" w:eastAsia="ru-RU"/>
        </w:rPr>
        <w:t xml:space="preserve"> </w:t>
      </w:r>
      <w:r w:rsidRPr="00E84C88">
        <w:rPr>
          <w:rFonts w:ascii="Arial" w:eastAsia="Times New Roman" w:hAnsi="Arial" w:cs="Arial"/>
          <w:sz w:val="20"/>
          <w:szCs w:val="20"/>
          <w:lang w:val="en-US" w:eastAsia="ru-RU"/>
        </w:rPr>
        <w:t>designed by</w:t>
      </w:r>
      <w:r w:rsidRPr="00E84C88">
        <w:rPr>
          <w:rFonts w:ascii="GHEA Grapalat" w:eastAsia="Times New Roman" w:hAnsi="GHEA Grapalat" w:cs="Sylfaen"/>
          <w:sz w:val="20"/>
          <w:szCs w:val="20"/>
          <w:lang w:val="en-US" w:eastAsia="ru-RU"/>
        </w:rPr>
        <w:t xml:space="preserve"> </w:t>
      </w:r>
      <w:proofErr w:type="gramStart"/>
      <w:r w:rsidRPr="00E84C88">
        <w:rPr>
          <w:rFonts w:ascii="Arial" w:eastAsia="Times New Roman" w:hAnsi="Arial" w:cs="Arial"/>
          <w:sz w:val="20"/>
          <w:szCs w:val="20"/>
          <w:lang w:val="en-US" w:eastAsia="ru-RU"/>
        </w:rPr>
        <w:t xml:space="preserve">representative </w:t>
      </w:r>
      <w:r w:rsidRPr="00E84C88">
        <w:rPr>
          <w:rFonts w:ascii="GHEA Grapalat" w:eastAsia="Times New Roman" w:hAnsi="GHEA Grapalat" w:cs="Sylfaen"/>
          <w:sz w:val="20"/>
          <w:szCs w:val="20"/>
          <w:lang w:val="en-US" w:eastAsia="ru-RU"/>
        </w:rPr>
        <w:t>:</w:t>
      </w:r>
      <w:proofErr w:type="gramEnd"/>
    </w:p>
    <w:p w14:paraId="2613632F"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32D6C" w:rsidRPr="00E84C88" w14:paraId="489EC9F4" w14:textId="77777777" w:rsidTr="00532D6C">
        <w:trPr>
          <w:tblCellSpacing w:w="7" w:type="dxa"/>
          <w:jc w:val="center"/>
        </w:trPr>
        <w:tc>
          <w:tcPr>
            <w:tcW w:w="0" w:type="auto"/>
            <w:vAlign w:val="center"/>
          </w:tcPr>
          <w:p w14:paraId="50D0CE33"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GHEA Grapalat" w:eastAsia="Times New Roman" w:hAnsi="GHEA Grapalat" w:cs="GHEA Grapalat"/>
                <w:color w:val="000000"/>
                <w:sz w:val="21"/>
                <w:szCs w:val="21"/>
                <w:lang w:val="en-US"/>
              </w:rPr>
              <w:t>___________________________</w:t>
            </w:r>
          </w:p>
          <w:p w14:paraId="75836958"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Arial" w:eastAsia="Times New Roman" w:hAnsi="Arial" w:cs="Arial"/>
                <w:color w:val="000000"/>
                <w:sz w:val="15"/>
                <w:szCs w:val="15"/>
                <w:lang w:val="en-US"/>
              </w:rPr>
              <w:t xml:space="preserve">last </w:t>
            </w:r>
            <w:proofErr w:type="gramStart"/>
            <w:r w:rsidRPr="00E84C88">
              <w:rPr>
                <w:rFonts w:ascii="Arial" w:eastAsia="Times New Roman" w:hAnsi="Arial" w:cs="Arial"/>
                <w:color w:val="000000"/>
                <w:sz w:val="15"/>
                <w:szCs w:val="15"/>
                <w:lang w:val="en-US"/>
              </w:rPr>
              <w:t xml:space="preserve">name </w:t>
            </w:r>
            <w:r w:rsidRPr="00E84C88">
              <w:rPr>
                <w:rFonts w:ascii="GHEA Grapalat" w:eastAsia="Times New Roman" w:hAnsi="GHEA Grapalat" w:cs="GHEA Grapalat"/>
                <w:color w:val="000000"/>
                <w:sz w:val="15"/>
                <w:szCs w:val="15"/>
                <w:lang w:val="en-US"/>
              </w:rPr>
              <w:t>,</w:t>
            </w:r>
            <w:proofErr w:type="gramEnd"/>
            <w:r w:rsidRPr="00E84C88">
              <w:rPr>
                <w:rFonts w:ascii="GHEA Grapalat" w:eastAsia="Times New Roman" w:hAnsi="GHEA Grapalat" w:cs="GHEA Grapalat"/>
                <w:color w:val="000000"/>
                <w:sz w:val="15"/>
                <w:szCs w:val="15"/>
                <w:lang w:val="en-US"/>
              </w:rPr>
              <w:t xml:space="preserve"> </w:t>
            </w:r>
            <w:r w:rsidRPr="00E84C88">
              <w:rPr>
                <w:rFonts w:ascii="Arial" w:eastAsia="Times New Roman" w:hAnsi="Arial" w:cs="Arial"/>
                <w:color w:val="000000"/>
                <w:sz w:val="15"/>
                <w:szCs w:val="15"/>
                <w:lang w:val="en-US"/>
              </w:rPr>
              <w:t>first name</w:t>
            </w:r>
          </w:p>
        </w:tc>
        <w:tc>
          <w:tcPr>
            <w:tcW w:w="0" w:type="auto"/>
            <w:vAlign w:val="center"/>
          </w:tcPr>
          <w:p w14:paraId="4D6D479C"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GHEA Grapalat" w:eastAsia="Times New Roman" w:hAnsi="GHEA Grapalat" w:cs="GHEA Grapalat"/>
                <w:color w:val="000000"/>
                <w:sz w:val="21"/>
                <w:szCs w:val="21"/>
                <w:lang w:val="en-US"/>
              </w:rPr>
              <w:t>___________________________</w:t>
            </w:r>
          </w:p>
          <w:p w14:paraId="74610236"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Arial" w:eastAsia="Times New Roman" w:hAnsi="Arial" w:cs="Arial"/>
                <w:color w:val="000000"/>
                <w:sz w:val="15"/>
                <w:szCs w:val="15"/>
                <w:lang w:val="en-US"/>
              </w:rPr>
              <w:t xml:space="preserve">last </w:t>
            </w:r>
            <w:proofErr w:type="gramStart"/>
            <w:r w:rsidRPr="00E84C88">
              <w:rPr>
                <w:rFonts w:ascii="Arial" w:eastAsia="Times New Roman" w:hAnsi="Arial" w:cs="Arial"/>
                <w:color w:val="000000"/>
                <w:sz w:val="15"/>
                <w:szCs w:val="15"/>
                <w:lang w:val="en-US"/>
              </w:rPr>
              <w:t xml:space="preserve">name </w:t>
            </w:r>
            <w:r w:rsidRPr="00E84C88">
              <w:rPr>
                <w:rFonts w:ascii="GHEA Grapalat" w:eastAsia="Times New Roman" w:hAnsi="GHEA Grapalat" w:cs="GHEA Grapalat"/>
                <w:color w:val="000000"/>
                <w:sz w:val="15"/>
                <w:szCs w:val="15"/>
                <w:lang w:val="en-US"/>
              </w:rPr>
              <w:t>,</w:t>
            </w:r>
            <w:proofErr w:type="gramEnd"/>
            <w:r w:rsidRPr="00E84C88">
              <w:rPr>
                <w:rFonts w:ascii="GHEA Grapalat" w:eastAsia="Times New Roman" w:hAnsi="GHEA Grapalat" w:cs="GHEA Grapalat"/>
                <w:color w:val="000000"/>
                <w:sz w:val="15"/>
                <w:szCs w:val="15"/>
                <w:lang w:val="en-US"/>
              </w:rPr>
              <w:t xml:space="preserve"> </w:t>
            </w:r>
            <w:r w:rsidRPr="00E84C88">
              <w:rPr>
                <w:rFonts w:ascii="Arial" w:eastAsia="Times New Roman" w:hAnsi="Arial" w:cs="Arial"/>
                <w:color w:val="000000"/>
                <w:sz w:val="15"/>
                <w:szCs w:val="15"/>
                <w:lang w:val="en-US"/>
              </w:rPr>
              <w:t>first name</w:t>
            </w:r>
          </w:p>
        </w:tc>
      </w:tr>
      <w:tr w:rsidR="00532D6C" w:rsidRPr="00E84C88" w14:paraId="0486A9FC" w14:textId="77777777" w:rsidTr="00532D6C">
        <w:trPr>
          <w:tblCellSpacing w:w="7" w:type="dxa"/>
          <w:jc w:val="center"/>
        </w:trPr>
        <w:tc>
          <w:tcPr>
            <w:tcW w:w="0" w:type="auto"/>
            <w:vAlign w:val="center"/>
          </w:tcPr>
          <w:p w14:paraId="0EB664B1"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GHEA Grapalat" w:eastAsia="Times New Roman" w:hAnsi="GHEA Grapalat" w:cs="GHEA Grapalat"/>
                <w:color w:val="000000"/>
                <w:sz w:val="21"/>
                <w:szCs w:val="21"/>
                <w:lang w:val="en-US"/>
              </w:rPr>
              <w:t>___________________________</w:t>
            </w:r>
          </w:p>
          <w:p w14:paraId="0641A5FB"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Arial" w:eastAsia="Times New Roman" w:hAnsi="Arial" w:cs="Arial"/>
                <w:color w:val="000000"/>
                <w:sz w:val="15"/>
                <w:szCs w:val="15"/>
                <w:lang w:val="en-US"/>
              </w:rPr>
              <w:t>Signature:</w:t>
            </w:r>
          </w:p>
        </w:tc>
        <w:tc>
          <w:tcPr>
            <w:tcW w:w="0" w:type="auto"/>
            <w:vAlign w:val="center"/>
          </w:tcPr>
          <w:p w14:paraId="1F895332"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GHEA Grapalat" w:eastAsia="Times New Roman" w:hAnsi="GHEA Grapalat" w:cs="GHEA Grapalat"/>
                <w:color w:val="000000"/>
                <w:sz w:val="21"/>
                <w:szCs w:val="21"/>
                <w:lang w:val="en-US"/>
              </w:rPr>
              <w:t>___________________________</w:t>
            </w:r>
          </w:p>
          <w:p w14:paraId="724963CD" w14:textId="77777777" w:rsidR="00532D6C" w:rsidRPr="00E84C88" w:rsidRDefault="00532D6C" w:rsidP="00532D6C">
            <w:pPr>
              <w:spacing w:after="0" w:line="240" w:lineRule="auto"/>
              <w:jc w:val="center"/>
              <w:rPr>
                <w:rFonts w:ascii="GHEA Grapalat" w:eastAsia="Times New Roman" w:hAnsi="GHEA Grapalat" w:cs="GHEA Grapalat"/>
                <w:color w:val="000000"/>
                <w:sz w:val="21"/>
                <w:szCs w:val="21"/>
                <w:lang w:eastAsia="ru-RU"/>
              </w:rPr>
            </w:pPr>
            <w:r w:rsidRPr="00E84C88">
              <w:rPr>
                <w:rFonts w:ascii="Arial" w:eastAsia="Times New Roman" w:hAnsi="Arial" w:cs="Arial"/>
                <w:color w:val="000000"/>
                <w:sz w:val="15"/>
                <w:szCs w:val="15"/>
                <w:lang w:val="en-US"/>
              </w:rPr>
              <w:t>signature</w:t>
            </w:r>
          </w:p>
        </w:tc>
      </w:tr>
      <w:tr w:rsidR="00532D6C" w:rsidRPr="00E84C88" w14:paraId="01436C77" w14:textId="77777777" w:rsidTr="00532D6C">
        <w:trPr>
          <w:tblCellSpacing w:w="7" w:type="dxa"/>
          <w:jc w:val="center"/>
        </w:trPr>
        <w:tc>
          <w:tcPr>
            <w:tcW w:w="0" w:type="auto"/>
            <w:vAlign w:val="center"/>
          </w:tcPr>
          <w:p w14:paraId="3D33DB6C" w14:textId="77777777" w:rsidR="00532D6C" w:rsidRPr="00E84C88" w:rsidRDefault="00532D6C" w:rsidP="00532D6C">
            <w:pPr>
              <w:spacing w:after="0" w:line="240" w:lineRule="auto"/>
              <w:rPr>
                <w:rFonts w:ascii="GHEA Grapalat" w:eastAsia="Times New Roman" w:hAnsi="GHEA Grapalat" w:cs="GHEA Grapalat"/>
                <w:color w:val="000000"/>
                <w:sz w:val="21"/>
                <w:szCs w:val="21"/>
                <w:lang w:eastAsia="ru-RU"/>
              </w:rPr>
            </w:pPr>
            <w:r w:rsidRPr="00E84C88">
              <w:rPr>
                <w:rFonts w:ascii="GHEA Grapalat" w:eastAsia="Times New Roman" w:hAnsi="GHEA Grapalat" w:cs="GHEA Grapalat"/>
                <w:color w:val="000000"/>
                <w:sz w:val="21"/>
                <w:szCs w:val="21"/>
                <w:lang w:val="en-US"/>
              </w:rPr>
              <w:t xml:space="preserve">                              </w:t>
            </w:r>
          </w:p>
        </w:tc>
        <w:tc>
          <w:tcPr>
            <w:tcW w:w="0" w:type="auto"/>
            <w:vAlign w:val="center"/>
          </w:tcPr>
          <w:p w14:paraId="0975A4E4" w14:textId="77777777" w:rsidR="00532D6C" w:rsidRPr="00E84C88" w:rsidRDefault="00532D6C" w:rsidP="00532D6C">
            <w:pPr>
              <w:spacing w:after="0" w:line="240" w:lineRule="auto"/>
              <w:rPr>
                <w:rFonts w:ascii="GHEA Grapalat" w:eastAsia="Times New Roman" w:hAnsi="GHEA Grapalat" w:cs="GHEA Grapalat"/>
                <w:color w:val="000000"/>
                <w:sz w:val="21"/>
                <w:szCs w:val="21"/>
                <w:lang w:eastAsia="ru-RU"/>
              </w:rPr>
            </w:pPr>
          </w:p>
        </w:tc>
      </w:tr>
    </w:tbl>
    <w:p w14:paraId="12A4B61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53EA9EA5"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6AD502CF"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08D99FB6"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sectPr w:rsidR="00532D6C" w:rsidRPr="00E84C88" w:rsidSect="00532D6C">
          <w:footnotePr>
            <w:pos w:val="beneathText"/>
          </w:footnotePr>
          <w:pgSz w:w="11906" w:h="16838" w:code="9"/>
          <w:pgMar w:top="720" w:right="662" w:bottom="533" w:left="1138" w:header="562" w:footer="562" w:gutter="0"/>
          <w:cols w:space="720"/>
        </w:sectPr>
      </w:pPr>
    </w:p>
    <w:p w14:paraId="1FD0BACC" w14:textId="77777777" w:rsidR="00532D6C" w:rsidRPr="00E84C88" w:rsidRDefault="00532D6C" w:rsidP="00532D6C">
      <w:pPr>
        <w:spacing w:after="0" w:line="240" w:lineRule="auto"/>
        <w:ind w:firstLine="720"/>
        <w:jc w:val="right"/>
        <w:rPr>
          <w:rFonts w:ascii="GHEA Grapalat" w:eastAsia="Times New Roman" w:hAnsi="GHEA Grapalat" w:cs="GHEA Grapalat"/>
          <w:lang w:val="hy-AM"/>
        </w:rPr>
      </w:pPr>
    </w:p>
    <w:p w14:paraId="259AE7FF" w14:textId="77777777" w:rsidR="0022569E" w:rsidRPr="00E84C88" w:rsidRDefault="0022569E">
      <w:pPr>
        <w:rPr>
          <w:rFonts w:ascii="GHEA Grapalat" w:hAnsi="GHEA Grapalat"/>
        </w:rPr>
      </w:pPr>
    </w:p>
    <w:sectPr w:rsidR="0022569E" w:rsidRPr="00E84C88" w:rsidSect="00532D6C">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93DBD" w14:textId="77777777" w:rsidR="00E95B5A" w:rsidRDefault="00E95B5A" w:rsidP="00532D6C">
      <w:pPr>
        <w:spacing w:after="0" w:line="240" w:lineRule="auto"/>
      </w:pPr>
      <w:r>
        <w:separator/>
      </w:r>
    </w:p>
  </w:endnote>
  <w:endnote w:type="continuationSeparator" w:id="0">
    <w:p w14:paraId="730AA93E" w14:textId="77777777" w:rsidR="00E95B5A" w:rsidRDefault="00E95B5A" w:rsidP="0053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D5096" w14:textId="77777777" w:rsidR="00E95B5A" w:rsidRDefault="00E95B5A" w:rsidP="00532D6C">
      <w:pPr>
        <w:spacing w:after="0" w:line="240" w:lineRule="auto"/>
      </w:pPr>
      <w:r>
        <w:separator/>
      </w:r>
    </w:p>
  </w:footnote>
  <w:footnote w:type="continuationSeparator" w:id="0">
    <w:p w14:paraId="0DAD357E" w14:textId="77777777" w:rsidR="00E95B5A" w:rsidRDefault="00E95B5A" w:rsidP="00532D6C">
      <w:pPr>
        <w:spacing w:after="0" w:line="240" w:lineRule="auto"/>
      </w:pPr>
      <w:r>
        <w:continuationSeparator/>
      </w:r>
    </w:p>
  </w:footnote>
  <w:footnote w:id="1">
    <w:p w14:paraId="63EC83FF" w14:textId="77777777" w:rsidR="00266F6D" w:rsidRPr="006265F4" w:rsidRDefault="00266F6D" w:rsidP="00532D6C">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 xml:space="preserve">If this invitation does not envisage the submission of information on the trademark, brand name, brand and name of the manufacturer of the product offered by the participant, then the sub-paragraph "as well as the trademark, brand name, brand and name of the manufacturer of the offered product" shall be removed </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At the same time, the participant can present products produced by more than one manufacturer, as well as products with different trademarks, brand names and brands." the words.</w:t>
      </w:r>
    </w:p>
  </w:footnote>
  <w:footnote w:id="2">
    <w:p w14:paraId="0390AE99" w14:textId="77777777" w:rsidR="00266F6D" w:rsidRPr="00D60ADB" w:rsidRDefault="00266F6D" w:rsidP="00532D6C">
      <w:pPr>
        <w:pStyle w:val="FootnoteText"/>
        <w:rPr>
          <w:lang w:val="en-US"/>
        </w:rPr>
      </w:pPr>
      <w:r w:rsidRPr="006265F4">
        <w:rPr>
          <w:rStyle w:val="FootnoteReference"/>
          <w:color w:val="FFFFFF"/>
        </w:rPr>
        <w:footnoteRef/>
      </w:r>
      <w:r w:rsidRPr="00D60ADB">
        <w:rPr>
          <w:lang w:val="en-US"/>
        </w:rPr>
        <w:t xml:space="preserve"> </w:t>
      </w:r>
      <w:r>
        <w:rPr>
          <w:vertAlign w:val="superscript"/>
          <w:lang w:val="en-US"/>
        </w:rPr>
        <w:t xml:space="preserve">10 </w:t>
      </w:r>
      <w:r w:rsidRPr="006265F4">
        <w:rPr>
          <w:rFonts w:ascii="GHEA Grapalat" w:hAnsi="GHEA Grapalat" w:cs="Sylfaen"/>
          <w:i/>
          <w:sz w:val="16"/>
          <w:szCs w:val="16"/>
        </w:rPr>
        <w:t>Defined</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 xml:space="preserve">of </w:t>
      </w:r>
      <w:r w:rsidRPr="00D60ADB">
        <w:rPr>
          <w:rFonts w:ascii="GHEA Grapalat" w:hAnsi="GHEA Grapalat" w:cs="Sylfaen"/>
          <w:i/>
          <w:sz w:val="16"/>
          <w:szCs w:val="16"/>
          <w:lang w:val="en-US"/>
        </w:rPr>
        <w:t xml:space="preserve">the </w:t>
      </w:r>
      <w:r w:rsidRPr="006265F4">
        <w:rPr>
          <w:rFonts w:ascii="GHEA Grapalat" w:hAnsi="GHEA Grapalat" w:cs="Sylfaen"/>
          <w:i/>
          <w:sz w:val="16"/>
          <w:szCs w:val="16"/>
        </w:rPr>
        <w:t>employer</w:t>
      </w:r>
      <w:r w:rsidRPr="00D60ADB">
        <w:rPr>
          <w:rFonts w:ascii="GHEA Grapalat" w:hAnsi="GHEA Grapalat" w:cs="Sylfaen"/>
          <w:i/>
          <w:sz w:val="16"/>
          <w:szCs w:val="16"/>
          <w:lang w:val="en-US"/>
        </w:rPr>
        <w:t xml:space="preserve"> </w:t>
      </w:r>
      <w:proofErr w:type="gramStart"/>
      <w:r w:rsidRPr="006265F4">
        <w:rPr>
          <w:rFonts w:ascii="GHEA Grapalat" w:hAnsi="GHEA Grapalat" w:cs="Sylfaen"/>
          <w:i/>
          <w:sz w:val="16"/>
          <w:szCs w:val="16"/>
        </w:rPr>
        <w:t xml:space="preserve">from </w:t>
      </w:r>
      <w:r w:rsidRPr="00D60ADB">
        <w:rPr>
          <w:rFonts w:ascii="GHEA Grapalat" w:hAnsi="GHEA Grapalat" w:cs="Sylfaen"/>
          <w:i/>
          <w:sz w:val="16"/>
          <w:szCs w:val="16"/>
          <w:lang w:val="en-US"/>
        </w:rPr>
        <w:t>:</w:t>
      </w:r>
      <w:proofErr w:type="gramEnd"/>
    </w:p>
  </w:footnote>
  <w:footnote w:id="3">
    <w:p w14:paraId="6086D8B4" w14:textId="77777777" w:rsidR="00266F6D" w:rsidRPr="006265F4" w:rsidRDefault="00266F6D" w:rsidP="00532D6C">
      <w:pPr>
        <w:pStyle w:val="FootnoteText"/>
        <w:rPr>
          <w:rFonts w:ascii="Sylfaen" w:hAnsi="Sylfaen"/>
          <w:lang w:val="en-US"/>
        </w:rPr>
      </w:pPr>
      <w:r w:rsidRPr="006265F4">
        <w:rPr>
          <w:rFonts w:ascii="GHEA Grapalat" w:hAnsi="GHEA Grapalat" w:cs="Sylfaen"/>
          <w:i/>
          <w:color w:val="FFFFFF"/>
          <w:sz w:val="16"/>
          <w:szCs w:val="16"/>
          <w:vertAlign w:val="superscript"/>
        </w:rPr>
        <w:footnoteRef/>
      </w:r>
      <w:r w:rsidRPr="00D60ADB">
        <w:rPr>
          <w:rFonts w:ascii="GHEA Grapalat" w:hAnsi="GHEA Grapalat" w:cs="Sylfaen"/>
          <w:i/>
          <w:sz w:val="16"/>
          <w:szCs w:val="16"/>
          <w:lang w:val="en-US"/>
        </w:rPr>
        <w:t xml:space="preserve"> </w:t>
      </w:r>
      <w:r>
        <w:rPr>
          <w:rFonts w:ascii="GHEA Grapalat" w:hAnsi="GHEA Grapalat" w:cs="Sylfaen"/>
          <w:i/>
          <w:sz w:val="16"/>
          <w:szCs w:val="16"/>
          <w:vertAlign w:val="superscript"/>
          <w:lang w:val="en-US"/>
        </w:rPr>
        <w:t xml:space="preserve">1 1 </w:t>
      </w:r>
      <w:r w:rsidRPr="006265F4">
        <w:rPr>
          <w:rFonts w:ascii="GHEA Grapalat" w:hAnsi="GHEA Grapalat" w:cs="Sylfaen"/>
          <w:i/>
          <w:sz w:val="16"/>
          <w:szCs w:val="16"/>
        </w:rPr>
        <w:t>Herein</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the sentence</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from the invitation</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removed</w:t>
      </w:r>
      <w:r w:rsidRPr="00D60ADB">
        <w:rPr>
          <w:rFonts w:ascii="GHEA Grapalat" w:hAnsi="GHEA Grapalat" w:cs="Sylfaen"/>
          <w:i/>
          <w:sz w:val="16"/>
          <w:szCs w:val="16"/>
          <w:lang w:val="en-US"/>
        </w:rPr>
        <w:t xml:space="preserve"> </w:t>
      </w:r>
      <w:proofErr w:type="gramStart"/>
      <w:r w:rsidRPr="006265F4">
        <w:rPr>
          <w:rFonts w:ascii="GHEA Grapalat" w:hAnsi="GHEA Grapalat" w:cs="Sylfaen"/>
          <w:i/>
          <w:sz w:val="16"/>
          <w:szCs w:val="16"/>
        </w:rPr>
        <w:t xml:space="preserve">is </w:t>
      </w:r>
      <w:r w:rsidRPr="00D60ADB">
        <w:rPr>
          <w:rFonts w:ascii="GHEA Grapalat" w:hAnsi="GHEA Grapalat" w:cs="Sylfaen"/>
          <w:i/>
          <w:sz w:val="16"/>
          <w:szCs w:val="16"/>
          <w:lang w:val="en-US"/>
        </w:rPr>
        <w:t>,</w:t>
      </w:r>
      <w:proofErr w:type="gramEnd"/>
      <w:r w:rsidRPr="00D60ADB">
        <w:rPr>
          <w:rFonts w:ascii="GHEA Grapalat" w:hAnsi="GHEA Grapalat" w:cs="Sylfaen"/>
          <w:i/>
          <w:sz w:val="16"/>
          <w:szCs w:val="16"/>
          <w:lang w:val="en-US"/>
        </w:rPr>
        <w:t xml:space="preserve"> </w:t>
      </w:r>
      <w:r w:rsidRPr="006265F4">
        <w:rPr>
          <w:rFonts w:ascii="GHEA Grapalat" w:hAnsi="GHEA Grapalat" w:cs="Sylfaen"/>
          <w:i/>
          <w:sz w:val="16"/>
          <w:szCs w:val="16"/>
        </w:rPr>
        <w:t>if</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of purchase</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the procedure</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no</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being organized</w:t>
      </w:r>
      <w:r w:rsidRPr="00D60ADB">
        <w:rPr>
          <w:rFonts w:ascii="GHEA Grapalat" w:hAnsi="GHEA Grapalat" w:cs="Sylfaen"/>
          <w:i/>
          <w:sz w:val="16"/>
          <w:szCs w:val="16"/>
          <w:lang w:val="en-US"/>
        </w:rPr>
        <w:t xml:space="preserve"> </w:t>
      </w:r>
      <w:r w:rsidRPr="006265F4">
        <w:rPr>
          <w:rFonts w:ascii="GHEA Grapalat" w:hAnsi="GHEA Grapalat" w:cs="Sylfaen"/>
          <w:i/>
          <w:sz w:val="16"/>
          <w:szCs w:val="16"/>
        </w:rPr>
        <w:t xml:space="preserve">in portions </w:t>
      </w:r>
      <w:r w:rsidRPr="00D60ADB">
        <w:rPr>
          <w:rFonts w:ascii="GHEA Grapalat" w:hAnsi="GHEA Grapalat" w:cs="Sylfaen"/>
          <w:i/>
          <w:sz w:val="16"/>
          <w:szCs w:val="16"/>
          <w:lang w:val="en-US"/>
        </w:rPr>
        <w:t>.</w:t>
      </w:r>
    </w:p>
  </w:footnote>
  <w:footnote w:id="4">
    <w:p w14:paraId="30346947" w14:textId="77777777" w:rsidR="00266F6D" w:rsidRPr="000B7538" w:rsidRDefault="00266F6D" w:rsidP="00532D6C">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D60ADB">
        <w:rPr>
          <w:lang w:val="en-US"/>
        </w:rPr>
        <w:t xml:space="preserve"> </w:t>
      </w:r>
      <w:r w:rsidRPr="000B7538">
        <w:rPr>
          <w:rFonts w:ascii="GHEA Grapalat" w:hAnsi="GHEA Grapalat" w:cs="Sylfaen"/>
          <w:i/>
          <w:sz w:val="16"/>
          <w:szCs w:val="16"/>
          <w:lang w:val="hy-AM"/>
        </w:rPr>
        <w:t>If the price of the given portion in the purchase order:</w:t>
      </w:r>
    </w:p>
    <w:p w14:paraId="65B7943E" w14:textId="77777777" w:rsidR="00266F6D" w:rsidRPr="000B7538" w:rsidRDefault="00266F6D" w:rsidP="00532D6C">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does not exceed twenty-five times the base unit of purchases, then the words "or guarantees provided by banks or insurance organizations" are removed from this paragraph.</w:t>
      </w:r>
    </w:p>
    <w:p w14:paraId="4EBF0B5A" w14:textId="77777777" w:rsidR="00266F6D" w:rsidRPr="000B7538" w:rsidRDefault="00266F6D" w:rsidP="00532D6C">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does not exceed seventy times the purchase base unit, but is more than twenty-five times, then the words &lt;&lt;damage (appendix 4.2) or &gt;&gt; are removed from this paragraph, and the number &lt;&lt;20&gt;&gt; is replaced by the number &lt;&lt;90&gt;&gt;,</w:t>
      </w:r>
    </w:p>
    <w:p w14:paraId="12236D11" w14:textId="77777777" w:rsidR="00266F6D" w:rsidRPr="00D533CD" w:rsidRDefault="00266F6D" w:rsidP="00532D6C">
      <w:pPr>
        <w:pStyle w:val="FootnoteText"/>
        <w:rPr>
          <w:rFonts w:ascii="Calibri" w:hAnsi="Calibri"/>
          <w:lang w:val="hy-AM"/>
        </w:rPr>
      </w:pPr>
      <w:r w:rsidRPr="000B7538">
        <w:rPr>
          <w:rFonts w:ascii="GHEA Grapalat" w:hAnsi="GHEA Grapalat" w:cs="Sylfaen"/>
          <w:i/>
          <w:sz w:val="16"/>
          <w:szCs w:val="16"/>
          <w:lang w:val="hy-AM"/>
        </w:rPr>
        <w:t>- exceeds seventy times the base purchase unit, then the words "damage (appendix 4.2)" or "&gt;" are removed from this paragraph, the number "15" is replaced by the number "30" and the number "20" is: With the number &lt;&lt;90&gt;&gt;,</w:t>
      </w:r>
    </w:p>
  </w:footnote>
  <w:footnote w:id="5">
    <w:p w14:paraId="741BD1D5" w14:textId="77777777" w:rsidR="00266F6D" w:rsidRPr="00D14A3F" w:rsidRDefault="00266F6D" w:rsidP="00532D6C">
      <w:pPr>
        <w:pStyle w:val="FootnoteText"/>
        <w:rPr>
          <w:rFonts w:ascii="GHEA Grapalat" w:hAnsi="GHEA Grapalat"/>
          <w:lang w:val="hy-AM"/>
        </w:rPr>
      </w:pPr>
      <w:r w:rsidRPr="00D14A3F">
        <w:rPr>
          <w:rFonts w:ascii="GHEA Grapalat" w:hAnsi="GHEA Grapalat" w:cs="Sylfaen"/>
          <w:i/>
          <w:sz w:val="16"/>
          <w:szCs w:val="16"/>
          <w:vertAlign w:val="superscript"/>
          <w:lang w:val="hy-AM"/>
        </w:rPr>
        <w:t xml:space="preserve">14 </w:t>
      </w:r>
      <w:r w:rsidRPr="00D60ADB">
        <w:rPr>
          <w:rFonts w:ascii="GHEA Grapalat" w:hAnsi="GHEA Grapalat" w:cs="Sylfaen"/>
          <w:i/>
          <w:sz w:val="16"/>
          <w:szCs w:val="16"/>
          <w:lang w:val="hy-AM"/>
        </w:rPr>
        <w:t>This clause is edited according to the relevant client.</w:t>
      </w:r>
      <w:r w:rsidRPr="00D14A3F">
        <w:rPr>
          <w:rFonts w:ascii="GHEA Grapalat" w:hAnsi="GHEA Grapalat"/>
          <w:lang w:val="hy-AM"/>
        </w:rPr>
        <w:t xml:space="preserve"> </w:t>
      </w:r>
    </w:p>
  </w:footnote>
  <w:footnote w:id="6">
    <w:p w14:paraId="6A4DBC1B" w14:textId="77777777" w:rsidR="00266F6D" w:rsidRPr="006265F4" w:rsidRDefault="00266F6D" w:rsidP="00532D6C">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In </w:t>
      </w:r>
      <w:proofErr w:type="spellStart"/>
      <w:r>
        <w:rPr>
          <w:rFonts w:ascii="GHEA Grapalat" w:hAnsi="GHEA Grapalat" w:cs="Sylfaen"/>
          <w:i/>
          <w:sz w:val="16"/>
          <w:szCs w:val="16"/>
          <w:vertAlign w:val="superscript"/>
          <w:lang w:val="es-ES" w:eastAsia="en-US"/>
        </w:rPr>
        <w:t>the</w:t>
      </w:r>
      <w:proofErr w:type="spellEnd"/>
      <w:r>
        <w:rPr>
          <w:rFonts w:ascii="GHEA Grapalat" w:hAnsi="GHEA Grapalat" w:cs="Sylfaen"/>
          <w:i/>
          <w:sz w:val="16"/>
          <w:szCs w:val="16"/>
          <w:vertAlign w:val="superscript"/>
          <w:lang w:val="es-ES" w:eastAsia="en-US"/>
        </w:rPr>
        <w:t xml:space="preserve"> </w:t>
      </w:r>
      <w:proofErr w:type="spellStart"/>
      <w:r>
        <w:rPr>
          <w:rFonts w:ascii="GHEA Grapalat" w:hAnsi="GHEA Grapalat" w:cs="Sylfaen"/>
          <w:i/>
          <w:sz w:val="16"/>
          <w:szCs w:val="16"/>
          <w:vertAlign w:val="superscript"/>
          <w:lang w:val="es-ES" w:eastAsia="en-US"/>
        </w:rPr>
        <w:t>event</w:t>
      </w:r>
      <w:proofErr w:type="spellEnd"/>
      <w:r>
        <w:rPr>
          <w:rFonts w:ascii="GHEA Grapalat" w:hAnsi="GHEA Grapalat" w:cs="Sylfaen"/>
          <w:i/>
          <w:sz w:val="16"/>
          <w:szCs w:val="16"/>
          <w:vertAlign w:val="superscript"/>
          <w:lang w:val="es-ES" w:eastAsia="en-US"/>
        </w:rPr>
        <w:t xml:space="preserve"> </w:t>
      </w:r>
      <w:proofErr w:type="spellStart"/>
      <w:r>
        <w:rPr>
          <w:rFonts w:ascii="GHEA Grapalat" w:hAnsi="GHEA Grapalat" w:cs="Sylfaen"/>
          <w:i/>
          <w:sz w:val="16"/>
          <w:szCs w:val="16"/>
          <w:vertAlign w:val="superscript"/>
          <w:lang w:val="es-ES" w:eastAsia="en-US"/>
        </w:rPr>
        <w:t>of</w:t>
      </w:r>
      <w:proofErr w:type="spellEnd"/>
      <w:r>
        <w:rPr>
          <w:rFonts w:ascii="GHEA Grapalat" w:hAnsi="GHEA Grapalat" w:cs="Sylfaen"/>
          <w:i/>
          <w:sz w:val="16"/>
          <w:szCs w:val="16"/>
          <w:vertAlign w:val="superscript"/>
          <w:lang w:val="es-ES" w:eastAsia="en-US"/>
        </w:rPr>
        <w:t xml:space="preserve"> </w:t>
      </w:r>
      <w:proofErr w:type="spellStart"/>
      <w:r>
        <w:rPr>
          <w:rFonts w:ascii="GHEA Grapalat" w:hAnsi="GHEA Grapalat" w:cs="Sylfaen"/>
          <w:i/>
          <w:sz w:val="16"/>
          <w:szCs w:val="16"/>
          <w:vertAlign w:val="superscript"/>
          <w:lang w:val="es-ES" w:eastAsia="en-US"/>
        </w:rPr>
        <w:t>participation</w:t>
      </w:r>
      <w:proofErr w:type="spellEnd"/>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in a </w:t>
      </w:r>
      <w:proofErr w:type="spellStart"/>
      <w:r w:rsidRPr="006265F4">
        <w:rPr>
          <w:rFonts w:ascii="GHEA Grapalat" w:hAnsi="GHEA Grapalat" w:cs="Sylfaen"/>
          <w:i/>
          <w:sz w:val="16"/>
          <w:szCs w:val="16"/>
          <w:lang w:val="es-ES" w:eastAsia="en-US"/>
        </w:rPr>
        <w:t>joint</w:t>
      </w:r>
      <w:proofErr w:type="spellEnd"/>
      <w:r w:rsidRPr="006265F4">
        <w:rPr>
          <w:rFonts w:ascii="GHEA Grapalat" w:hAnsi="GHEA Grapalat" w:cs="Sylfaen"/>
          <w:i/>
          <w:sz w:val="16"/>
          <w:szCs w:val="16"/>
          <w:lang w:val="es-ES" w:eastAsia="en-US"/>
        </w:rPr>
        <w:t xml:space="preserve"> </w:t>
      </w:r>
      <w:r w:rsidRPr="00D60ADB">
        <w:rPr>
          <w:rFonts w:ascii="GHEA Grapalat" w:hAnsi="GHEA Grapalat" w:cs="Sylfaen"/>
          <w:i/>
          <w:sz w:val="16"/>
          <w:szCs w:val="16"/>
          <w:lang w:val="hy-AM"/>
        </w:rPr>
        <w:t>operation (consortium), the documents included in the application and approved by the participant must be approved by all members of the consortium.</w:t>
      </w:r>
    </w:p>
  </w:footnote>
  <w:footnote w:id="7">
    <w:p w14:paraId="43364F05" w14:textId="77777777" w:rsidR="00266F6D" w:rsidRPr="000B7538" w:rsidRDefault="00266F6D" w:rsidP="00532D6C">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If </w:t>
      </w:r>
      <w:r w:rsidRPr="000B7538">
        <w:rPr>
          <w:rFonts w:ascii="GHEA Grapalat" w:hAnsi="GHEA Grapalat"/>
          <w:i/>
          <w:sz w:val="16"/>
          <w:szCs w:val="16"/>
          <w:lang w:val="hy-AM" w:eastAsia="ru-RU"/>
        </w:rPr>
        <w:t xml:space="preserve">the regulation provided for in the second sentence of point 2.4 of part 1 of this invitation is applied, then the words "obliging, in case of being recognized as a selected participant, in the manner and time specified in the invitation, to submit qualification assurance" are replaced by "the latter or this procedure". As of the date of opening the bids, the organization producing the products supplied by the latter as an official representative has a creditworthiness rating awarded by international reputable organizations (Fitch, Moody's, </w:t>
      </w:r>
      <w:r w:rsidR="00000000">
        <w:fldChar w:fldCharType="begin"/>
      </w:r>
      <w:r w:rsidR="00000000">
        <w:instrText>HYPERLINK "https://ru.wikipedia.org/wiki/Standard_%26_Poor%E2%80%99s" \t "_blank"</w:instrText>
      </w:r>
      <w:r w:rsidR="00000000">
        <w:fldChar w:fldCharType="separate"/>
      </w:r>
      <w:r w:rsidRPr="000B7538">
        <w:rPr>
          <w:rFonts w:ascii="GHEA Grapalat" w:hAnsi="GHEA Grapalat"/>
          <w:i/>
          <w:sz w:val="16"/>
          <w:szCs w:val="16"/>
          <w:lang w:val="hy-AM" w:eastAsia="ru-RU"/>
        </w:rPr>
        <w:t xml:space="preserve">Standard &amp; Poor's </w:t>
      </w:r>
      <w:r w:rsidR="0000000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at least equal to the sovereign rating awarded to the Republic of Armenia.</w:t>
      </w:r>
    </w:p>
    <w:p w14:paraId="15824C49" w14:textId="77777777" w:rsidR="00266F6D" w:rsidRPr="00D60ADB" w:rsidRDefault="00266F6D" w:rsidP="00532D6C">
      <w:pPr>
        <w:pStyle w:val="FootnoteText"/>
        <w:rPr>
          <w:rFonts w:ascii="Calibri" w:hAnsi="Calibri"/>
          <w:lang w:val="hy-AM"/>
        </w:rPr>
      </w:pPr>
      <w:r w:rsidRPr="000B7538">
        <w:rPr>
          <w:rFonts w:ascii="GHEA Grapalat" w:hAnsi="GHEA Grapalat"/>
          <w:i/>
          <w:sz w:val="16"/>
          <w:szCs w:val="16"/>
          <w:lang w:val="hy-AM"/>
        </w:rPr>
        <w:t>&gt;&gt; in words. In addition, the size of the rating and the name of the organization with the creditworthiness rating are also indicated.</w:t>
      </w:r>
    </w:p>
  </w:footnote>
  <w:footnote w:id="8">
    <w:p w14:paraId="42B53B5A" w14:textId="77777777" w:rsidR="00266F6D" w:rsidRPr="005F1C06" w:rsidRDefault="00266F6D" w:rsidP="00532D6C">
      <w:pPr>
        <w:pStyle w:val="FootnoteText"/>
        <w:rPr>
          <w:rFonts w:ascii="GHEA Grapalat" w:hAnsi="GHEA Grapalat"/>
          <w:i/>
          <w:lang w:val="af-ZA"/>
        </w:rPr>
      </w:pPr>
      <w:r w:rsidRPr="005F1C06">
        <w:rPr>
          <w:rFonts w:ascii="GHEA Grapalat" w:hAnsi="GHEA Grapalat"/>
          <w:i/>
          <w:lang w:val="hy-AM"/>
        </w:rPr>
        <w:t xml:space="preserve">*to </w:t>
      </w:r>
      <w:r w:rsidRPr="005F1C06">
        <w:rPr>
          <w:rFonts w:ascii="GHEA Grapalat" w:hAnsi="GHEA Grapalat"/>
          <w:i/>
          <w:lang w:val="hy-AM"/>
        </w:rPr>
        <w:t>be completed</w:t>
      </w:r>
      <w:r w:rsidRPr="005F1C06">
        <w:rPr>
          <w:rFonts w:ascii="GHEA Grapalat" w:hAnsi="GHEA Grapalat"/>
          <w:i/>
          <w:lang w:val="af-ZA"/>
        </w:rPr>
        <w:t xml:space="preserve"> </w:t>
      </w:r>
      <w:r w:rsidRPr="00D60ADB">
        <w:rPr>
          <w:rFonts w:ascii="GHEA Grapalat" w:hAnsi="GHEA Grapalat"/>
          <w:i/>
          <w:lang w:val="hy-AM"/>
        </w:rPr>
        <w:t>is</w:t>
      </w:r>
      <w:r w:rsidRPr="005F1C06">
        <w:rPr>
          <w:rFonts w:ascii="GHEA Grapalat" w:hAnsi="GHEA Grapalat"/>
          <w:i/>
          <w:lang w:val="af-ZA"/>
        </w:rPr>
        <w:t xml:space="preserve"> </w:t>
      </w:r>
      <w:r w:rsidRPr="00D60ADB">
        <w:rPr>
          <w:rFonts w:ascii="GHEA Grapalat" w:hAnsi="GHEA Grapalat"/>
          <w:i/>
          <w:lang w:val="hy-AM"/>
        </w:rPr>
        <w:t>of the commission</w:t>
      </w:r>
      <w:r w:rsidRPr="005F1C06">
        <w:rPr>
          <w:rFonts w:ascii="GHEA Grapalat" w:hAnsi="GHEA Grapalat"/>
          <w:i/>
          <w:lang w:val="af-ZA"/>
        </w:rPr>
        <w:t xml:space="preserve"> </w:t>
      </w:r>
      <w:r w:rsidRPr="00D60ADB">
        <w:rPr>
          <w:rFonts w:ascii="GHEA Grapalat" w:hAnsi="GHEA Grapalat"/>
          <w:i/>
          <w:lang w:val="hy-AM"/>
        </w:rPr>
        <w:t>of the secretary</w:t>
      </w:r>
      <w:r w:rsidRPr="005F1C06">
        <w:rPr>
          <w:rFonts w:ascii="GHEA Grapalat" w:hAnsi="GHEA Grapalat"/>
          <w:i/>
          <w:lang w:val="af-ZA"/>
        </w:rPr>
        <w:t xml:space="preserve"> </w:t>
      </w:r>
      <w:r w:rsidRPr="00D60ADB">
        <w:rPr>
          <w:rFonts w:ascii="GHEA Grapalat" w:hAnsi="GHEA Grapalat"/>
          <w:i/>
          <w:lang w:val="hy-AM"/>
        </w:rPr>
        <w:t xml:space="preserve">by </w:t>
      </w:r>
      <w:r w:rsidRPr="005F1C06">
        <w:rPr>
          <w:rFonts w:ascii="GHEA Grapalat" w:hAnsi="GHEA Grapalat"/>
          <w:i/>
          <w:lang w:val="af-ZA"/>
        </w:rPr>
        <w:t xml:space="preserve">: </w:t>
      </w:r>
      <w:r w:rsidRPr="00D60ADB">
        <w:rPr>
          <w:rFonts w:ascii="GHEA Grapalat" w:hAnsi="GHEA Grapalat"/>
          <w:i/>
          <w:lang w:val="hy-AM"/>
        </w:rPr>
        <w:t>until</w:t>
      </w:r>
      <w:r w:rsidRPr="005F1C06">
        <w:rPr>
          <w:rFonts w:ascii="GHEA Grapalat" w:hAnsi="GHEA Grapalat"/>
          <w:i/>
          <w:lang w:val="af-ZA"/>
        </w:rPr>
        <w:t xml:space="preserve"> </w:t>
      </w:r>
      <w:r w:rsidRPr="00D60ADB">
        <w:rPr>
          <w:rFonts w:ascii="GHEA Grapalat" w:hAnsi="GHEA Grapalat"/>
          <w:i/>
          <w:lang w:val="hy-AM"/>
        </w:rPr>
        <w:t>the invitation</w:t>
      </w:r>
      <w:r w:rsidRPr="005F1C06">
        <w:rPr>
          <w:rFonts w:ascii="GHEA Grapalat" w:hAnsi="GHEA Grapalat"/>
          <w:i/>
          <w:lang w:val="af-ZA"/>
        </w:rPr>
        <w:t xml:space="preserve"> </w:t>
      </w:r>
      <w:r w:rsidRPr="00D60ADB">
        <w:rPr>
          <w:rFonts w:ascii="GHEA Grapalat" w:hAnsi="GHEA Grapalat"/>
          <w:i/>
          <w:lang w:val="hy-AM"/>
        </w:rPr>
        <w:t>in the newsletter</w:t>
      </w:r>
      <w:r w:rsidRPr="005F1C06">
        <w:rPr>
          <w:rFonts w:ascii="GHEA Grapalat" w:hAnsi="GHEA Grapalat"/>
          <w:i/>
          <w:lang w:val="af-ZA"/>
        </w:rPr>
        <w:t xml:space="preserve"> </w:t>
      </w:r>
      <w:r w:rsidRPr="00D60ADB">
        <w:rPr>
          <w:rFonts w:ascii="GHEA Grapalat" w:hAnsi="GHEA Grapalat"/>
          <w:i/>
          <w:lang w:val="hy-AM"/>
        </w:rPr>
        <w:t>publishing.</w:t>
      </w:r>
    </w:p>
    <w:p w14:paraId="3DB2B354" w14:textId="77777777" w:rsidR="00266F6D" w:rsidRPr="00D60ADB" w:rsidRDefault="00266F6D" w:rsidP="00532D6C">
      <w:pPr>
        <w:pStyle w:val="BodyTextIndent3"/>
        <w:spacing w:line="240" w:lineRule="auto"/>
        <w:ind w:left="142" w:firstLine="0"/>
        <w:rPr>
          <w:rFonts w:ascii="GHEA Grapalat" w:hAnsi="GHEA Grapalat"/>
          <w:i/>
          <w:lang w:val="af-ZA" w:eastAsia="ru-RU"/>
        </w:rPr>
      </w:pPr>
      <w:r w:rsidRPr="00D60ADB">
        <w:rPr>
          <w:rFonts w:ascii="GHEA Grapalat" w:hAnsi="GHEA Grapalat"/>
          <w:i/>
          <w:lang w:val="af-ZA" w:eastAsia="ru-RU"/>
        </w:rPr>
        <w:t xml:space="preserve">** - </w:t>
      </w:r>
      <w:r w:rsidRPr="005F1C06">
        <w:rPr>
          <w:rFonts w:ascii="GHEA Grapalat" w:hAnsi="GHEA Grapalat"/>
          <w:i/>
          <w:lang w:eastAsia="ru-RU"/>
        </w:rPr>
        <w:t>the participant</w:t>
      </w:r>
      <w:r w:rsidRPr="00D60ADB">
        <w:rPr>
          <w:rFonts w:ascii="GHEA Grapalat" w:hAnsi="GHEA Grapalat"/>
          <w:i/>
          <w:lang w:val="af-ZA" w:eastAsia="ru-RU"/>
        </w:rPr>
        <w:t xml:space="preserve"> </w:t>
      </w:r>
      <w:r w:rsidRPr="005F1C06">
        <w:rPr>
          <w:rFonts w:ascii="GHEA Grapalat" w:hAnsi="GHEA Grapalat"/>
          <w:i/>
          <w:lang w:eastAsia="ru-RU"/>
        </w:rPr>
        <w:t>application</w:t>
      </w:r>
      <w:r w:rsidRPr="00D60ADB">
        <w:rPr>
          <w:rFonts w:ascii="GHEA Grapalat" w:hAnsi="GHEA Grapalat"/>
          <w:i/>
          <w:lang w:val="af-ZA" w:eastAsia="ru-RU"/>
        </w:rPr>
        <w:t xml:space="preserve"> </w:t>
      </w:r>
      <w:r w:rsidRPr="005F1C06">
        <w:rPr>
          <w:rFonts w:ascii="GHEA Grapalat" w:hAnsi="GHEA Grapalat"/>
          <w:i/>
          <w:lang w:eastAsia="ru-RU"/>
        </w:rPr>
        <w:t>the statement</w:t>
      </w:r>
      <w:r w:rsidRPr="00D60ADB">
        <w:rPr>
          <w:rFonts w:ascii="GHEA Grapalat" w:hAnsi="GHEA Grapalat"/>
          <w:i/>
          <w:lang w:val="af-ZA" w:eastAsia="ru-RU"/>
        </w:rPr>
        <w:t xml:space="preserve"> </w:t>
      </w:r>
      <w:r w:rsidRPr="005F1C06">
        <w:rPr>
          <w:rFonts w:ascii="GHEA Grapalat" w:hAnsi="GHEA Grapalat"/>
          <w:i/>
          <w:lang w:eastAsia="ru-RU"/>
        </w:rPr>
        <w:t>when filling out</w:t>
      </w:r>
      <w:r w:rsidRPr="00D60ADB">
        <w:rPr>
          <w:rFonts w:ascii="GHEA Grapalat" w:hAnsi="GHEA Grapalat"/>
          <w:i/>
          <w:lang w:val="af-ZA" w:eastAsia="ru-RU"/>
        </w:rPr>
        <w:t xml:space="preserve"> </w:t>
      </w:r>
      <w:r w:rsidRPr="005F1C06">
        <w:rPr>
          <w:rFonts w:ascii="GHEA Grapalat" w:hAnsi="GHEA Grapalat"/>
          <w:i/>
          <w:lang w:eastAsia="ru-RU"/>
        </w:rPr>
        <w:t>note</w:t>
      </w:r>
      <w:r w:rsidRPr="00D60ADB">
        <w:rPr>
          <w:rFonts w:ascii="GHEA Grapalat" w:hAnsi="GHEA Grapalat"/>
          <w:i/>
          <w:lang w:val="af-ZA" w:eastAsia="ru-RU"/>
        </w:rPr>
        <w:t xml:space="preserve"> </w:t>
      </w:r>
      <w:r w:rsidRPr="005F1C06">
        <w:rPr>
          <w:rFonts w:ascii="GHEA Grapalat" w:hAnsi="GHEA Grapalat"/>
          <w:i/>
          <w:lang w:eastAsia="ru-RU"/>
        </w:rPr>
        <w:t>is</w:t>
      </w:r>
      <w:r w:rsidRPr="00D60ADB">
        <w:rPr>
          <w:rFonts w:ascii="GHEA Grapalat" w:hAnsi="GHEA Grapalat"/>
          <w:i/>
          <w:lang w:val="af-ZA" w:eastAsia="ru-RU"/>
        </w:rPr>
        <w:t xml:space="preserve"> </w:t>
      </w:r>
      <w:r w:rsidRPr="005F1C06">
        <w:rPr>
          <w:rFonts w:ascii="GHEA Grapalat" w:hAnsi="GHEA Grapalat"/>
          <w:i/>
          <w:lang w:eastAsia="ru-RU"/>
        </w:rPr>
        <w:t>her</w:t>
      </w:r>
      <w:r w:rsidRPr="00D60ADB">
        <w:rPr>
          <w:rFonts w:ascii="GHEA Grapalat" w:hAnsi="GHEA Grapalat"/>
          <w:i/>
          <w:lang w:val="af-ZA" w:eastAsia="ru-RU"/>
        </w:rPr>
        <w:t xml:space="preserve"> </w:t>
      </w:r>
      <w:r w:rsidRPr="005F1C06">
        <w:rPr>
          <w:rFonts w:ascii="GHEA Grapalat" w:hAnsi="GHEA Grapalat"/>
          <w:i/>
          <w:lang w:eastAsia="ru-RU"/>
        </w:rPr>
        <w:t>real</w:t>
      </w:r>
      <w:r w:rsidRPr="00D60ADB">
        <w:rPr>
          <w:rFonts w:ascii="GHEA Grapalat" w:hAnsi="GHEA Grapalat"/>
          <w:i/>
          <w:lang w:val="af-ZA" w:eastAsia="ru-RU"/>
        </w:rPr>
        <w:t xml:space="preserve"> </w:t>
      </w:r>
      <w:r w:rsidRPr="005F1C06">
        <w:rPr>
          <w:rFonts w:ascii="GHEA Grapalat" w:hAnsi="GHEA Grapalat"/>
          <w:i/>
          <w:lang w:eastAsia="ru-RU"/>
        </w:rPr>
        <w:t>beneficiaries</w:t>
      </w:r>
      <w:r w:rsidRPr="00D60ADB">
        <w:rPr>
          <w:rFonts w:ascii="GHEA Grapalat" w:hAnsi="GHEA Grapalat"/>
          <w:i/>
          <w:lang w:val="af-ZA" w:eastAsia="ru-RU"/>
        </w:rPr>
        <w:t xml:space="preserve"> </w:t>
      </w:r>
      <w:r w:rsidRPr="005F1C06">
        <w:rPr>
          <w:rFonts w:ascii="GHEA Grapalat" w:hAnsi="GHEA Grapalat"/>
          <w:i/>
          <w:lang w:eastAsia="ru-RU"/>
        </w:rPr>
        <w:t>regarding</w:t>
      </w:r>
      <w:r w:rsidRPr="00D60ADB">
        <w:rPr>
          <w:rFonts w:ascii="GHEA Grapalat" w:hAnsi="GHEA Grapalat"/>
          <w:i/>
          <w:lang w:val="af-ZA" w:eastAsia="ru-RU"/>
        </w:rPr>
        <w:t xml:space="preserve"> </w:t>
      </w:r>
      <w:r w:rsidRPr="005F1C06">
        <w:rPr>
          <w:rFonts w:ascii="GHEA Grapalat" w:hAnsi="GHEA Grapalat"/>
          <w:i/>
          <w:lang w:eastAsia="ru-RU"/>
        </w:rPr>
        <w:t>information</w:t>
      </w:r>
      <w:r w:rsidRPr="00D60ADB">
        <w:rPr>
          <w:rFonts w:ascii="GHEA Grapalat" w:hAnsi="GHEA Grapalat"/>
          <w:i/>
          <w:lang w:val="af-ZA" w:eastAsia="ru-RU"/>
        </w:rPr>
        <w:t xml:space="preserve"> </w:t>
      </w:r>
      <w:r w:rsidRPr="005F1C06">
        <w:rPr>
          <w:rFonts w:ascii="GHEA Grapalat" w:hAnsi="GHEA Grapalat"/>
          <w:i/>
          <w:lang w:eastAsia="ru-RU"/>
        </w:rPr>
        <w:t>containing</w:t>
      </w:r>
      <w:r w:rsidRPr="00D60ADB">
        <w:rPr>
          <w:rFonts w:ascii="GHEA Grapalat" w:hAnsi="GHEA Grapalat"/>
          <w:i/>
          <w:lang w:val="af-ZA" w:eastAsia="ru-RU"/>
        </w:rPr>
        <w:t xml:space="preserve"> </w:t>
      </w:r>
      <w:r w:rsidRPr="005F1C06">
        <w:rPr>
          <w:rFonts w:ascii="GHEA Grapalat" w:hAnsi="GHEA Grapalat"/>
          <w:i/>
          <w:lang w:eastAsia="ru-RU"/>
        </w:rPr>
        <w:t>website</w:t>
      </w:r>
      <w:r w:rsidRPr="00D60ADB">
        <w:rPr>
          <w:rFonts w:ascii="GHEA Grapalat" w:hAnsi="GHEA Grapalat"/>
          <w:i/>
          <w:lang w:val="af-ZA" w:eastAsia="ru-RU"/>
        </w:rPr>
        <w:t xml:space="preserve"> </w:t>
      </w:r>
      <w:r w:rsidRPr="005F1C06">
        <w:rPr>
          <w:rFonts w:ascii="GHEA Grapalat" w:hAnsi="GHEA Grapalat"/>
          <w:i/>
          <w:lang w:eastAsia="ru-RU"/>
        </w:rPr>
        <w:t xml:space="preserve">link </w:t>
      </w:r>
      <w:r w:rsidRPr="00D60ADB">
        <w:rPr>
          <w:rFonts w:ascii="GHEA Grapalat" w:hAnsi="GHEA Grapalat"/>
          <w:i/>
          <w:lang w:val="af-ZA" w:eastAsia="ru-RU"/>
        </w:rPr>
        <w:t xml:space="preserve">if </w:t>
      </w:r>
      <w:r w:rsidRPr="005F1C06">
        <w:rPr>
          <w:rFonts w:ascii="GHEA Grapalat" w:hAnsi="GHEA Grapalat"/>
          <w:i/>
          <w:lang w:eastAsia="ru-RU"/>
        </w:rPr>
        <w:t>_</w:t>
      </w:r>
      <w:r w:rsidRPr="00D60ADB">
        <w:rPr>
          <w:rFonts w:ascii="GHEA Grapalat" w:hAnsi="GHEA Grapalat"/>
          <w:i/>
          <w:lang w:val="af-ZA" w:eastAsia="ru-RU"/>
        </w:rPr>
        <w:t xml:space="preserve"> </w:t>
      </w:r>
      <w:r w:rsidRPr="005F1C06">
        <w:rPr>
          <w:rFonts w:ascii="GHEA Grapalat" w:hAnsi="GHEA Grapalat"/>
          <w:i/>
          <w:lang w:eastAsia="ru-RU"/>
        </w:rPr>
        <w:t>that</w:t>
      </w:r>
      <w:r w:rsidRPr="00D60ADB">
        <w:rPr>
          <w:rFonts w:ascii="GHEA Grapalat" w:hAnsi="GHEA Grapalat"/>
          <w:i/>
          <w:lang w:val="af-ZA" w:eastAsia="ru-RU"/>
        </w:rPr>
        <w:t xml:space="preserve"> </w:t>
      </w:r>
      <w:r w:rsidRPr="005F1C06">
        <w:rPr>
          <w:rFonts w:ascii="GHEA Grapalat" w:hAnsi="GHEA Grapalat"/>
          <w:i/>
          <w:lang w:eastAsia="ru-RU"/>
        </w:rPr>
        <w:t xml:space="preserve">participant </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 xml:space="preserve">registration </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 xml:space="preserve">departments </w:t>
      </w:r>
      <w:r w:rsidRPr="00D60ADB">
        <w:rPr>
          <w:rFonts w:ascii="GHEA Grapalat" w:hAnsi="GHEA Grapalat"/>
          <w:i/>
          <w:lang w:val="af-ZA" w:eastAsia="ru-RU"/>
        </w:rPr>
        <w:t xml:space="preserve">, </w:t>
      </w:r>
      <w:r w:rsidRPr="005F1C06">
        <w:rPr>
          <w:rFonts w:ascii="GHEA Grapalat" w:hAnsi="GHEA Grapalat"/>
          <w:i/>
          <w:lang w:eastAsia="ru-RU"/>
        </w:rPr>
        <w:t>institutions</w:t>
      </w:r>
      <w:r w:rsidRPr="00D60ADB">
        <w:rPr>
          <w:rFonts w:ascii="GHEA Grapalat" w:hAnsi="GHEA Grapalat"/>
          <w:i/>
          <w:lang w:val="af-ZA" w:eastAsia="ru-RU"/>
        </w:rPr>
        <w:t xml:space="preserve"> </w:t>
      </w:r>
      <w:r w:rsidRPr="005F1C06">
        <w:rPr>
          <w:rFonts w:ascii="GHEA Grapalat" w:hAnsi="GHEA Grapalat"/>
          <w:i/>
          <w:lang w:eastAsia="ru-RU"/>
        </w:rPr>
        <w:t>and:</w:t>
      </w:r>
      <w:r w:rsidRPr="00D60ADB">
        <w:rPr>
          <w:rFonts w:ascii="GHEA Grapalat" w:hAnsi="GHEA Grapalat"/>
          <w:i/>
          <w:lang w:val="af-ZA" w:eastAsia="ru-RU"/>
        </w:rPr>
        <w:t xml:space="preserve"> </w:t>
      </w:r>
      <w:r w:rsidRPr="005F1C06">
        <w:rPr>
          <w:rFonts w:ascii="GHEA Grapalat" w:hAnsi="GHEA Grapalat"/>
          <w:i/>
          <w:lang w:eastAsia="ru-RU"/>
        </w:rPr>
        <w:t>individual</w:t>
      </w:r>
      <w:r w:rsidRPr="00D60ADB">
        <w:rPr>
          <w:rFonts w:ascii="GHEA Grapalat" w:hAnsi="GHEA Grapalat"/>
          <w:i/>
          <w:lang w:val="af-ZA" w:eastAsia="ru-RU"/>
        </w:rPr>
        <w:t xml:space="preserve"> </w:t>
      </w:r>
      <w:r w:rsidRPr="005F1C06">
        <w:rPr>
          <w:rFonts w:ascii="GHEA Grapalat" w:hAnsi="GHEA Grapalat"/>
          <w:i/>
          <w:lang w:eastAsia="ru-RU"/>
        </w:rPr>
        <w:t>entrepreneurs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accounting</w:t>
      </w:r>
      <w:r w:rsidRPr="00D60ADB">
        <w:rPr>
          <w:rFonts w:ascii="Calibri" w:hAnsi="Calibri" w:cs="Calibri"/>
          <w:i/>
          <w:lang w:val="af-ZA" w:eastAsia="ru-RU"/>
        </w:rPr>
        <w:t> </w:t>
      </w:r>
      <w:r w:rsidRPr="005F1C06">
        <w:rPr>
          <w:rFonts w:ascii="GHEA Grapalat" w:hAnsi="GHEA Grapalat" w:cs="GHEA Grapalat"/>
          <w:i/>
          <w:lang w:eastAsia="ru-RU"/>
        </w:rPr>
        <w:t xml:space="preserve">about </w:t>
      </w:r>
      <w:r w:rsidRPr="00D60ADB">
        <w:rPr>
          <w:rFonts w:ascii="GHEA Grapalat" w:hAnsi="GHEA Grapalat" w:cs="GHEA Grapalat"/>
          <w:i/>
          <w:lang w:val="af-ZA" w:eastAsia="ru-RU"/>
        </w:rPr>
        <w:t>»</w:t>
      </w:r>
      <w:r w:rsidRPr="00D60ADB">
        <w:rPr>
          <w:rFonts w:ascii="GHEA Grapalat" w:hAnsi="GHEA Grapalat"/>
          <w:i/>
          <w:lang w:val="af-ZA" w:eastAsia="ru-RU"/>
        </w:rPr>
        <w:t xml:space="preserve"> </w:t>
      </w:r>
      <w:r w:rsidRPr="005F1C06">
        <w:rPr>
          <w:rFonts w:ascii="GHEA Grapalat" w:hAnsi="GHEA Grapalat" w:cs="GHEA Grapalat"/>
          <w:i/>
          <w:lang w:eastAsia="ru-RU"/>
        </w:rPr>
        <w:t>of the law</w:t>
      </w:r>
      <w:r w:rsidRPr="00D60ADB">
        <w:rPr>
          <w:rFonts w:ascii="GHEA Grapalat" w:hAnsi="GHEA Grapalat"/>
          <w:i/>
          <w:lang w:val="af-ZA" w:eastAsia="ru-RU"/>
        </w:rPr>
        <w:t xml:space="preserve"> </w:t>
      </w:r>
      <w:r w:rsidRPr="005F1C06">
        <w:rPr>
          <w:rFonts w:ascii="GHEA Grapalat" w:hAnsi="GHEA Grapalat" w:cs="GHEA Grapalat"/>
          <w:i/>
          <w:lang w:eastAsia="ru-RU"/>
        </w:rPr>
        <w:t>based on</w:t>
      </w:r>
      <w:r w:rsidRPr="00D60ADB">
        <w:rPr>
          <w:rFonts w:ascii="GHEA Grapalat" w:hAnsi="GHEA Grapalat"/>
          <w:i/>
          <w:lang w:val="af-ZA" w:eastAsia="ru-RU"/>
        </w:rPr>
        <w:t xml:space="preserve"> </w:t>
      </w:r>
      <w:proofErr w:type="spellStart"/>
      <w:r w:rsidRPr="005F1C06">
        <w:rPr>
          <w:rFonts w:ascii="GHEA Grapalat" w:hAnsi="GHEA Grapalat" w:cs="GHEA Grapalat"/>
          <w:i/>
          <w:lang w:eastAsia="ru-RU"/>
        </w:rPr>
        <w:t>on</w:t>
      </w:r>
      <w:proofErr w:type="spellEnd"/>
      <w:r w:rsidRPr="00D60ADB">
        <w:rPr>
          <w:rFonts w:ascii="GHEA Grapalat" w:hAnsi="GHEA Grapalat"/>
          <w:i/>
          <w:lang w:val="af-ZA" w:eastAsia="ru-RU"/>
        </w:rPr>
        <w:t xml:space="preserve"> </w:t>
      </w:r>
      <w:r w:rsidRPr="005F1C06">
        <w:rPr>
          <w:rFonts w:ascii="GHEA Grapalat" w:hAnsi="GHEA Grapalat" w:cs="GHEA Grapalat"/>
          <w:i/>
          <w:lang w:eastAsia="ru-RU"/>
        </w:rPr>
        <w:t>real</w:t>
      </w:r>
      <w:r w:rsidRPr="00D60ADB">
        <w:rPr>
          <w:rFonts w:ascii="GHEA Grapalat" w:hAnsi="GHEA Grapalat"/>
          <w:i/>
          <w:lang w:val="af-ZA" w:eastAsia="ru-RU"/>
        </w:rPr>
        <w:t xml:space="preserve"> </w:t>
      </w:r>
      <w:r w:rsidRPr="005F1C06">
        <w:rPr>
          <w:rFonts w:ascii="GHEA Grapalat" w:hAnsi="GHEA Grapalat" w:cs="GHEA Grapalat"/>
          <w:i/>
          <w:lang w:eastAsia="ru-RU"/>
        </w:rPr>
        <w:t>beneficiaries</w:t>
      </w:r>
      <w:r w:rsidRPr="00D60ADB">
        <w:rPr>
          <w:rFonts w:ascii="GHEA Grapalat" w:hAnsi="GHEA Grapalat"/>
          <w:i/>
          <w:lang w:val="af-ZA" w:eastAsia="ru-RU"/>
        </w:rPr>
        <w:t xml:space="preserve"> </w:t>
      </w:r>
      <w:r w:rsidRPr="005F1C06">
        <w:rPr>
          <w:rFonts w:ascii="GHEA Grapalat" w:hAnsi="GHEA Grapalat" w:cs="GHEA Grapalat"/>
          <w:i/>
          <w:lang w:eastAsia="ru-RU"/>
        </w:rPr>
        <w:t>regarding</w:t>
      </w:r>
      <w:r w:rsidRPr="00D60ADB">
        <w:rPr>
          <w:rFonts w:ascii="GHEA Grapalat" w:hAnsi="GHEA Grapalat"/>
          <w:i/>
          <w:lang w:val="af-ZA" w:eastAsia="ru-RU"/>
        </w:rPr>
        <w:t xml:space="preserve"> </w:t>
      </w:r>
      <w:r w:rsidRPr="005F1C06">
        <w:rPr>
          <w:rFonts w:ascii="GHEA Grapalat" w:hAnsi="GHEA Grapalat" w:cs="GHEA Grapalat"/>
          <w:i/>
          <w:lang w:eastAsia="ru-RU"/>
        </w:rPr>
        <w:t>declaration</w:t>
      </w:r>
      <w:r w:rsidRPr="00D60ADB">
        <w:rPr>
          <w:rFonts w:ascii="GHEA Grapalat" w:hAnsi="GHEA Grapalat"/>
          <w:i/>
          <w:lang w:val="af-ZA" w:eastAsia="ru-RU"/>
        </w:rPr>
        <w:t xml:space="preserve"> </w:t>
      </w:r>
      <w:r w:rsidRPr="005F1C06">
        <w:rPr>
          <w:rFonts w:ascii="GHEA Grapalat" w:hAnsi="GHEA Grapalat" w:cs="GHEA Grapalat"/>
          <w:i/>
          <w:lang w:eastAsia="ru-RU"/>
        </w:rPr>
        <w:t>to present</w:t>
      </w:r>
      <w:r w:rsidRPr="00D60ADB">
        <w:rPr>
          <w:rFonts w:ascii="GHEA Grapalat" w:hAnsi="GHEA Grapalat"/>
          <w:i/>
          <w:lang w:val="af-ZA" w:eastAsia="ru-RU"/>
        </w:rPr>
        <w:t xml:space="preserve"> </w:t>
      </w:r>
      <w:r w:rsidRPr="005F1C06">
        <w:rPr>
          <w:rFonts w:ascii="GHEA Grapalat" w:hAnsi="GHEA Grapalat" w:cs="GHEA Grapalat"/>
          <w:i/>
          <w:lang w:eastAsia="ru-RU"/>
        </w:rPr>
        <w:t>duty</w:t>
      </w:r>
      <w:r w:rsidRPr="00D60ADB">
        <w:rPr>
          <w:rFonts w:ascii="GHEA Grapalat" w:hAnsi="GHEA Grapalat"/>
          <w:i/>
          <w:lang w:val="af-ZA" w:eastAsia="ru-RU"/>
        </w:rPr>
        <w:t xml:space="preserve"> </w:t>
      </w:r>
      <w:r w:rsidRPr="005F1C06">
        <w:rPr>
          <w:rFonts w:ascii="GHEA Grapalat" w:hAnsi="GHEA Grapalat" w:cs="GHEA Grapalat"/>
          <w:i/>
          <w:lang w:eastAsia="ru-RU"/>
        </w:rPr>
        <w:t>having</w:t>
      </w:r>
      <w:r w:rsidRPr="00D60ADB">
        <w:rPr>
          <w:rFonts w:ascii="GHEA Grapalat" w:hAnsi="GHEA Grapalat"/>
          <w:i/>
          <w:lang w:val="af-ZA" w:eastAsia="ru-RU"/>
        </w:rPr>
        <w:t xml:space="preserve"> </w:t>
      </w:r>
      <w:r w:rsidRPr="005F1C06">
        <w:rPr>
          <w:rFonts w:ascii="GHEA Grapalat" w:hAnsi="GHEA Grapalat" w:cs="GHEA Grapalat"/>
          <w:i/>
          <w:lang w:eastAsia="ru-RU"/>
        </w:rPr>
        <w:t>legal</w:t>
      </w:r>
      <w:r w:rsidRPr="00D60ADB">
        <w:rPr>
          <w:rFonts w:ascii="GHEA Grapalat" w:hAnsi="GHEA Grapalat"/>
          <w:i/>
          <w:lang w:val="af-ZA" w:eastAsia="ru-RU"/>
        </w:rPr>
        <w:t xml:space="preserve"> </w:t>
      </w:r>
      <w:r w:rsidRPr="005F1C06">
        <w:rPr>
          <w:rFonts w:ascii="GHEA Grapalat" w:hAnsi="GHEA Grapalat" w:cs="GHEA Grapalat"/>
          <w:i/>
          <w:lang w:eastAsia="ru-RU"/>
        </w:rPr>
        <w:t>person</w:t>
      </w:r>
      <w:r w:rsidRPr="00D60ADB">
        <w:rPr>
          <w:rFonts w:ascii="GHEA Grapalat" w:hAnsi="GHEA Grapalat"/>
          <w:i/>
          <w:lang w:val="af-ZA" w:eastAsia="ru-RU"/>
        </w:rPr>
        <w:t xml:space="preserve"> </w:t>
      </w:r>
      <w:r w:rsidRPr="005F1C06">
        <w:rPr>
          <w:rFonts w:ascii="GHEA Grapalat" w:hAnsi="GHEA Grapalat" w:cs="GHEA Grapalat"/>
          <w:i/>
          <w:lang w:eastAsia="ru-RU"/>
        </w:rPr>
        <w:t>is</w:t>
      </w:r>
      <w:r w:rsidRPr="00D60ADB">
        <w:rPr>
          <w:rFonts w:ascii="GHEA Grapalat" w:hAnsi="GHEA Grapalat"/>
          <w:i/>
          <w:lang w:val="af-ZA" w:eastAsia="ru-RU"/>
        </w:rPr>
        <w:t xml:space="preserve"> </w:t>
      </w:r>
      <w:r w:rsidRPr="005F1C06">
        <w:rPr>
          <w:rFonts w:ascii="GHEA Grapalat" w:hAnsi="GHEA Grapalat" w:cs="GHEA Grapalat"/>
          <w:i/>
          <w:lang w:eastAsia="ru-RU"/>
        </w:rPr>
        <w:t>and:</w:t>
      </w:r>
      <w:r w:rsidRPr="00D60ADB">
        <w:rPr>
          <w:rFonts w:ascii="GHEA Grapalat" w:hAnsi="GHEA Grapalat"/>
          <w:i/>
          <w:lang w:val="af-ZA" w:eastAsia="ru-RU"/>
        </w:rPr>
        <w:t xml:space="preserve"> </w:t>
      </w:r>
      <w:r w:rsidRPr="005F1C06">
        <w:rPr>
          <w:rFonts w:ascii="GHEA Grapalat" w:hAnsi="GHEA Grapalat" w:cs="GHEA Grapalat"/>
          <w:i/>
          <w:lang w:eastAsia="ru-RU"/>
        </w:rPr>
        <w:t>the application</w:t>
      </w:r>
      <w:r w:rsidRPr="00D60ADB">
        <w:rPr>
          <w:rFonts w:ascii="GHEA Grapalat" w:hAnsi="GHEA Grapalat"/>
          <w:i/>
          <w:lang w:val="af-ZA" w:eastAsia="ru-RU"/>
        </w:rPr>
        <w:t xml:space="preserve"> </w:t>
      </w:r>
      <w:r w:rsidRPr="005F1C06">
        <w:rPr>
          <w:rFonts w:ascii="GHEA Grapalat" w:hAnsi="GHEA Grapalat" w:cs="GHEA Grapalat"/>
          <w:i/>
          <w:lang w:eastAsia="ru-RU"/>
        </w:rPr>
        <w:t>to present</w:t>
      </w:r>
      <w:r w:rsidRPr="00D60ADB">
        <w:rPr>
          <w:rFonts w:ascii="GHEA Grapalat" w:hAnsi="GHEA Grapalat"/>
          <w:i/>
          <w:lang w:val="af-ZA" w:eastAsia="ru-RU"/>
        </w:rPr>
        <w:t xml:space="preserve"> </w:t>
      </w:r>
      <w:r w:rsidRPr="005F1C06">
        <w:rPr>
          <w:rFonts w:ascii="GHEA Grapalat" w:hAnsi="GHEA Grapalat" w:cs="GHEA Grapalat"/>
          <w:i/>
          <w:lang w:eastAsia="ru-RU"/>
        </w:rPr>
        <w:t>of the day</w:t>
      </w:r>
      <w:r w:rsidRPr="00D60ADB">
        <w:rPr>
          <w:rFonts w:ascii="GHEA Grapalat" w:hAnsi="GHEA Grapalat"/>
          <w:i/>
          <w:lang w:val="af-ZA" w:eastAsia="ru-RU"/>
        </w:rPr>
        <w:t xml:space="preserve"> </w:t>
      </w:r>
      <w:r w:rsidRPr="005F1C06">
        <w:rPr>
          <w:rFonts w:ascii="GHEA Grapalat" w:hAnsi="GHEA Grapalat" w:cs="GHEA Grapalat"/>
          <w:i/>
          <w:lang w:eastAsia="ru-RU"/>
        </w:rPr>
        <w:t>as of</w:t>
      </w:r>
      <w:r w:rsidRPr="00D60ADB">
        <w:rPr>
          <w:rFonts w:ascii="GHEA Grapalat" w:hAnsi="GHEA Grapalat"/>
          <w:i/>
          <w:lang w:val="af-ZA" w:eastAsia="ru-RU"/>
        </w:rPr>
        <w:t xml:space="preserve"> </w:t>
      </w:r>
      <w:r w:rsidRPr="005F1C06">
        <w:rPr>
          <w:rFonts w:ascii="GHEA Grapalat" w:hAnsi="GHEA Grapalat" w:cs="GHEA Grapalat"/>
          <w:i/>
          <w:lang w:eastAsia="ru-RU"/>
        </w:rPr>
        <w:t>established</w:t>
      </w:r>
      <w:r w:rsidRPr="00D60ADB">
        <w:rPr>
          <w:rFonts w:ascii="GHEA Grapalat" w:hAnsi="GHEA Grapalat"/>
          <w:i/>
          <w:lang w:val="af-ZA" w:eastAsia="ru-RU"/>
        </w:rPr>
        <w:t xml:space="preserve"> </w:t>
      </w:r>
      <w:r w:rsidRPr="005F1C06">
        <w:rPr>
          <w:rFonts w:ascii="GHEA Grapalat" w:hAnsi="GHEA Grapalat" w:cs="GHEA Grapalat"/>
          <w:i/>
          <w:lang w:eastAsia="ru-RU"/>
        </w:rPr>
        <w:t>in order</w:t>
      </w:r>
      <w:r w:rsidRPr="00D60ADB">
        <w:rPr>
          <w:rFonts w:ascii="GHEA Grapalat" w:hAnsi="GHEA Grapalat"/>
          <w:i/>
          <w:lang w:val="af-ZA" w:eastAsia="ru-RU"/>
        </w:rPr>
        <w:t xml:space="preserve"> </w:t>
      </w:r>
      <w:r w:rsidRPr="005F1C06">
        <w:rPr>
          <w:rFonts w:ascii="GHEA Grapalat" w:hAnsi="GHEA Grapalat" w:cs="GHEA Grapalat"/>
          <w:i/>
          <w:lang w:eastAsia="ru-RU"/>
        </w:rPr>
        <w:t>need</w:t>
      </w:r>
      <w:r w:rsidRPr="00D60ADB">
        <w:rPr>
          <w:rFonts w:ascii="GHEA Grapalat" w:hAnsi="GHEA Grapalat"/>
          <w:i/>
          <w:lang w:val="af-ZA" w:eastAsia="ru-RU"/>
        </w:rPr>
        <w:t xml:space="preserve"> </w:t>
      </w:r>
      <w:r w:rsidRPr="005F1C06">
        <w:rPr>
          <w:rFonts w:ascii="GHEA Grapalat" w:hAnsi="GHEA Grapalat" w:cs="GHEA Grapalat"/>
          <w:i/>
          <w:lang w:eastAsia="ru-RU"/>
        </w:rPr>
        <w:t>is</w:t>
      </w:r>
      <w:r w:rsidRPr="00D60ADB">
        <w:rPr>
          <w:rFonts w:ascii="GHEA Grapalat" w:hAnsi="GHEA Grapalat"/>
          <w:i/>
          <w:lang w:val="af-ZA" w:eastAsia="ru-RU"/>
        </w:rPr>
        <w:t xml:space="preserve"> </w:t>
      </w:r>
      <w:r w:rsidRPr="005F1C06">
        <w:rPr>
          <w:rFonts w:ascii="GHEA Grapalat" w:hAnsi="GHEA Grapalat" w:cs="GHEA Grapalat"/>
          <w:i/>
          <w:lang w:eastAsia="ru-RU"/>
        </w:rPr>
        <w:t xml:space="preserve">logically </w:t>
      </w:r>
      <w:r w:rsidRPr="005F1C06">
        <w:rPr>
          <w:rFonts w:ascii="GHEA Grapalat" w:hAnsi="GHEA Grapalat"/>
          <w:i/>
          <w:lang w:eastAsia="ru-RU"/>
        </w:rPr>
        <w:t>_</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of the registry</w:t>
      </w:r>
      <w:r w:rsidRPr="00D60ADB">
        <w:rPr>
          <w:rFonts w:ascii="GHEA Grapalat" w:hAnsi="GHEA Grapalat"/>
          <w:i/>
          <w:lang w:val="af-ZA" w:eastAsia="ru-RU"/>
        </w:rPr>
        <w:t xml:space="preserve"> </w:t>
      </w:r>
      <w:r w:rsidRPr="005F1C06">
        <w:rPr>
          <w:rFonts w:ascii="GHEA Grapalat" w:hAnsi="GHEA Grapalat"/>
          <w:i/>
          <w:lang w:eastAsia="ru-RU"/>
        </w:rPr>
        <w:t>in the agency</w:t>
      </w:r>
      <w:r w:rsidRPr="00D60ADB">
        <w:rPr>
          <w:rFonts w:ascii="GHEA Grapalat" w:hAnsi="GHEA Grapalat"/>
          <w:i/>
          <w:lang w:val="af-ZA" w:eastAsia="ru-RU"/>
        </w:rPr>
        <w:t xml:space="preserve"> </w:t>
      </w:r>
      <w:r w:rsidRPr="005F1C06">
        <w:rPr>
          <w:rFonts w:ascii="GHEA Grapalat" w:hAnsi="GHEA Grapalat"/>
          <w:i/>
          <w:lang w:eastAsia="ru-RU"/>
        </w:rPr>
        <w:t>registered</w:t>
      </w:r>
      <w:r w:rsidRPr="00D60ADB">
        <w:rPr>
          <w:rFonts w:ascii="GHEA Grapalat" w:hAnsi="GHEA Grapalat"/>
          <w:i/>
          <w:lang w:val="af-ZA" w:eastAsia="ru-RU"/>
        </w:rPr>
        <w:t xml:space="preserve"> </w:t>
      </w:r>
      <w:r w:rsidRPr="005F1C06">
        <w:rPr>
          <w:rFonts w:ascii="GHEA Grapalat" w:hAnsi="GHEA Grapalat"/>
          <w:i/>
          <w:lang w:eastAsia="ru-RU"/>
        </w:rPr>
        <w:t>Be</w:t>
      </w:r>
      <w:r w:rsidRPr="00D60ADB">
        <w:rPr>
          <w:rFonts w:ascii="GHEA Grapalat" w:hAnsi="GHEA Grapalat"/>
          <w:i/>
          <w:lang w:val="af-ZA" w:eastAsia="ru-RU"/>
        </w:rPr>
        <w:t xml:space="preserve"> </w:t>
      </w:r>
      <w:r w:rsidRPr="005F1C06">
        <w:rPr>
          <w:rFonts w:ascii="GHEA Grapalat" w:hAnsi="GHEA Grapalat"/>
          <w:i/>
          <w:lang w:eastAsia="ru-RU"/>
        </w:rPr>
        <w:t>her</w:t>
      </w:r>
      <w:r w:rsidRPr="00D60ADB">
        <w:rPr>
          <w:rFonts w:ascii="GHEA Grapalat" w:hAnsi="GHEA Grapalat"/>
          <w:i/>
          <w:lang w:val="af-ZA" w:eastAsia="ru-RU"/>
        </w:rPr>
        <w:t xml:space="preserve"> </w:t>
      </w:r>
      <w:r w:rsidRPr="005F1C06">
        <w:rPr>
          <w:rFonts w:ascii="GHEA Grapalat" w:hAnsi="GHEA Grapalat"/>
          <w:i/>
          <w:lang w:eastAsia="ru-RU"/>
        </w:rPr>
        <w:t>real</w:t>
      </w:r>
      <w:r w:rsidRPr="00D60ADB">
        <w:rPr>
          <w:rFonts w:ascii="GHEA Grapalat" w:hAnsi="GHEA Grapalat"/>
          <w:i/>
          <w:lang w:val="af-ZA" w:eastAsia="ru-RU"/>
        </w:rPr>
        <w:t xml:space="preserve"> </w:t>
      </w:r>
      <w:r w:rsidRPr="005F1C06">
        <w:rPr>
          <w:rFonts w:ascii="GHEA Grapalat" w:hAnsi="GHEA Grapalat"/>
          <w:i/>
          <w:lang w:eastAsia="ru-RU"/>
        </w:rPr>
        <w:t>beneficiaries</w:t>
      </w:r>
      <w:r w:rsidRPr="00D60ADB">
        <w:rPr>
          <w:rFonts w:ascii="GHEA Grapalat" w:hAnsi="GHEA Grapalat"/>
          <w:i/>
          <w:lang w:val="af-ZA" w:eastAsia="ru-RU"/>
        </w:rPr>
        <w:t xml:space="preserve"> </w:t>
      </w:r>
      <w:r w:rsidRPr="005F1C06">
        <w:rPr>
          <w:rFonts w:ascii="GHEA Grapalat" w:hAnsi="GHEA Grapalat"/>
          <w:i/>
          <w:lang w:eastAsia="ru-RU"/>
        </w:rPr>
        <w:t>regarding</w:t>
      </w:r>
      <w:r w:rsidRPr="00D60ADB">
        <w:rPr>
          <w:rFonts w:ascii="GHEA Grapalat" w:hAnsi="GHEA Grapalat"/>
          <w:i/>
          <w:lang w:val="af-ZA" w:eastAsia="ru-RU"/>
        </w:rPr>
        <w:t xml:space="preserve"> the </w:t>
      </w:r>
      <w:r w:rsidRPr="005F1C06">
        <w:rPr>
          <w:rFonts w:ascii="GHEA Grapalat" w:hAnsi="GHEA Grapalat"/>
          <w:i/>
          <w:lang w:eastAsia="ru-RU"/>
        </w:rPr>
        <w:t>information</w:t>
      </w:r>
    </w:p>
    <w:p w14:paraId="0B9669DF" w14:textId="77777777" w:rsidR="00266F6D" w:rsidRPr="00D60ADB" w:rsidRDefault="00266F6D" w:rsidP="00532D6C">
      <w:pPr>
        <w:pStyle w:val="BodyTextIndent3"/>
        <w:spacing w:line="240" w:lineRule="auto"/>
        <w:ind w:left="142" w:firstLine="0"/>
        <w:rPr>
          <w:rFonts w:ascii="GHEA Grapalat" w:hAnsi="GHEA Grapalat"/>
          <w:i/>
          <w:lang w:val="af-ZA" w:eastAsia="ru-RU"/>
        </w:rPr>
      </w:pPr>
    </w:p>
    <w:p w14:paraId="24684703" w14:textId="77777777" w:rsidR="00266F6D" w:rsidRPr="00D60ADB" w:rsidRDefault="00266F6D" w:rsidP="00532D6C">
      <w:pPr>
        <w:pStyle w:val="BodyTextIndent3"/>
        <w:spacing w:line="240" w:lineRule="auto"/>
        <w:ind w:left="142" w:firstLine="218"/>
        <w:rPr>
          <w:rFonts w:ascii="GHEA Grapalat" w:hAnsi="GHEA Grapalat"/>
          <w:i/>
          <w:lang w:val="af-ZA" w:eastAsia="ru-RU"/>
        </w:rPr>
      </w:pPr>
      <w:r w:rsidRPr="00D60ADB">
        <w:rPr>
          <w:rFonts w:ascii="GHEA Grapalat" w:hAnsi="GHEA Grapalat"/>
          <w:i/>
          <w:lang w:val="af-ZA" w:eastAsia="ru-RU"/>
        </w:rPr>
        <w:t xml:space="preserve">- </w:t>
      </w:r>
      <w:r w:rsidRPr="005F1C06">
        <w:rPr>
          <w:rFonts w:ascii="GHEA Grapalat" w:hAnsi="GHEA Grapalat"/>
          <w:i/>
          <w:lang w:eastAsia="ru-RU"/>
        </w:rPr>
        <w:t>If</w:t>
      </w:r>
      <w:r w:rsidRPr="00D60ADB">
        <w:rPr>
          <w:rFonts w:ascii="GHEA Grapalat" w:hAnsi="GHEA Grapalat"/>
          <w:i/>
          <w:lang w:val="af-ZA" w:eastAsia="ru-RU"/>
        </w:rPr>
        <w:t xml:space="preserve"> </w:t>
      </w:r>
      <w:r w:rsidRPr="005F1C06">
        <w:rPr>
          <w:rFonts w:ascii="GHEA Grapalat" w:hAnsi="GHEA Grapalat"/>
          <w:i/>
          <w:lang w:eastAsia="ru-RU"/>
        </w:rPr>
        <w:t xml:space="preserve">participant </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 xml:space="preserve">registration </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 xml:space="preserve">departments </w:t>
      </w:r>
      <w:r w:rsidRPr="00D60ADB">
        <w:rPr>
          <w:rFonts w:ascii="GHEA Grapalat" w:hAnsi="GHEA Grapalat"/>
          <w:i/>
          <w:lang w:val="af-ZA" w:eastAsia="ru-RU"/>
        </w:rPr>
        <w:t xml:space="preserve">, </w:t>
      </w:r>
      <w:r w:rsidRPr="005F1C06">
        <w:rPr>
          <w:rFonts w:ascii="GHEA Grapalat" w:hAnsi="GHEA Grapalat"/>
          <w:i/>
          <w:lang w:eastAsia="ru-RU"/>
        </w:rPr>
        <w:t>institutions</w:t>
      </w:r>
      <w:r w:rsidRPr="00D60ADB">
        <w:rPr>
          <w:rFonts w:ascii="GHEA Grapalat" w:hAnsi="GHEA Grapalat"/>
          <w:i/>
          <w:lang w:val="af-ZA" w:eastAsia="ru-RU"/>
        </w:rPr>
        <w:t xml:space="preserve"> </w:t>
      </w:r>
      <w:r w:rsidRPr="005F1C06">
        <w:rPr>
          <w:rFonts w:ascii="GHEA Grapalat" w:hAnsi="GHEA Grapalat"/>
          <w:i/>
          <w:lang w:eastAsia="ru-RU"/>
        </w:rPr>
        <w:t>and:</w:t>
      </w:r>
      <w:r w:rsidRPr="00D60ADB">
        <w:rPr>
          <w:rFonts w:ascii="GHEA Grapalat" w:hAnsi="GHEA Grapalat"/>
          <w:i/>
          <w:lang w:val="af-ZA" w:eastAsia="ru-RU"/>
        </w:rPr>
        <w:t xml:space="preserve"> </w:t>
      </w:r>
      <w:r w:rsidRPr="005F1C06">
        <w:rPr>
          <w:rFonts w:ascii="GHEA Grapalat" w:hAnsi="GHEA Grapalat"/>
          <w:i/>
          <w:lang w:eastAsia="ru-RU"/>
        </w:rPr>
        <w:t>individual</w:t>
      </w:r>
      <w:r w:rsidRPr="00D60ADB">
        <w:rPr>
          <w:rFonts w:ascii="GHEA Grapalat" w:hAnsi="GHEA Grapalat"/>
          <w:i/>
          <w:lang w:val="af-ZA" w:eastAsia="ru-RU"/>
        </w:rPr>
        <w:t xml:space="preserve"> </w:t>
      </w:r>
      <w:r w:rsidRPr="005F1C06">
        <w:rPr>
          <w:rFonts w:ascii="GHEA Grapalat" w:hAnsi="GHEA Grapalat"/>
          <w:i/>
          <w:lang w:eastAsia="ru-RU"/>
        </w:rPr>
        <w:t>entrepreneurs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accounting</w:t>
      </w:r>
      <w:r w:rsidRPr="00D60ADB">
        <w:rPr>
          <w:rFonts w:ascii="GHEA Grapalat" w:hAnsi="GHEA Grapalat"/>
          <w:i/>
          <w:lang w:val="af-ZA" w:eastAsia="ru-RU"/>
        </w:rPr>
        <w:t xml:space="preserve"> </w:t>
      </w:r>
      <w:r w:rsidRPr="005F1C06">
        <w:rPr>
          <w:rFonts w:ascii="GHEA Grapalat" w:hAnsi="GHEA Grapalat"/>
          <w:i/>
          <w:lang w:eastAsia="ru-RU"/>
        </w:rPr>
        <w:t xml:space="preserve">on </w:t>
      </w:r>
      <w:r w:rsidRPr="00D60ADB">
        <w:rPr>
          <w:rFonts w:ascii="GHEA Grapalat" w:hAnsi="GHEA Grapalat"/>
          <w:i/>
          <w:lang w:val="af-ZA" w:eastAsia="ru-RU"/>
        </w:rPr>
        <w:t xml:space="preserve">" </w:t>
      </w:r>
      <w:r w:rsidRPr="005F1C06">
        <w:rPr>
          <w:rFonts w:ascii="GHEA Grapalat" w:hAnsi="GHEA Grapalat"/>
          <w:i/>
          <w:lang w:eastAsia="ru-RU"/>
        </w:rPr>
        <w:t>law</w:t>
      </w:r>
      <w:r w:rsidRPr="00D60ADB">
        <w:rPr>
          <w:rFonts w:ascii="GHEA Grapalat" w:hAnsi="GHEA Grapalat"/>
          <w:i/>
          <w:lang w:val="af-ZA" w:eastAsia="ru-RU"/>
        </w:rPr>
        <w:t xml:space="preserve"> </w:t>
      </w:r>
      <w:r w:rsidRPr="005F1C06">
        <w:rPr>
          <w:rFonts w:ascii="GHEA Grapalat" w:hAnsi="GHEA Grapalat"/>
          <w:i/>
          <w:lang w:eastAsia="ru-RU"/>
        </w:rPr>
        <w:t>based on</w:t>
      </w:r>
      <w:r w:rsidRPr="00D60ADB">
        <w:rPr>
          <w:rFonts w:ascii="GHEA Grapalat" w:hAnsi="GHEA Grapalat"/>
          <w:i/>
          <w:lang w:val="af-ZA" w:eastAsia="ru-RU"/>
        </w:rPr>
        <w:t xml:space="preserve"> </w:t>
      </w:r>
      <w:proofErr w:type="spellStart"/>
      <w:r w:rsidRPr="005F1C06">
        <w:rPr>
          <w:rFonts w:ascii="GHEA Grapalat" w:hAnsi="GHEA Grapalat"/>
          <w:i/>
          <w:lang w:eastAsia="ru-RU"/>
        </w:rPr>
        <w:t>on</w:t>
      </w:r>
      <w:proofErr w:type="spellEnd"/>
      <w:r w:rsidRPr="00D60ADB">
        <w:rPr>
          <w:rFonts w:ascii="GHEA Grapalat" w:hAnsi="GHEA Grapalat"/>
          <w:i/>
          <w:lang w:val="af-ZA" w:eastAsia="ru-RU"/>
        </w:rPr>
        <w:t xml:space="preserve"> </w:t>
      </w:r>
      <w:r w:rsidRPr="005F1C06">
        <w:rPr>
          <w:rFonts w:ascii="GHEA Grapalat" w:hAnsi="GHEA Grapalat"/>
          <w:i/>
          <w:lang w:eastAsia="ru-RU"/>
        </w:rPr>
        <w:t>real</w:t>
      </w:r>
      <w:r w:rsidRPr="00D60ADB">
        <w:rPr>
          <w:rFonts w:ascii="GHEA Grapalat" w:hAnsi="GHEA Grapalat"/>
          <w:i/>
          <w:lang w:val="af-ZA" w:eastAsia="ru-RU"/>
        </w:rPr>
        <w:t xml:space="preserve"> </w:t>
      </w:r>
      <w:r w:rsidRPr="005F1C06">
        <w:rPr>
          <w:rFonts w:ascii="GHEA Grapalat" w:hAnsi="GHEA Grapalat"/>
          <w:i/>
          <w:lang w:eastAsia="ru-RU"/>
        </w:rPr>
        <w:t>beneficiaries</w:t>
      </w:r>
      <w:r w:rsidRPr="00D60ADB">
        <w:rPr>
          <w:rFonts w:ascii="GHEA Grapalat" w:hAnsi="GHEA Grapalat"/>
          <w:i/>
          <w:lang w:val="af-ZA" w:eastAsia="ru-RU"/>
        </w:rPr>
        <w:t xml:space="preserve"> </w:t>
      </w:r>
      <w:r w:rsidRPr="005F1C06">
        <w:rPr>
          <w:rFonts w:ascii="GHEA Grapalat" w:hAnsi="GHEA Grapalat"/>
          <w:i/>
          <w:lang w:eastAsia="ru-RU"/>
        </w:rPr>
        <w:t>regarding</w:t>
      </w:r>
      <w:r w:rsidRPr="00D60ADB">
        <w:rPr>
          <w:rFonts w:ascii="GHEA Grapalat" w:hAnsi="GHEA Grapalat"/>
          <w:i/>
          <w:lang w:val="af-ZA" w:eastAsia="ru-RU"/>
        </w:rPr>
        <w:t xml:space="preserve"> </w:t>
      </w:r>
      <w:r w:rsidRPr="005F1C06">
        <w:rPr>
          <w:rFonts w:ascii="GHEA Grapalat" w:hAnsi="GHEA Grapalat"/>
          <w:i/>
          <w:lang w:eastAsia="ru-RU"/>
        </w:rPr>
        <w:t>declaration</w:t>
      </w:r>
      <w:r w:rsidRPr="00D60ADB">
        <w:rPr>
          <w:rFonts w:ascii="GHEA Grapalat" w:hAnsi="GHEA Grapalat"/>
          <w:i/>
          <w:lang w:val="af-ZA" w:eastAsia="ru-RU"/>
        </w:rPr>
        <w:t xml:space="preserve"> </w:t>
      </w:r>
      <w:r w:rsidRPr="005F1C06">
        <w:rPr>
          <w:rFonts w:ascii="GHEA Grapalat" w:hAnsi="GHEA Grapalat"/>
          <w:i/>
          <w:lang w:eastAsia="ru-RU"/>
        </w:rPr>
        <w:t>to present</w:t>
      </w:r>
      <w:r w:rsidRPr="00D60ADB">
        <w:rPr>
          <w:rFonts w:ascii="GHEA Grapalat" w:hAnsi="GHEA Grapalat"/>
          <w:i/>
          <w:lang w:val="af-ZA" w:eastAsia="ru-RU"/>
        </w:rPr>
        <w:t xml:space="preserve"> </w:t>
      </w:r>
      <w:r w:rsidRPr="005F1C06">
        <w:rPr>
          <w:rFonts w:ascii="GHEA Grapalat" w:hAnsi="GHEA Grapalat"/>
          <w:i/>
          <w:lang w:eastAsia="ru-RU"/>
        </w:rPr>
        <w:t>duty</w:t>
      </w:r>
      <w:r w:rsidRPr="00D60ADB">
        <w:rPr>
          <w:rFonts w:ascii="GHEA Grapalat" w:hAnsi="GHEA Grapalat"/>
          <w:i/>
          <w:lang w:val="af-ZA" w:eastAsia="ru-RU"/>
        </w:rPr>
        <w:t xml:space="preserve"> </w:t>
      </w:r>
      <w:r w:rsidRPr="005F1C06">
        <w:rPr>
          <w:rFonts w:ascii="GHEA Grapalat" w:hAnsi="GHEA Grapalat"/>
          <w:i/>
          <w:lang w:eastAsia="ru-RU"/>
        </w:rPr>
        <w:t>having</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w:t>
      </w:r>
      <w:r w:rsidRPr="00D60ADB">
        <w:rPr>
          <w:rFonts w:ascii="GHEA Grapalat" w:hAnsi="GHEA Grapalat"/>
          <w:i/>
          <w:lang w:val="af-ZA" w:eastAsia="ru-RU"/>
        </w:rPr>
        <w:t xml:space="preserve"> </w:t>
      </w:r>
      <w:r w:rsidRPr="005F1C06">
        <w:rPr>
          <w:rFonts w:ascii="GHEA Grapalat" w:hAnsi="GHEA Grapalat"/>
          <w:i/>
          <w:lang w:eastAsia="ru-RU"/>
        </w:rPr>
        <w:t xml:space="preserve">not </w:t>
      </w:r>
      <w:r w:rsidRPr="00D60ADB">
        <w:rPr>
          <w:rFonts w:ascii="GHEA Grapalat" w:hAnsi="GHEA Grapalat"/>
          <w:i/>
          <w:lang w:val="af-ZA" w:eastAsia="ru-RU"/>
        </w:rPr>
        <w:t xml:space="preserve">, </w:t>
      </w:r>
      <w:r w:rsidRPr="005F1C06">
        <w:rPr>
          <w:rFonts w:ascii="GHEA Grapalat" w:hAnsi="GHEA Grapalat"/>
          <w:i/>
          <w:lang w:eastAsia="ru-RU"/>
        </w:rPr>
        <w:t>or</w:t>
      </w:r>
      <w:r w:rsidRPr="00D60ADB">
        <w:rPr>
          <w:rFonts w:ascii="GHEA Grapalat" w:hAnsi="GHEA Grapalat"/>
          <w:i/>
          <w:lang w:val="af-ZA" w:eastAsia="ru-RU"/>
        </w:rPr>
        <w:t xml:space="preserve"> </w:t>
      </w:r>
      <w:r w:rsidRPr="005F1C06">
        <w:rPr>
          <w:rFonts w:ascii="GHEA Grapalat" w:hAnsi="GHEA Grapalat"/>
          <w:i/>
          <w:lang w:eastAsia="ru-RU"/>
        </w:rPr>
        <w:t>if</w:t>
      </w:r>
      <w:r w:rsidRPr="00D60ADB">
        <w:rPr>
          <w:rFonts w:ascii="GHEA Grapalat" w:hAnsi="GHEA Grapalat"/>
          <w:i/>
          <w:lang w:val="af-ZA" w:eastAsia="ru-RU"/>
        </w:rPr>
        <w:t xml:space="preserve"> </w:t>
      </w:r>
      <w:r w:rsidRPr="005F1C06">
        <w:rPr>
          <w:rFonts w:ascii="GHEA Grapalat" w:hAnsi="GHEA Grapalat"/>
          <w:i/>
          <w:lang w:eastAsia="ru-RU"/>
        </w:rPr>
        <w:t>such</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w:t>
      </w:r>
      <w:r w:rsidRPr="00D60ADB">
        <w:rPr>
          <w:rFonts w:ascii="GHEA Grapalat" w:hAnsi="GHEA Grapalat"/>
          <w:i/>
          <w:lang w:val="af-ZA" w:eastAsia="ru-RU"/>
        </w:rPr>
        <w:t xml:space="preserve"> </w:t>
      </w:r>
      <w:r w:rsidRPr="005F1C06">
        <w:rPr>
          <w:rFonts w:ascii="GHEA Grapalat" w:hAnsi="GHEA Grapalat"/>
          <w:i/>
          <w:lang w:eastAsia="ru-RU"/>
        </w:rPr>
        <w:t>is</w:t>
      </w:r>
      <w:r w:rsidRPr="00D60ADB">
        <w:rPr>
          <w:rFonts w:ascii="GHEA Grapalat" w:hAnsi="GHEA Grapalat"/>
          <w:i/>
          <w:lang w:val="af-ZA" w:eastAsia="ru-RU"/>
        </w:rPr>
        <w:t xml:space="preserve"> </w:t>
      </w:r>
      <w:r w:rsidRPr="005F1C06">
        <w:rPr>
          <w:rFonts w:ascii="GHEA Grapalat" w:hAnsi="GHEA Grapalat"/>
          <w:i/>
          <w:lang w:eastAsia="ru-RU"/>
        </w:rPr>
        <w:t>however</w:t>
      </w:r>
      <w:r w:rsidRPr="00D60ADB">
        <w:rPr>
          <w:rFonts w:ascii="GHEA Grapalat" w:hAnsi="GHEA Grapalat"/>
          <w:i/>
          <w:lang w:val="af-ZA" w:eastAsia="ru-RU"/>
        </w:rPr>
        <w:t xml:space="preserve"> </w:t>
      </w:r>
      <w:r w:rsidRPr="005F1C06">
        <w:rPr>
          <w:rFonts w:ascii="GHEA Grapalat" w:hAnsi="GHEA Grapalat"/>
          <w:i/>
          <w:lang w:eastAsia="ru-RU"/>
        </w:rPr>
        <w:t>the application</w:t>
      </w:r>
      <w:r w:rsidRPr="00D60ADB">
        <w:rPr>
          <w:rFonts w:ascii="GHEA Grapalat" w:hAnsi="GHEA Grapalat"/>
          <w:i/>
          <w:lang w:val="af-ZA" w:eastAsia="ru-RU"/>
        </w:rPr>
        <w:t xml:space="preserve"> </w:t>
      </w:r>
      <w:r w:rsidRPr="005F1C06">
        <w:rPr>
          <w:rFonts w:ascii="GHEA Grapalat" w:hAnsi="GHEA Grapalat"/>
          <w:i/>
          <w:lang w:eastAsia="ru-RU"/>
        </w:rPr>
        <w:t>to present</w:t>
      </w:r>
      <w:r w:rsidRPr="00D60ADB">
        <w:rPr>
          <w:rFonts w:ascii="GHEA Grapalat" w:hAnsi="GHEA Grapalat"/>
          <w:i/>
          <w:lang w:val="af-ZA" w:eastAsia="ru-RU"/>
        </w:rPr>
        <w:t xml:space="preserve"> </w:t>
      </w:r>
      <w:r w:rsidRPr="005F1C06">
        <w:rPr>
          <w:rFonts w:ascii="GHEA Grapalat" w:hAnsi="GHEA Grapalat"/>
          <w:i/>
          <w:lang w:eastAsia="ru-RU"/>
        </w:rPr>
        <w:t>of the day</w:t>
      </w:r>
      <w:r w:rsidRPr="00D60ADB">
        <w:rPr>
          <w:rFonts w:ascii="GHEA Grapalat" w:hAnsi="GHEA Grapalat"/>
          <w:i/>
          <w:lang w:val="af-ZA" w:eastAsia="ru-RU"/>
        </w:rPr>
        <w:t xml:space="preserve"> </w:t>
      </w:r>
      <w:r w:rsidRPr="005F1C06">
        <w:rPr>
          <w:rFonts w:ascii="GHEA Grapalat" w:hAnsi="GHEA Grapalat"/>
          <w:i/>
          <w:lang w:eastAsia="ru-RU"/>
        </w:rPr>
        <w:t>as of</w:t>
      </w:r>
      <w:r w:rsidRPr="00D60ADB">
        <w:rPr>
          <w:rFonts w:ascii="GHEA Grapalat" w:hAnsi="GHEA Grapalat"/>
          <w:i/>
          <w:lang w:val="af-ZA" w:eastAsia="ru-RU"/>
        </w:rPr>
        <w:t xml:space="preserve"> </w:t>
      </w:r>
      <w:r w:rsidRPr="005F1C06">
        <w:rPr>
          <w:rFonts w:ascii="GHEA Grapalat" w:hAnsi="GHEA Grapalat"/>
          <w:i/>
          <w:lang w:eastAsia="ru-RU"/>
        </w:rPr>
        <w:t>must</w:t>
      </w:r>
      <w:r w:rsidRPr="00D60ADB">
        <w:rPr>
          <w:rFonts w:ascii="GHEA Grapalat" w:hAnsi="GHEA Grapalat"/>
          <w:i/>
          <w:lang w:val="af-ZA" w:eastAsia="ru-RU"/>
        </w:rPr>
        <w:t xml:space="preserve"> </w:t>
      </w:r>
      <w:r w:rsidRPr="005F1C06">
        <w:rPr>
          <w:rFonts w:ascii="GHEA Grapalat" w:hAnsi="GHEA Grapalat"/>
          <w:i/>
          <w:lang w:eastAsia="ru-RU"/>
        </w:rPr>
        <w:t>was not</w:t>
      </w:r>
      <w:r w:rsidRPr="00D60ADB">
        <w:rPr>
          <w:rFonts w:ascii="GHEA Grapalat" w:hAnsi="GHEA Grapalat"/>
          <w:i/>
          <w:lang w:val="af-ZA" w:eastAsia="ru-RU"/>
        </w:rPr>
        <w:t xml:space="preserve"> </w:t>
      </w:r>
      <w:r w:rsidRPr="005F1C06">
        <w:rPr>
          <w:rFonts w:ascii="GHEA Grapalat" w:hAnsi="GHEA Grapalat"/>
          <w:i/>
          <w:lang w:eastAsia="ru-RU"/>
        </w:rPr>
        <w:t>legal</w:t>
      </w:r>
      <w:r w:rsidRPr="00D60ADB">
        <w:rPr>
          <w:rFonts w:ascii="GHEA Grapalat" w:hAnsi="GHEA Grapalat"/>
          <w:i/>
          <w:lang w:val="af-ZA" w:eastAsia="ru-RU"/>
        </w:rPr>
        <w:t xml:space="preserve"> </w:t>
      </w:r>
      <w:r w:rsidRPr="005F1C06">
        <w:rPr>
          <w:rFonts w:ascii="GHEA Grapalat" w:hAnsi="GHEA Grapalat"/>
          <w:i/>
          <w:lang w:eastAsia="ru-RU"/>
        </w:rPr>
        <w:t>persons</w:t>
      </w:r>
      <w:r w:rsidRPr="00D60ADB">
        <w:rPr>
          <w:rFonts w:ascii="GHEA Grapalat" w:hAnsi="GHEA Grapalat"/>
          <w:i/>
          <w:lang w:val="af-ZA" w:eastAsia="ru-RU"/>
        </w:rPr>
        <w:t xml:space="preserve"> </w:t>
      </w:r>
      <w:r w:rsidRPr="005F1C06">
        <w:rPr>
          <w:rFonts w:ascii="GHEA Grapalat" w:hAnsi="GHEA Grapalat"/>
          <w:i/>
          <w:lang w:eastAsia="ru-RU"/>
        </w:rPr>
        <w:t>State</w:t>
      </w:r>
      <w:r w:rsidRPr="00D60ADB">
        <w:rPr>
          <w:rFonts w:ascii="GHEA Grapalat" w:hAnsi="GHEA Grapalat"/>
          <w:i/>
          <w:lang w:val="af-ZA" w:eastAsia="ru-RU"/>
        </w:rPr>
        <w:t xml:space="preserve"> </w:t>
      </w:r>
      <w:r w:rsidRPr="005F1C06">
        <w:rPr>
          <w:rFonts w:ascii="GHEA Grapalat" w:hAnsi="GHEA Grapalat"/>
          <w:i/>
          <w:lang w:eastAsia="ru-RU"/>
        </w:rPr>
        <w:t>of the registry</w:t>
      </w:r>
      <w:r w:rsidRPr="00D60ADB">
        <w:rPr>
          <w:rFonts w:ascii="GHEA Grapalat" w:hAnsi="GHEA Grapalat"/>
          <w:i/>
          <w:lang w:val="af-ZA" w:eastAsia="ru-RU"/>
        </w:rPr>
        <w:t xml:space="preserve"> </w:t>
      </w:r>
      <w:r w:rsidRPr="005F1C06">
        <w:rPr>
          <w:rFonts w:ascii="GHEA Grapalat" w:hAnsi="GHEA Grapalat"/>
          <w:i/>
          <w:lang w:eastAsia="ru-RU"/>
        </w:rPr>
        <w:t>in the agency</w:t>
      </w:r>
      <w:r w:rsidRPr="00D60ADB">
        <w:rPr>
          <w:rFonts w:ascii="GHEA Grapalat" w:hAnsi="GHEA Grapalat"/>
          <w:i/>
          <w:lang w:val="af-ZA" w:eastAsia="ru-RU"/>
        </w:rPr>
        <w:t xml:space="preserve"> </w:t>
      </w:r>
      <w:r w:rsidRPr="005F1C06">
        <w:rPr>
          <w:rFonts w:ascii="GHEA Grapalat" w:hAnsi="GHEA Grapalat"/>
          <w:i/>
          <w:lang w:eastAsia="ru-RU"/>
        </w:rPr>
        <w:t>register</w:t>
      </w:r>
      <w:r w:rsidRPr="00D60ADB">
        <w:rPr>
          <w:rFonts w:ascii="GHEA Grapalat" w:hAnsi="GHEA Grapalat"/>
          <w:i/>
          <w:lang w:val="af-ZA" w:eastAsia="ru-RU"/>
        </w:rPr>
        <w:t xml:space="preserve"> </w:t>
      </w:r>
      <w:r w:rsidRPr="005F1C06">
        <w:rPr>
          <w:rFonts w:ascii="GHEA Grapalat" w:hAnsi="GHEA Grapalat"/>
          <w:i/>
          <w:lang w:eastAsia="ru-RU"/>
        </w:rPr>
        <w:t>her</w:t>
      </w:r>
      <w:r w:rsidRPr="00D60ADB">
        <w:rPr>
          <w:rFonts w:ascii="GHEA Grapalat" w:hAnsi="GHEA Grapalat"/>
          <w:i/>
          <w:lang w:val="af-ZA" w:eastAsia="ru-RU"/>
        </w:rPr>
        <w:t xml:space="preserve"> </w:t>
      </w:r>
      <w:r w:rsidRPr="005F1C06">
        <w:rPr>
          <w:rFonts w:ascii="GHEA Grapalat" w:hAnsi="GHEA Grapalat"/>
          <w:i/>
          <w:lang w:eastAsia="ru-RU"/>
        </w:rPr>
        <w:t>real</w:t>
      </w:r>
      <w:r w:rsidRPr="00D60ADB">
        <w:rPr>
          <w:rFonts w:ascii="GHEA Grapalat" w:hAnsi="GHEA Grapalat"/>
          <w:i/>
          <w:lang w:val="af-ZA" w:eastAsia="ru-RU"/>
        </w:rPr>
        <w:t xml:space="preserve"> </w:t>
      </w:r>
      <w:r w:rsidRPr="005F1C06">
        <w:rPr>
          <w:rFonts w:ascii="GHEA Grapalat" w:hAnsi="GHEA Grapalat"/>
          <w:i/>
          <w:lang w:eastAsia="ru-RU"/>
        </w:rPr>
        <w:t>beneficiaries</w:t>
      </w:r>
      <w:r w:rsidRPr="00D60ADB">
        <w:rPr>
          <w:rFonts w:ascii="GHEA Grapalat" w:hAnsi="GHEA Grapalat"/>
          <w:i/>
          <w:lang w:val="af-ZA" w:eastAsia="ru-RU"/>
        </w:rPr>
        <w:t xml:space="preserve"> </w:t>
      </w:r>
      <w:r w:rsidRPr="005F1C06">
        <w:rPr>
          <w:rFonts w:ascii="GHEA Grapalat" w:hAnsi="GHEA Grapalat"/>
          <w:i/>
          <w:lang w:eastAsia="ru-RU"/>
        </w:rPr>
        <w:t>regarding</w:t>
      </w:r>
      <w:r w:rsidRPr="00D60ADB">
        <w:rPr>
          <w:rFonts w:ascii="GHEA Grapalat" w:hAnsi="GHEA Grapalat"/>
          <w:i/>
          <w:lang w:val="af-ZA" w:eastAsia="ru-RU"/>
        </w:rPr>
        <w:t xml:space="preserve"> </w:t>
      </w:r>
      <w:r>
        <w:rPr>
          <w:rFonts w:ascii="GHEA Grapalat" w:hAnsi="GHEA Grapalat"/>
          <w:i/>
          <w:lang w:val="hy-AM" w:eastAsia="ru-RU"/>
        </w:rPr>
        <w:t xml:space="preserve">the </w:t>
      </w:r>
      <w:r w:rsidRPr="005F1C06">
        <w:rPr>
          <w:rFonts w:ascii="GHEA Grapalat" w:hAnsi="GHEA Grapalat"/>
          <w:i/>
          <w:lang w:eastAsia="ru-RU"/>
        </w:rPr>
        <w:t>information</w:t>
      </w:r>
      <w:r w:rsidRPr="00D60ADB">
        <w:rPr>
          <w:rFonts w:ascii="GHEA Grapalat" w:hAnsi="GHEA Grapalat"/>
          <w:i/>
          <w:lang w:val="af-ZA"/>
        </w:rPr>
        <w:t xml:space="preserve"> </w:t>
      </w:r>
      <w:r w:rsidRPr="005F1C06">
        <w:rPr>
          <w:rFonts w:ascii="GHEA Grapalat" w:hAnsi="GHEA Grapalat"/>
          <w:i/>
        </w:rPr>
        <w:t>then</w:t>
      </w:r>
      <w:r w:rsidRPr="00D60ADB">
        <w:rPr>
          <w:rFonts w:ascii="GHEA Grapalat" w:hAnsi="GHEA Grapalat"/>
          <w:i/>
          <w:lang w:val="af-ZA"/>
        </w:rPr>
        <w:t xml:space="preserve"> </w:t>
      </w:r>
      <w:r w:rsidRPr="005F1C06">
        <w:rPr>
          <w:rFonts w:ascii="GHEA Grapalat" w:hAnsi="GHEA Grapalat"/>
          <w:i/>
        </w:rPr>
        <w:t xml:space="preserve">application </w:t>
      </w:r>
      <w:r w:rsidRPr="00D60ADB">
        <w:rPr>
          <w:rFonts w:ascii="GHEA Grapalat" w:hAnsi="GHEA Grapalat"/>
          <w:i/>
          <w:lang w:val="af-ZA"/>
        </w:rPr>
        <w:t xml:space="preserve">- </w:t>
      </w:r>
      <w:r w:rsidRPr="005F1C06">
        <w:rPr>
          <w:rFonts w:ascii="GHEA Grapalat" w:hAnsi="GHEA Grapalat"/>
          <w:i/>
        </w:rPr>
        <w:t>statement</w:t>
      </w:r>
      <w:r w:rsidRPr="00D60ADB">
        <w:rPr>
          <w:rFonts w:ascii="GHEA Grapalat" w:hAnsi="GHEA Grapalat"/>
          <w:i/>
          <w:lang w:val="af-ZA"/>
        </w:rPr>
        <w:t xml:space="preserve"> </w:t>
      </w:r>
      <w:r w:rsidRPr="005F1C06">
        <w:rPr>
          <w:rFonts w:ascii="GHEA Grapalat" w:hAnsi="GHEA Grapalat"/>
          <w:i/>
        </w:rPr>
        <w:t xml:space="preserve">when filling </w:t>
      </w:r>
      <w:r w:rsidRPr="00D60ADB">
        <w:rPr>
          <w:rFonts w:ascii="GHEA Grapalat" w:hAnsi="GHEA Grapalat"/>
          <w:i/>
          <w:lang w:val="af-ZA"/>
        </w:rPr>
        <w:t xml:space="preserve">&lt;&lt; </w:t>
      </w:r>
      <w:r w:rsidRPr="005F1C06">
        <w:rPr>
          <w:rFonts w:ascii="GHEA Grapalat" w:hAnsi="GHEA Grapalat"/>
          <w:i/>
        </w:rPr>
        <w:t>information</w:t>
      </w:r>
      <w:r w:rsidRPr="00D60ADB">
        <w:rPr>
          <w:rFonts w:ascii="GHEA Grapalat" w:hAnsi="GHEA Grapalat"/>
          <w:i/>
          <w:lang w:val="af-ZA"/>
        </w:rPr>
        <w:t xml:space="preserve"> </w:t>
      </w:r>
      <w:r w:rsidRPr="005F1C06">
        <w:rPr>
          <w:rFonts w:ascii="GHEA Grapalat" w:hAnsi="GHEA Grapalat"/>
          <w:i/>
        </w:rPr>
        <w:t>containing</w:t>
      </w:r>
      <w:r w:rsidRPr="00D60ADB">
        <w:rPr>
          <w:rFonts w:ascii="GHEA Grapalat" w:hAnsi="GHEA Grapalat"/>
          <w:i/>
          <w:lang w:val="af-ZA"/>
        </w:rPr>
        <w:t xml:space="preserve"> </w:t>
      </w:r>
      <w:r w:rsidRPr="005F1C06">
        <w:rPr>
          <w:rFonts w:ascii="GHEA Grapalat" w:hAnsi="GHEA Grapalat"/>
          <w:i/>
        </w:rPr>
        <w:t>website</w:t>
      </w:r>
      <w:r w:rsidRPr="00D60ADB">
        <w:rPr>
          <w:rFonts w:ascii="GHEA Grapalat" w:hAnsi="GHEA Grapalat"/>
          <w:i/>
          <w:lang w:val="af-ZA"/>
        </w:rPr>
        <w:t xml:space="preserve"> </w:t>
      </w:r>
      <w:r w:rsidRPr="005F1C06">
        <w:rPr>
          <w:rFonts w:ascii="GHEA Grapalat" w:hAnsi="GHEA Grapalat"/>
          <w:i/>
        </w:rPr>
        <w:t xml:space="preserve">link: </w:t>
      </w:r>
      <w:r w:rsidRPr="00D60ADB">
        <w:rPr>
          <w:rFonts w:ascii="GHEA Grapalat" w:hAnsi="GHEA Grapalat"/>
          <w:i/>
          <w:lang w:val="af-ZA"/>
        </w:rPr>
        <w:t xml:space="preserve">&gt;&gt; </w:t>
      </w:r>
      <w:r w:rsidRPr="005F1C06">
        <w:rPr>
          <w:rFonts w:ascii="GHEA Grapalat" w:hAnsi="GHEA Grapalat"/>
          <w:i/>
        </w:rPr>
        <w:t>words</w:t>
      </w:r>
      <w:r w:rsidRPr="00D60ADB">
        <w:rPr>
          <w:rFonts w:ascii="GHEA Grapalat" w:hAnsi="GHEA Grapalat"/>
          <w:i/>
          <w:lang w:val="af-ZA"/>
        </w:rPr>
        <w:t xml:space="preserve"> </w:t>
      </w:r>
      <w:r w:rsidRPr="005F1C06">
        <w:rPr>
          <w:rFonts w:ascii="GHEA Grapalat" w:hAnsi="GHEA Grapalat"/>
          <w:i/>
        </w:rPr>
        <w:t>replacement</w:t>
      </w:r>
      <w:r w:rsidRPr="00D60ADB">
        <w:rPr>
          <w:rFonts w:ascii="GHEA Grapalat" w:hAnsi="GHEA Grapalat"/>
          <w:i/>
          <w:lang w:val="af-ZA"/>
        </w:rPr>
        <w:t xml:space="preserve"> </w:t>
      </w:r>
      <w:r w:rsidRPr="005F1C06">
        <w:rPr>
          <w:rFonts w:ascii="GHEA Grapalat" w:hAnsi="GHEA Grapalat"/>
          <w:i/>
        </w:rPr>
        <w:t xml:space="preserve">is </w:t>
      </w:r>
      <w:r w:rsidRPr="00D60ADB">
        <w:rPr>
          <w:rFonts w:ascii="GHEA Grapalat" w:hAnsi="GHEA Grapalat"/>
          <w:i/>
          <w:lang w:val="af-ZA"/>
        </w:rPr>
        <w:t xml:space="preserve">&lt;&lt; </w:t>
      </w:r>
      <w:r w:rsidRPr="005F1C06">
        <w:rPr>
          <w:rFonts w:ascii="GHEA Grapalat" w:hAnsi="GHEA Grapalat"/>
          <w:i/>
        </w:rPr>
        <w:t>declaration:</w:t>
      </w:r>
      <w:r w:rsidRPr="00D60ADB">
        <w:rPr>
          <w:rFonts w:ascii="GHEA Grapalat" w:hAnsi="GHEA Grapalat"/>
          <w:i/>
          <w:lang w:val="af-ZA"/>
        </w:rPr>
        <w:t xml:space="preserve"> </w:t>
      </w:r>
      <w:r w:rsidRPr="005F1C06">
        <w:rPr>
          <w:rFonts w:ascii="GHEA Grapalat" w:hAnsi="GHEA Grapalat"/>
          <w:i/>
        </w:rPr>
        <w:t>according to</w:t>
      </w:r>
      <w:r w:rsidRPr="00D60ADB">
        <w:rPr>
          <w:rFonts w:ascii="GHEA Grapalat" w:hAnsi="GHEA Grapalat"/>
          <w:i/>
          <w:lang w:val="af-ZA"/>
        </w:rPr>
        <w:t xml:space="preserve">  </w:t>
      </w:r>
      <w:r w:rsidRPr="005F1C06">
        <w:rPr>
          <w:rFonts w:ascii="GHEA Grapalat" w:hAnsi="GHEA Grapalat"/>
          <w:i/>
        </w:rPr>
        <w:t xml:space="preserve">in the words </w:t>
      </w:r>
      <w:r w:rsidRPr="00D60ADB">
        <w:rPr>
          <w:rFonts w:ascii="GHEA Grapalat" w:hAnsi="GHEA Grapalat"/>
          <w:i/>
          <w:lang w:val="af-ZA"/>
        </w:rPr>
        <w:t xml:space="preserve">&gt;&gt; </w:t>
      </w:r>
      <w:r w:rsidRPr="005F1C06">
        <w:rPr>
          <w:rFonts w:ascii="GHEA Grapalat" w:hAnsi="GHEA Grapalat"/>
          <w:i/>
        </w:rPr>
        <w:t xml:space="preserve">of </w:t>
      </w:r>
      <w:r>
        <w:rPr>
          <w:rFonts w:ascii="GHEA Grapalat" w:hAnsi="GHEA Grapalat"/>
          <w:i/>
        </w:rPr>
        <w:t xml:space="preserve">appendix </w:t>
      </w:r>
      <w:r w:rsidRPr="00D60ADB">
        <w:rPr>
          <w:rFonts w:ascii="GHEA Grapalat" w:hAnsi="GHEA Grapalat"/>
          <w:i/>
          <w:lang w:val="af-ZA"/>
        </w:rPr>
        <w:t>1.2 ,</w:t>
      </w:r>
    </w:p>
    <w:p w14:paraId="4F78FE01" w14:textId="77777777" w:rsidR="00266F6D" w:rsidRPr="00D60ADB" w:rsidRDefault="00266F6D" w:rsidP="00532D6C">
      <w:pPr>
        <w:pStyle w:val="FootnoteText"/>
        <w:jc w:val="both"/>
        <w:rPr>
          <w:rFonts w:ascii="GHEA Grapalat" w:hAnsi="GHEA Grapalat"/>
          <w:i/>
          <w:lang w:val="af-ZA"/>
        </w:rPr>
      </w:pPr>
    </w:p>
    <w:p w14:paraId="6FB543E0" w14:textId="77777777" w:rsidR="00266F6D" w:rsidRPr="00D60ADB" w:rsidRDefault="00266F6D" w:rsidP="00532D6C">
      <w:pPr>
        <w:pStyle w:val="FootnoteText"/>
        <w:jc w:val="both"/>
        <w:rPr>
          <w:rFonts w:ascii="GHEA Grapalat" w:hAnsi="GHEA Grapalat"/>
          <w:i/>
          <w:lang w:val="af-ZA"/>
        </w:rPr>
      </w:pPr>
      <w:r w:rsidRPr="00D60ADB">
        <w:rPr>
          <w:rFonts w:ascii="GHEA Grapalat" w:hAnsi="GHEA Grapalat"/>
          <w:i/>
          <w:lang w:val="af-ZA"/>
        </w:rPr>
        <w:tab/>
        <w:t xml:space="preserve">- </w:t>
      </w:r>
      <w:r w:rsidRPr="005F1C06">
        <w:rPr>
          <w:rFonts w:ascii="GHEA Grapalat" w:hAnsi="GHEA Grapalat"/>
          <w:i/>
          <w:lang w:val="en-US"/>
        </w:rPr>
        <w:t>if</w:t>
      </w:r>
      <w:r w:rsidRPr="00D60ADB">
        <w:rPr>
          <w:rFonts w:ascii="GHEA Grapalat" w:hAnsi="GHEA Grapalat"/>
          <w:i/>
          <w:lang w:val="af-ZA"/>
        </w:rPr>
        <w:t xml:space="preserve"> </w:t>
      </w:r>
      <w:r w:rsidRPr="005F1C06">
        <w:rPr>
          <w:rFonts w:ascii="GHEA Grapalat" w:hAnsi="GHEA Grapalat"/>
          <w:i/>
          <w:lang w:val="en-US"/>
        </w:rPr>
        <w:t>the participant</w:t>
      </w:r>
      <w:r w:rsidRPr="00D60ADB">
        <w:rPr>
          <w:rFonts w:ascii="GHEA Grapalat" w:hAnsi="GHEA Grapalat"/>
          <w:i/>
          <w:lang w:val="af-ZA"/>
        </w:rPr>
        <w:t xml:space="preserve"> </w:t>
      </w:r>
      <w:r w:rsidRPr="005F1C06">
        <w:rPr>
          <w:rFonts w:ascii="GHEA Grapalat" w:hAnsi="GHEA Grapalat"/>
          <w:i/>
          <w:lang w:val="en-US"/>
        </w:rPr>
        <w:t>individual</w:t>
      </w:r>
      <w:r w:rsidRPr="00D60ADB">
        <w:rPr>
          <w:rFonts w:ascii="GHEA Grapalat" w:hAnsi="GHEA Grapalat"/>
          <w:i/>
          <w:lang w:val="af-ZA"/>
        </w:rPr>
        <w:t xml:space="preserve"> </w:t>
      </w:r>
      <w:r w:rsidRPr="005F1C06">
        <w:rPr>
          <w:rFonts w:ascii="GHEA Grapalat" w:hAnsi="GHEA Grapalat"/>
          <w:i/>
          <w:lang w:val="en-US"/>
        </w:rPr>
        <w:t>entrepreneur</w:t>
      </w:r>
      <w:r w:rsidRPr="00D60ADB">
        <w:rPr>
          <w:rFonts w:ascii="GHEA Grapalat" w:hAnsi="GHEA Grapalat"/>
          <w:i/>
          <w:lang w:val="af-ZA"/>
        </w:rPr>
        <w:t xml:space="preserve">  </w:t>
      </w:r>
      <w:r w:rsidRPr="005F1C06">
        <w:rPr>
          <w:rFonts w:ascii="GHEA Grapalat" w:hAnsi="GHEA Grapalat"/>
          <w:i/>
          <w:lang w:val="en-US"/>
        </w:rPr>
        <w:t>is</w:t>
      </w:r>
      <w:r w:rsidRPr="00D60ADB">
        <w:rPr>
          <w:rFonts w:ascii="GHEA Grapalat" w:hAnsi="GHEA Grapalat"/>
          <w:i/>
          <w:lang w:val="af-ZA"/>
        </w:rPr>
        <w:t xml:space="preserve"> </w:t>
      </w:r>
      <w:r w:rsidRPr="005F1C06">
        <w:rPr>
          <w:rFonts w:ascii="GHEA Grapalat" w:hAnsi="GHEA Grapalat"/>
          <w:i/>
          <w:lang w:val="en-US"/>
        </w:rPr>
        <w:t>or</w:t>
      </w:r>
      <w:r w:rsidRPr="00D60ADB">
        <w:rPr>
          <w:rFonts w:ascii="GHEA Grapalat" w:hAnsi="GHEA Grapalat"/>
          <w:i/>
          <w:lang w:val="af-ZA"/>
        </w:rPr>
        <w:t xml:space="preserve"> </w:t>
      </w:r>
      <w:r w:rsidRPr="005F1C06">
        <w:rPr>
          <w:rFonts w:ascii="GHEA Grapalat" w:hAnsi="GHEA Grapalat"/>
          <w:i/>
          <w:lang w:val="en-US"/>
        </w:rPr>
        <w:t>physical</w:t>
      </w:r>
      <w:r w:rsidRPr="00D60ADB">
        <w:rPr>
          <w:rFonts w:ascii="GHEA Grapalat" w:hAnsi="GHEA Grapalat"/>
          <w:i/>
          <w:lang w:val="af-ZA"/>
        </w:rPr>
        <w:t xml:space="preserve"> </w:t>
      </w:r>
      <w:r w:rsidRPr="005F1C06">
        <w:rPr>
          <w:rFonts w:ascii="GHEA Grapalat" w:hAnsi="GHEA Grapalat"/>
          <w:i/>
          <w:lang w:val="en-US"/>
        </w:rPr>
        <w:t xml:space="preserve">person </w:t>
      </w:r>
      <w:r w:rsidRPr="00D60ADB">
        <w:rPr>
          <w:rFonts w:ascii="GHEA Grapalat" w:hAnsi="GHEA Grapalat"/>
          <w:i/>
          <w:lang w:val="af-ZA"/>
        </w:rPr>
        <w:t xml:space="preserve">then </w:t>
      </w:r>
      <w:r w:rsidRPr="005F1C06">
        <w:rPr>
          <w:rFonts w:ascii="GHEA Grapalat" w:hAnsi="GHEA Grapalat"/>
          <w:i/>
          <w:lang w:val="en-US"/>
        </w:rPr>
        <w:t>_</w:t>
      </w:r>
      <w:r w:rsidRPr="00D60ADB">
        <w:rPr>
          <w:rFonts w:ascii="GHEA Grapalat" w:hAnsi="GHEA Grapalat"/>
          <w:i/>
          <w:lang w:val="af-ZA"/>
        </w:rPr>
        <w:t xml:space="preserve"> </w:t>
      </w:r>
      <w:r w:rsidRPr="005F1C06">
        <w:rPr>
          <w:rFonts w:ascii="GHEA Grapalat" w:hAnsi="GHEA Grapalat"/>
          <w:i/>
          <w:lang w:val="en-US"/>
        </w:rPr>
        <w:t>real</w:t>
      </w:r>
      <w:r w:rsidRPr="00D60ADB">
        <w:rPr>
          <w:rFonts w:ascii="GHEA Grapalat" w:hAnsi="GHEA Grapalat"/>
          <w:i/>
          <w:lang w:val="af-ZA"/>
        </w:rPr>
        <w:t xml:space="preserve"> </w:t>
      </w:r>
      <w:r w:rsidRPr="005F1C06">
        <w:rPr>
          <w:rFonts w:ascii="GHEA Grapalat" w:hAnsi="GHEA Grapalat"/>
          <w:i/>
          <w:lang w:val="en-US"/>
        </w:rPr>
        <w:t>beneficiaries</w:t>
      </w:r>
      <w:r w:rsidRPr="00D60ADB">
        <w:rPr>
          <w:rFonts w:ascii="GHEA Grapalat" w:hAnsi="GHEA Grapalat"/>
          <w:i/>
          <w:lang w:val="af-ZA"/>
        </w:rPr>
        <w:t xml:space="preserve"> </w:t>
      </w:r>
      <w:r w:rsidRPr="005F1C06">
        <w:rPr>
          <w:rFonts w:ascii="GHEA Grapalat" w:hAnsi="GHEA Grapalat"/>
          <w:i/>
          <w:lang w:val="en-US"/>
        </w:rPr>
        <w:t>regarding</w:t>
      </w:r>
      <w:r w:rsidRPr="00D60ADB">
        <w:rPr>
          <w:rFonts w:ascii="GHEA Grapalat" w:hAnsi="GHEA Grapalat"/>
          <w:i/>
          <w:lang w:val="af-ZA"/>
        </w:rPr>
        <w:t xml:space="preserve"> </w:t>
      </w:r>
      <w:r w:rsidRPr="005F1C06">
        <w:rPr>
          <w:rFonts w:ascii="GHEA Grapalat" w:hAnsi="GHEA Grapalat"/>
          <w:i/>
          <w:lang w:val="en-US"/>
        </w:rPr>
        <w:t>information</w:t>
      </w:r>
      <w:r w:rsidRPr="00D60ADB">
        <w:rPr>
          <w:rFonts w:ascii="GHEA Grapalat" w:hAnsi="GHEA Grapalat"/>
          <w:i/>
          <w:lang w:val="af-ZA"/>
        </w:rPr>
        <w:t xml:space="preserve"> </w:t>
      </w:r>
      <w:r w:rsidRPr="005F1C06">
        <w:rPr>
          <w:rFonts w:ascii="GHEA Grapalat" w:hAnsi="GHEA Grapalat"/>
          <w:i/>
          <w:lang w:val="en-US"/>
        </w:rPr>
        <w:t>no</w:t>
      </w:r>
      <w:r w:rsidRPr="00D60ADB">
        <w:rPr>
          <w:rFonts w:ascii="GHEA Grapalat" w:hAnsi="GHEA Grapalat"/>
          <w:i/>
          <w:lang w:val="af-ZA"/>
        </w:rPr>
        <w:t xml:space="preserve"> </w:t>
      </w:r>
      <w:r w:rsidRPr="005F1C06">
        <w:rPr>
          <w:rFonts w:ascii="GHEA Grapalat" w:hAnsi="GHEA Grapalat"/>
          <w:i/>
          <w:lang w:val="en-US"/>
        </w:rPr>
        <w:t xml:space="preserve">presents </w:t>
      </w:r>
      <w:r w:rsidRPr="00D60ADB">
        <w:rPr>
          <w:rFonts w:ascii="GHEA Grapalat" w:hAnsi="GHEA Grapalat"/>
          <w:i/>
          <w:lang w:val="af-ZA"/>
        </w:rPr>
        <w:t>:</w:t>
      </w:r>
    </w:p>
    <w:p w14:paraId="17F9EE93" w14:textId="77777777" w:rsidR="00266F6D" w:rsidRPr="00BF58CA" w:rsidRDefault="00266F6D" w:rsidP="00532D6C">
      <w:pPr>
        <w:pStyle w:val="FootnoteText"/>
        <w:jc w:val="both"/>
        <w:rPr>
          <w:rFonts w:ascii="GHEA Grapalat" w:hAnsi="GHEA Grapalat"/>
          <w:i/>
          <w:sz w:val="16"/>
          <w:szCs w:val="16"/>
          <w:lang w:val="hy-AM"/>
        </w:rPr>
      </w:pPr>
    </w:p>
    <w:p w14:paraId="6A423D2A" w14:textId="77777777" w:rsidR="00266F6D" w:rsidRPr="000C2336" w:rsidDel="006C3873" w:rsidRDefault="00266F6D" w:rsidP="00532D6C">
      <w:pPr>
        <w:jc w:val="both"/>
        <w:rPr>
          <w:del w:id="5" w:author="User" w:date="2019-05-26T09:52:00Z"/>
          <w:rFonts w:ascii="GHEA Grapalat" w:hAnsi="GHEA Grapalat" w:cs="Sylfaen"/>
          <w:sz w:val="20"/>
          <w:lang w:val="af-ZA"/>
        </w:rPr>
      </w:pPr>
    </w:p>
  </w:footnote>
  <w:footnote w:id="9">
    <w:p w14:paraId="0A316434" w14:textId="77777777" w:rsidR="00266F6D" w:rsidRPr="006265F4" w:rsidRDefault="00266F6D" w:rsidP="00532D6C">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to be completed</w:t>
      </w:r>
      <w:r w:rsidRPr="006265F4">
        <w:rPr>
          <w:rFonts w:ascii="GHEA Grapalat" w:hAnsi="GHEA Grapalat"/>
          <w:i/>
          <w:sz w:val="16"/>
          <w:szCs w:val="16"/>
          <w:lang w:val="af-ZA"/>
        </w:rPr>
        <w:t xml:space="preserve"> </w:t>
      </w:r>
      <w:r w:rsidRPr="005F1C06">
        <w:rPr>
          <w:rFonts w:ascii="GHEA Grapalat" w:hAnsi="GHEA Grapalat"/>
          <w:i/>
          <w:sz w:val="16"/>
          <w:szCs w:val="16"/>
          <w:lang w:val="hy-AM"/>
        </w:rPr>
        <w:t>is</w:t>
      </w:r>
      <w:r w:rsidRPr="006265F4">
        <w:rPr>
          <w:rFonts w:ascii="GHEA Grapalat" w:hAnsi="GHEA Grapalat"/>
          <w:i/>
          <w:sz w:val="16"/>
          <w:szCs w:val="16"/>
          <w:lang w:val="af-ZA"/>
        </w:rPr>
        <w:t xml:space="preserve"> </w:t>
      </w:r>
      <w:r w:rsidRPr="005F1C06">
        <w:rPr>
          <w:rFonts w:ascii="GHEA Grapalat" w:hAnsi="GHEA Grapalat"/>
          <w:i/>
          <w:sz w:val="16"/>
          <w:szCs w:val="16"/>
          <w:lang w:val="hy-AM"/>
        </w:rPr>
        <w:t>of the commission</w:t>
      </w:r>
      <w:r w:rsidRPr="006265F4">
        <w:rPr>
          <w:rFonts w:ascii="GHEA Grapalat" w:hAnsi="GHEA Grapalat"/>
          <w:i/>
          <w:sz w:val="16"/>
          <w:szCs w:val="16"/>
          <w:lang w:val="af-ZA"/>
        </w:rPr>
        <w:t xml:space="preserve"> </w:t>
      </w:r>
      <w:r w:rsidRPr="005F1C06">
        <w:rPr>
          <w:rFonts w:ascii="GHEA Grapalat" w:hAnsi="GHEA Grapalat"/>
          <w:i/>
          <w:sz w:val="16"/>
          <w:szCs w:val="16"/>
          <w:lang w:val="hy-AM"/>
        </w:rPr>
        <w:t>of the secretary</w:t>
      </w:r>
      <w:r w:rsidRPr="006265F4">
        <w:rPr>
          <w:rFonts w:ascii="GHEA Grapalat" w:hAnsi="GHEA Grapalat"/>
          <w:i/>
          <w:sz w:val="16"/>
          <w:szCs w:val="16"/>
          <w:lang w:val="af-ZA"/>
        </w:rPr>
        <w:t xml:space="preserve"> </w:t>
      </w:r>
      <w:r w:rsidRPr="005F1C06">
        <w:rPr>
          <w:rFonts w:ascii="GHEA Grapalat" w:hAnsi="GHEA Grapalat"/>
          <w:i/>
          <w:sz w:val="16"/>
          <w:szCs w:val="16"/>
          <w:lang w:val="hy-AM"/>
        </w:rPr>
        <w:t xml:space="preserve">by </w:t>
      </w:r>
      <w:r w:rsidRPr="006265F4">
        <w:rPr>
          <w:rFonts w:ascii="GHEA Grapalat" w:hAnsi="GHEA Grapalat"/>
          <w:i/>
          <w:sz w:val="16"/>
          <w:szCs w:val="16"/>
          <w:lang w:val="af-ZA"/>
        </w:rPr>
        <w:t xml:space="preserve">: </w:t>
      </w:r>
      <w:r w:rsidRPr="005F1C06">
        <w:rPr>
          <w:rFonts w:ascii="GHEA Grapalat" w:hAnsi="GHEA Grapalat"/>
          <w:i/>
          <w:sz w:val="16"/>
          <w:szCs w:val="16"/>
          <w:lang w:val="hy-AM"/>
        </w:rPr>
        <w:t>until</w:t>
      </w:r>
      <w:r w:rsidRPr="006265F4">
        <w:rPr>
          <w:rFonts w:ascii="GHEA Grapalat" w:hAnsi="GHEA Grapalat"/>
          <w:i/>
          <w:sz w:val="16"/>
          <w:szCs w:val="16"/>
          <w:lang w:val="af-ZA"/>
        </w:rPr>
        <w:t xml:space="preserve"> </w:t>
      </w:r>
      <w:r w:rsidRPr="005F1C06">
        <w:rPr>
          <w:rFonts w:ascii="GHEA Grapalat" w:hAnsi="GHEA Grapalat"/>
          <w:i/>
          <w:sz w:val="16"/>
          <w:szCs w:val="16"/>
          <w:lang w:val="hy-AM"/>
        </w:rPr>
        <w:t>the invitation</w:t>
      </w:r>
      <w:r w:rsidRPr="006265F4">
        <w:rPr>
          <w:rFonts w:ascii="GHEA Grapalat" w:hAnsi="GHEA Grapalat"/>
          <w:i/>
          <w:sz w:val="16"/>
          <w:szCs w:val="16"/>
          <w:lang w:val="af-ZA"/>
        </w:rPr>
        <w:t xml:space="preserve"> </w:t>
      </w:r>
      <w:r w:rsidRPr="005F1C06">
        <w:rPr>
          <w:rFonts w:ascii="GHEA Grapalat" w:hAnsi="GHEA Grapalat"/>
          <w:i/>
          <w:sz w:val="16"/>
          <w:szCs w:val="16"/>
          <w:lang w:val="hy-AM"/>
        </w:rPr>
        <w:t>in the newsletter</w:t>
      </w:r>
      <w:r w:rsidRPr="006265F4">
        <w:rPr>
          <w:rFonts w:ascii="GHEA Grapalat" w:hAnsi="GHEA Grapalat"/>
          <w:i/>
          <w:sz w:val="16"/>
          <w:szCs w:val="16"/>
          <w:lang w:val="af-ZA"/>
        </w:rPr>
        <w:t xml:space="preserve"> </w:t>
      </w:r>
      <w:r w:rsidRPr="005F1C06">
        <w:rPr>
          <w:rFonts w:ascii="GHEA Grapalat" w:hAnsi="GHEA Grapalat"/>
          <w:i/>
          <w:sz w:val="16"/>
          <w:szCs w:val="16"/>
          <w:lang w:val="hy-AM"/>
        </w:rPr>
        <w:t>publishing.</w:t>
      </w:r>
    </w:p>
    <w:p w14:paraId="23DDE09B" w14:textId="77777777" w:rsidR="00266F6D" w:rsidRPr="006265F4" w:rsidRDefault="00266F6D" w:rsidP="00532D6C">
      <w:pPr>
        <w:ind w:right="309"/>
        <w:jc w:val="both"/>
        <w:rPr>
          <w:rFonts w:ascii="GHEA Grapalat" w:hAnsi="GHEA Grapalat"/>
          <w:bCs/>
          <w:i/>
          <w:iCs/>
          <w:sz w:val="20"/>
          <w:lang w:val="es-ES"/>
        </w:rPr>
      </w:pPr>
      <w:r w:rsidRPr="006265F4">
        <w:rPr>
          <w:rFonts w:ascii="GHEA Grapalat" w:hAnsi="GHEA Grapalat"/>
          <w:bCs/>
          <w:i/>
          <w:sz w:val="18"/>
          <w:szCs w:val="18"/>
          <w:lang w:val="es-ES"/>
        </w:rPr>
        <w:t xml:space="preserve">** </w:t>
      </w:r>
      <w:r w:rsidRPr="006265F4">
        <w:rPr>
          <w:rFonts w:ascii="GHEA Grapalat" w:hAnsi="GHEA Grapalat"/>
          <w:i/>
          <w:sz w:val="16"/>
          <w:szCs w:val="16"/>
        </w:rPr>
        <w:t>if</w:t>
      </w:r>
      <w:r w:rsidRPr="006265F4">
        <w:rPr>
          <w:rFonts w:ascii="GHEA Grapalat" w:hAnsi="GHEA Grapalat"/>
          <w:i/>
          <w:sz w:val="16"/>
          <w:szCs w:val="16"/>
          <w:lang w:val="af-ZA"/>
        </w:rPr>
        <w:t xml:space="preserve"> </w:t>
      </w:r>
      <w:r w:rsidRPr="006265F4">
        <w:rPr>
          <w:rFonts w:ascii="GHEA Grapalat" w:hAnsi="GHEA Grapalat"/>
          <w:i/>
          <w:sz w:val="16"/>
          <w:szCs w:val="16"/>
        </w:rPr>
        <w:t>the participant</w:t>
      </w:r>
      <w:r w:rsidRPr="006265F4">
        <w:rPr>
          <w:rFonts w:ascii="GHEA Grapalat" w:hAnsi="GHEA Grapalat"/>
          <w:i/>
          <w:sz w:val="16"/>
          <w:szCs w:val="16"/>
          <w:lang w:val="af-ZA"/>
        </w:rPr>
        <w:t xml:space="preserve"> </w:t>
      </w:r>
      <w:r w:rsidRPr="006265F4">
        <w:rPr>
          <w:rFonts w:ascii="GHEA Grapalat" w:hAnsi="GHEA Grapalat"/>
          <w:i/>
          <w:sz w:val="16"/>
          <w:szCs w:val="16"/>
        </w:rPr>
        <w:t>added</w:t>
      </w:r>
      <w:r w:rsidRPr="006265F4">
        <w:rPr>
          <w:rFonts w:ascii="GHEA Grapalat" w:hAnsi="GHEA Grapalat"/>
          <w:i/>
          <w:sz w:val="16"/>
          <w:szCs w:val="16"/>
          <w:lang w:val="af-ZA"/>
        </w:rPr>
        <w:t xml:space="preserve"> </w:t>
      </w:r>
      <w:r w:rsidRPr="006265F4">
        <w:rPr>
          <w:rFonts w:ascii="GHEA Grapalat" w:hAnsi="GHEA Grapalat"/>
          <w:i/>
          <w:sz w:val="16"/>
          <w:szCs w:val="16"/>
        </w:rPr>
        <w:t>value</w:t>
      </w:r>
      <w:r w:rsidRPr="006265F4">
        <w:rPr>
          <w:rFonts w:ascii="GHEA Grapalat" w:hAnsi="GHEA Grapalat"/>
          <w:i/>
          <w:sz w:val="16"/>
          <w:szCs w:val="16"/>
          <w:lang w:val="af-ZA"/>
        </w:rPr>
        <w:t xml:space="preserve"> </w:t>
      </w:r>
      <w:r w:rsidRPr="006265F4">
        <w:rPr>
          <w:rFonts w:ascii="GHEA Grapalat" w:hAnsi="GHEA Grapalat"/>
          <w:i/>
          <w:sz w:val="16"/>
          <w:szCs w:val="16"/>
        </w:rPr>
        <w:t>tax</w:t>
      </w:r>
      <w:r w:rsidRPr="006265F4">
        <w:rPr>
          <w:rFonts w:ascii="GHEA Grapalat" w:hAnsi="GHEA Grapalat"/>
          <w:i/>
          <w:sz w:val="16"/>
          <w:szCs w:val="16"/>
          <w:lang w:val="af-ZA"/>
        </w:rPr>
        <w:t xml:space="preserve"> </w:t>
      </w:r>
      <w:r w:rsidRPr="006265F4">
        <w:rPr>
          <w:rFonts w:ascii="GHEA Grapalat" w:hAnsi="GHEA Grapalat"/>
          <w:i/>
          <w:sz w:val="16"/>
          <w:szCs w:val="16"/>
        </w:rPr>
        <w:t>payer</w:t>
      </w:r>
      <w:r w:rsidRPr="006265F4">
        <w:rPr>
          <w:rFonts w:ascii="GHEA Grapalat" w:hAnsi="GHEA Grapalat"/>
          <w:i/>
          <w:sz w:val="16"/>
          <w:szCs w:val="16"/>
          <w:lang w:val="af-ZA"/>
        </w:rPr>
        <w:t xml:space="preserve"> </w:t>
      </w:r>
      <w:proofErr w:type="gramStart"/>
      <w:r w:rsidRPr="006265F4">
        <w:rPr>
          <w:rFonts w:ascii="GHEA Grapalat" w:hAnsi="GHEA Grapalat"/>
          <w:i/>
          <w:sz w:val="16"/>
          <w:szCs w:val="16"/>
        </w:rPr>
        <w:t xml:space="preserve">is </w:t>
      </w:r>
      <w:r w:rsidRPr="006265F4">
        <w:rPr>
          <w:rFonts w:ascii="GHEA Grapalat" w:hAnsi="GHEA Grapalat"/>
          <w:i/>
          <w:sz w:val="16"/>
          <w:szCs w:val="16"/>
          <w:lang w:val="af-ZA"/>
        </w:rPr>
        <w:t>,</w:t>
      </w:r>
      <w:proofErr w:type="gramEnd"/>
      <w:r w:rsidRPr="006265F4">
        <w:rPr>
          <w:rFonts w:ascii="GHEA Grapalat" w:hAnsi="GHEA Grapalat"/>
          <w:i/>
          <w:sz w:val="16"/>
          <w:szCs w:val="16"/>
          <w:lang w:val="af-ZA"/>
        </w:rPr>
        <w:t xml:space="preserve"> </w:t>
      </w:r>
      <w:r w:rsidRPr="006265F4">
        <w:rPr>
          <w:rFonts w:ascii="GHEA Grapalat" w:hAnsi="GHEA Grapalat"/>
          <w:i/>
          <w:sz w:val="16"/>
          <w:szCs w:val="16"/>
        </w:rPr>
        <w:t>then</w:t>
      </w:r>
      <w:r w:rsidRPr="006265F4">
        <w:rPr>
          <w:rFonts w:ascii="GHEA Grapalat" w:hAnsi="GHEA Grapalat"/>
          <w:i/>
          <w:sz w:val="16"/>
          <w:szCs w:val="16"/>
          <w:lang w:val="af-ZA"/>
        </w:rPr>
        <w:t xml:space="preserve"> </w:t>
      </w:r>
      <w:r w:rsidRPr="006265F4">
        <w:rPr>
          <w:rFonts w:ascii="GHEA Grapalat" w:hAnsi="GHEA Grapalat"/>
          <w:i/>
          <w:sz w:val="16"/>
          <w:szCs w:val="16"/>
        </w:rPr>
        <w:t>data</w:t>
      </w:r>
      <w:r w:rsidRPr="006265F4">
        <w:rPr>
          <w:rFonts w:ascii="GHEA Grapalat" w:hAnsi="GHEA Grapalat"/>
          <w:i/>
          <w:sz w:val="16"/>
          <w:szCs w:val="16"/>
          <w:lang w:val="af-ZA"/>
        </w:rPr>
        <w:t xml:space="preserve"> </w:t>
      </w:r>
      <w:r w:rsidRPr="006265F4">
        <w:rPr>
          <w:rFonts w:ascii="GHEA Grapalat" w:hAnsi="GHEA Grapalat"/>
          <w:i/>
          <w:sz w:val="16"/>
          <w:szCs w:val="16"/>
        </w:rPr>
        <w:t>of the contract</w:t>
      </w:r>
      <w:r w:rsidRPr="006265F4">
        <w:rPr>
          <w:rFonts w:ascii="GHEA Grapalat" w:hAnsi="GHEA Grapalat"/>
          <w:i/>
          <w:sz w:val="16"/>
          <w:szCs w:val="16"/>
          <w:lang w:val="af-ZA"/>
        </w:rPr>
        <w:t xml:space="preserve"> </w:t>
      </w:r>
      <w:r w:rsidRPr="006265F4">
        <w:rPr>
          <w:rFonts w:ascii="GHEA Grapalat" w:hAnsi="GHEA Grapalat"/>
          <w:i/>
          <w:sz w:val="16"/>
          <w:szCs w:val="16"/>
        </w:rPr>
        <w:t>line</w:t>
      </w:r>
      <w:r w:rsidRPr="006265F4">
        <w:rPr>
          <w:rFonts w:ascii="GHEA Grapalat" w:hAnsi="GHEA Grapalat"/>
          <w:i/>
          <w:sz w:val="16"/>
          <w:szCs w:val="16"/>
          <w:lang w:val="af-ZA"/>
        </w:rPr>
        <w:t xml:space="preserve"> </w:t>
      </w:r>
      <w:r w:rsidRPr="006265F4">
        <w:rPr>
          <w:rFonts w:ascii="GHEA Grapalat" w:hAnsi="GHEA Grapalat"/>
          <w:i/>
          <w:sz w:val="16"/>
          <w:szCs w:val="16"/>
        </w:rPr>
        <w:t>Armenia</w:t>
      </w:r>
      <w:r w:rsidRPr="006265F4">
        <w:rPr>
          <w:rFonts w:ascii="GHEA Grapalat" w:hAnsi="GHEA Grapalat"/>
          <w:i/>
          <w:sz w:val="16"/>
          <w:szCs w:val="16"/>
          <w:lang w:val="af-ZA"/>
        </w:rPr>
        <w:t xml:space="preserve"> </w:t>
      </w:r>
      <w:r w:rsidRPr="006265F4">
        <w:rPr>
          <w:rFonts w:ascii="GHEA Grapalat" w:hAnsi="GHEA Grapalat"/>
          <w:i/>
          <w:sz w:val="16"/>
          <w:szCs w:val="16"/>
        </w:rPr>
        <w:t>Republic</w:t>
      </w:r>
      <w:r w:rsidRPr="006265F4">
        <w:rPr>
          <w:rFonts w:ascii="GHEA Grapalat" w:hAnsi="GHEA Grapalat"/>
          <w:i/>
          <w:sz w:val="16"/>
          <w:szCs w:val="16"/>
          <w:lang w:val="af-ZA"/>
        </w:rPr>
        <w:t xml:space="preserve"> </w:t>
      </w:r>
      <w:r w:rsidRPr="006265F4">
        <w:rPr>
          <w:rFonts w:ascii="GHEA Grapalat" w:hAnsi="GHEA Grapalat"/>
          <w:i/>
          <w:sz w:val="16"/>
          <w:szCs w:val="16"/>
        </w:rPr>
        <w:t>State</w:t>
      </w:r>
      <w:r w:rsidRPr="006265F4">
        <w:rPr>
          <w:rFonts w:ascii="GHEA Grapalat" w:hAnsi="GHEA Grapalat"/>
          <w:i/>
          <w:sz w:val="16"/>
          <w:szCs w:val="16"/>
          <w:lang w:val="af-ZA"/>
        </w:rPr>
        <w:t xml:space="preserve"> </w:t>
      </w:r>
      <w:r w:rsidRPr="006265F4">
        <w:rPr>
          <w:rFonts w:ascii="GHEA Grapalat" w:hAnsi="GHEA Grapalat"/>
          <w:i/>
          <w:sz w:val="16"/>
          <w:szCs w:val="16"/>
        </w:rPr>
        <w:t>budget</w:t>
      </w:r>
      <w:r w:rsidRPr="006265F4">
        <w:rPr>
          <w:rFonts w:ascii="GHEA Grapalat" w:hAnsi="GHEA Grapalat"/>
          <w:i/>
          <w:sz w:val="16"/>
          <w:szCs w:val="16"/>
          <w:lang w:val="af-ZA"/>
        </w:rPr>
        <w:t xml:space="preserve"> </w:t>
      </w:r>
      <w:r w:rsidRPr="006265F4">
        <w:rPr>
          <w:rFonts w:ascii="GHEA Grapalat" w:hAnsi="GHEA Grapalat"/>
          <w:i/>
          <w:sz w:val="16"/>
          <w:szCs w:val="16"/>
        </w:rPr>
        <w:t>to be paid</w:t>
      </w:r>
      <w:r w:rsidRPr="006265F4">
        <w:rPr>
          <w:rFonts w:ascii="GHEA Grapalat" w:hAnsi="GHEA Grapalat"/>
          <w:i/>
          <w:sz w:val="16"/>
          <w:szCs w:val="16"/>
          <w:lang w:val="af-ZA"/>
        </w:rPr>
        <w:t xml:space="preserve"> </w:t>
      </w:r>
      <w:r w:rsidRPr="006265F4">
        <w:rPr>
          <w:rFonts w:ascii="GHEA Grapalat" w:hAnsi="GHEA Grapalat"/>
          <w:i/>
          <w:sz w:val="16"/>
          <w:szCs w:val="16"/>
        </w:rPr>
        <w:t>added</w:t>
      </w:r>
      <w:r w:rsidRPr="006265F4">
        <w:rPr>
          <w:rFonts w:ascii="GHEA Grapalat" w:hAnsi="GHEA Grapalat"/>
          <w:i/>
          <w:sz w:val="16"/>
          <w:szCs w:val="16"/>
          <w:lang w:val="af-ZA"/>
        </w:rPr>
        <w:t xml:space="preserve"> </w:t>
      </w:r>
      <w:r w:rsidRPr="006265F4">
        <w:rPr>
          <w:rFonts w:ascii="GHEA Grapalat" w:hAnsi="GHEA Grapalat"/>
          <w:i/>
          <w:sz w:val="16"/>
          <w:szCs w:val="16"/>
        </w:rPr>
        <w:t>value</w:t>
      </w:r>
      <w:r w:rsidRPr="006265F4">
        <w:rPr>
          <w:rFonts w:ascii="GHEA Grapalat" w:hAnsi="GHEA Grapalat"/>
          <w:i/>
          <w:sz w:val="16"/>
          <w:szCs w:val="16"/>
          <w:lang w:val="af-ZA"/>
        </w:rPr>
        <w:t xml:space="preserve"> </w:t>
      </w:r>
      <w:r w:rsidRPr="006265F4">
        <w:rPr>
          <w:rFonts w:ascii="GHEA Grapalat" w:hAnsi="GHEA Grapalat"/>
          <w:i/>
          <w:sz w:val="16"/>
          <w:szCs w:val="16"/>
        </w:rPr>
        <w:t>tax</w:t>
      </w:r>
      <w:r w:rsidRPr="006265F4">
        <w:rPr>
          <w:rFonts w:ascii="GHEA Grapalat" w:hAnsi="GHEA Grapalat"/>
          <w:i/>
          <w:sz w:val="16"/>
          <w:szCs w:val="16"/>
          <w:lang w:val="af-ZA"/>
        </w:rPr>
        <w:t xml:space="preserve"> </w:t>
      </w:r>
      <w:r w:rsidRPr="006265F4">
        <w:rPr>
          <w:rFonts w:ascii="GHEA Grapalat" w:hAnsi="GHEA Grapalat"/>
          <w:i/>
          <w:sz w:val="16"/>
          <w:szCs w:val="16"/>
        </w:rPr>
        <w:t>sum</w:t>
      </w:r>
      <w:r w:rsidRPr="006265F4">
        <w:rPr>
          <w:rFonts w:ascii="GHEA Grapalat" w:hAnsi="GHEA Grapalat"/>
          <w:i/>
          <w:sz w:val="16"/>
          <w:szCs w:val="16"/>
          <w:lang w:val="af-ZA"/>
        </w:rPr>
        <w:t xml:space="preserve"> </w:t>
      </w:r>
      <w:r w:rsidRPr="006265F4">
        <w:rPr>
          <w:rFonts w:ascii="GHEA Grapalat" w:hAnsi="GHEA Grapalat"/>
          <w:i/>
          <w:sz w:val="16"/>
          <w:szCs w:val="16"/>
        </w:rPr>
        <w:t>noted</w:t>
      </w:r>
      <w:r w:rsidRPr="006265F4">
        <w:rPr>
          <w:rFonts w:ascii="GHEA Grapalat" w:hAnsi="GHEA Grapalat"/>
          <w:i/>
          <w:sz w:val="16"/>
          <w:szCs w:val="16"/>
          <w:lang w:val="af-ZA"/>
        </w:rPr>
        <w:t xml:space="preserve"> </w:t>
      </w:r>
      <w:r w:rsidRPr="006265F4">
        <w:rPr>
          <w:rFonts w:ascii="GHEA Grapalat" w:hAnsi="GHEA Grapalat"/>
          <w:i/>
          <w:sz w:val="16"/>
          <w:szCs w:val="16"/>
        </w:rPr>
        <w:t>is</w:t>
      </w:r>
      <w:r w:rsidRPr="006265F4">
        <w:rPr>
          <w:rFonts w:ascii="GHEA Grapalat" w:hAnsi="GHEA Grapalat"/>
          <w:i/>
          <w:sz w:val="16"/>
          <w:szCs w:val="16"/>
          <w:lang w:val="af-ZA"/>
        </w:rPr>
        <w:t xml:space="preserve"> </w:t>
      </w:r>
      <w:r>
        <w:rPr>
          <w:rFonts w:ascii="GHEA Grapalat" w:hAnsi="GHEA Grapalat"/>
          <w:i/>
          <w:sz w:val="16"/>
          <w:szCs w:val="16"/>
          <w:lang w:val="hy-AM"/>
        </w:rPr>
        <w:t xml:space="preserve">4th </w:t>
      </w:r>
      <w:r w:rsidRPr="006265F4">
        <w:rPr>
          <w:rFonts w:ascii="GHEA Grapalat" w:hAnsi="GHEA Grapalat"/>
          <w:i/>
          <w:sz w:val="16"/>
          <w:szCs w:val="16"/>
          <w:lang w:val="af-ZA"/>
        </w:rPr>
        <w:t xml:space="preserve">_ </w:t>
      </w:r>
      <w:r w:rsidRPr="006265F4">
        <w:rPr>
          <w:rFonts w:ascii="GHEA Grapalat" w:hAnsi="GHEA Grapalat"/>
          <w:i/>
          <w:sz w:val="16"/>
          <w:szCs w:val="16"/>
        </w:rPr>
        <w:t>_</w:t>
      </w:r>
      <w:r w:rsidRPr="006265F4">
        <w:rPr>
          <w:rFonts w:ascii="GHEA Grapalat" w:hAnsi="GHEA Grapalat"/>
          <w:i/>
          <w:sz w:val="16"/>
          <w:szCs w:val="16"/>
          <w:lang w:val="af-ZA"/>
        </w:rPr>
        <w:t xml:space="preserve"> </w:t>
      </w:r>
      <w:r w:rsidRPr="006265F4">
        <w:rPr>
          <w:rFonts w:ascii="GHEA Grapalat" w:hAnsi="GHEA Grapalat"/>
          <w:i/>
          <w:sz w:val="16"/>
          <w:szCs w:val="16"/>
        </w:rPr>
        <w:t>in the column.</w:t>
      </w:r>
    </w:p>
    <w:p w14:paraId="11FE5940" w14:textId="77777777" w:rsidR="00266F6D" w:rsidRPr="006265F4" w:rsidDel="00856FDE" w:rsidRDefault="00266F6D" w:rsidP="00532D6C">
      <w:pPr>
        <w:pStyle w:val="FootnoteText"/>
        <w:rPr>
          <w:del w:id="8" w:author="User" w:date="2019-05-26T09:57:00Z"/>
          <w:i/>
          <w:lang w:val="af-ZA"/>
        </w:rPr>
      </w:pPr>
    </w:p>
  </w:footnote>
  <w:footnote w:id="10">
    <w:p w14:paraId="65B2B5E7" w14:textId="77777777" w:rsidR="00266F6D" w:rsidRPr="006265F4" w:rsidDel="007942E8" w:rsidRDefault="00266F6D" w:rsidP="00532D6C">
      <w:pPr>
        <w:pStyle w:val="FootnoteText"/>
        <w:rPr>
          <w:del w:id="9" w:author="User" w:date="2019-05-26T10:01:00Z"/>
          <w:rFonts w:ascii="GHEA Grapalat" w:hAnsi="GHEA Grapalat"/>
          <w:i/>
          <w:sz w:val="16"/>
          <w:szCs w:val="24"/>
          <w:lang w:val="af-ZA" w:eastAsia="en-US"/>
        </w:rPr>
      </w:pPr>
      <w:r w:rsidRPr="006265F4">
        <w:rPr>
          <w:color w:val="FFFFFF"/>
          <w:vertAlign w:val="superscript"/>
          <w:lang w:val="af-ZA"/>
        </w:rPr>
        <w:t xml:space="preserve">29 </w:t>
      </w:r>
      <w:r w:rsidRPr="006265F4">
        <w:rPr>
          <w:vertAlign w:val="superscript"/>
          <w:lang w:val="af-ZA"/>
        </w:rPr>
        <w:t xml:space="preserve">17 </w:t>
      </w:r>
      <w:r w:rsidRPr="006265F4">
        <w:rPr>
          <w:rFonts w:ascii="GHEA Grapalat" w:hAnsi="GHEA Grapalat"/>
          <w:i/>
          <w:sz w:val="16"/>
          <w:szCs w:val="24"/>
          <w:lang w:val="hy-AM" w:eastAsia="en-US"/>
        </w:rPr>
        <w:t xml:space="preserve">If </w:t>
      </w:r>
      <w:r w:rsidRPr="006265F4">
        <w:rPr>
          <w:rFonts w:ascii="GHEA Grapalat" w:hAnsi="GHEA Grapalat"/>
          <w:i/>
          <w:sz w:val="16"/>
          <w:szCs w:val="24"/>
          <w:lang w:val="en-US" w:eastAsia="en-US"/>
        </w:rPr>
        <w:t xml:space="preserve">the auction of A </w:t>
      </w:r>
      <w:r w:rsidRPr="006265F4">
        <w:rPr>
          <w:rFonts w:ascii="GHEA Grapalat" w:hAnsi="GHEA Grapalat"/>
          <w:i/>
          <w:sz w:val="16"/>
          <w:szCs w:val="24"/>
          <w:lang w:val="hy-AM" w:eastAsia="en-US"/>
        </w:rPr>
        <w:t xml:space="preserve">was bought by the auctioneer </w:t>
      </w:r>
      <w:r w:rsidRPr="006265F4">
        <w:rPr>
          <w:rFonts w:ascii="GHEA Grapalat" w:hAnsi="GHEA Grapalat"/>
          <w:i/>
          <w:sz w:val="16"/>
          <w:szCs w:val="24"/>
          <w:lang w:val="en-US" w:eastAsia="en-US"/>
        </w:rPr>
        <w:t>B</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presented</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is</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without</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VAT then </w:t>
      </w:r>
      <w:r w:rsidRPr="006265F4">
        <w:rPr>
          <w:rFonts w:ascii="GHEA Grapalat" w:hAnsi="GHEA Grapalat"/>
          <w:i/>
          <w:sz w:val="16"/>
          <w:szCs w:val="24"/>
          <w:lang w:val="af-ZA" w:eastAsia="en-US"/>
        </w:rPr>
        <w:t xml:space="preserve">_ _ </w:t>
      </w:r>
      <w:r w:rsidRPr="006265F4">
        <w:rPr>
          <w:rFonts w:ascii="GHEA Grapalat" w:hAnsi="GHEA Grapalat"/>
          <w:i/>
          <w:sz w:val="16"/>
          <w:szCs w:val="24"/>
          <w:lang w:val="en-US" w:eastAsia="en-US"/>
        </w:rPr>
        <w:t>_</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the contract</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when sealing </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inclusive</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The words </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VAT </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removed</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are </w:t>
      </w:r>
      <w:r w:rsidRPr="006265F4">
        <w:rPr>
          <w:rFonts w:ascii="GHEA Grapalat" w:hAnsi="GHEA Grapalat"/>
          <w:i/>
          <w:sz w:val="16"/>
          <w:szCs w:val="24"/>
          <w:lang w:val="af-ZA" w:eastAsia="en-US"/>
        </w:rPr>
        <w:t>_</w:t>
      </w:r>
    </w:p>
  </w:footnote>
  <w:footnote w:id="11">
    <w:p w14:paraId="13F94DF7" w14:textId="77777777" w:rsidR="00266F6D" w:rsidRPr="006265F4" w:rsidDel="007942E8" w:rsidRDefault="00266F6D" w:rsidP="00532D6C">
      <w:pPr>
        <w:pStyle w:val="FootnoteText"/>
        <w:jc w:val="both"/>
        <w:rPr>
          <w:del w:id="10" w:author="User" w:date="2019-05-26T10:01:00Z"/>
          <w:lang w:val="hy-AM"/>
        </w:rPr>
      </w:pPr>
      <w:r w:rsidRPr="006265F4">
        <w:rPr>
          <w:color w:val="FFFFFF"/>
          <w:vertAlign w:val="superscript"/>
          <w:lang w:val="af-ZA"/>
        </w:rPr>
        <w:t xml:space="preserve">30 </w:t>
      </w:r>
      <w:r w:rsidRPr="006265F4">
        <w:rPr>
          <w:vertAlign w:val="superscript"/>
          <w:lang w:val="af-ZA"/>
        </w:rPr>
        <w:t xml:space="preserve">18 </w:t>
      </w:r>
      <w:r w:rsidRPr="006265F4">
        <w:rPr>
          <w:rFonts w:ascii="GHEA Grapalat" w:hAnsi="GHEA Grapalat"/>
          <w:i/>
          <w:sz w:val="16"/>
          <w:szCs w:val="24"/>
          <w:lang w:val="hy-AM" w:eastAsia="en-US"/>
        </w:rPr>
        <w:t xml:space="preserve">The seller may refuse the proposed advance payment or part of it. At the same time, </w:t>
      </w:r>
      <w:r w:rsidRPr="006265F4">
        <w:rPr>
          <w:rFonts w:ascii="GHEA Grapalat" w:hAnsi="GHEA Grapalat"/>
          <w:i/>
          <w:sz w:val="16"/>
          <w:szCs w:val="24"/>
          <w:lang w:val="en-US" w:eastAsia="en-US"/>
        </w:rPr>
        <w:t>to be sealed</w:t>
      </w:r>
      <w:r w:rsidRPr="006265F4">
        <w:rPr>
          <w:rFonts w:ascii="GHEA Grapalat" w:hAnsi="GHEA Grapalat"/>
          <w:i/>
          <w:sz w:val="16"/>
          <w:szCs w:val="24"/>
          <w:lang w:val="af-ZA" w:eastAsia="en-US"/>
        </w:rPr>
        <w:t xml:space="preserve"> The advance payment </w:t>
      </w:r>
      <w:r w:rsidRPr="006265F4">
        <w:rPr>
          <w:rFonts w:ascii="GHEA Grapalat" w:hAnsi="GHEA Grapalat"/>
          <w:i/>
          <w:sz w:val="16"/>
          <w:szCs w:val="24"/>
          <w:lang w:val="en-US" w:eastAsia="en-US"/>
        </w:rPr>
        <w:t xml:space="preserve">in </w:t>
      </w:r>
      <w:r w:rsidRPr="006265F4">
        <w:rPr>
          <w:rFonts w:ascii="GHEA Grapalat" w:hAnsi="GHEA Grapalat"/>
          <w:i/>
          <w:sz w:val="16"/>
          <w:szCs w:val="24"/>
          <w:lang w:val="hy-AM" w:eastAsia="en-US"/>
        </w:rPr>
        <w:t xml:space="preserve">the contract </w:t>
      </w:r>
      <w:r w:rsidRPr="006265F4">
        <w:rPr>
          <w:rFonts w:ascii="GHEA Grapalat" w:hAnsi="GHEA Grapalat"/>
          <w:i/>
          <w:sz w:val="16"/>
          <w:szCs w:val="24"/>
          <w:lang w:val="en-US" w:eastAsia="en-US"/>
        </w:rPr>
        <w:t xml:space="preserve">is </w:t>
      </w:r>
      <w:r w:rsidRPr="006265F4">
        <w:rPr>
          <w:rFonts w:ascii="GHEA Grapalat" w:hAnsi="GHEA Grapalat"/>
          <w:i/>
          <w:sz w:val="16"/>
          <w:szCs w:val="24"/>
          <w:lang w:val="hy-AM" w:eastAsia="en-US"/>
        </w:rPr>
        <w:t>set in the amount agreed between the Buyer and the Seller.</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If:</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by contract</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no</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planned</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advance payment</w:t>
      </w:r>
      <w:r w:rsidRPr="006265F4">
        <w:rPr>
          <w:rFonts w:ascii="GHEA Grapalat" w:hAnsi="GHEA Grapalat"/>
          <w:i/>
          <w:sz w:val="16"/>
          <w:szCs w:val="24"/>
          <w:lang w:val="af-ZA" w:eastAsia="en-US"/>
        </w:rPr>
        <w:t xml:space="preserve"> </w:t>
      </w:r>
      <w:proofErr w:type="gramStart"/>
      <w:r w:rsidRPr="006265F4">
        <w:rPr>
          <w:rFonts w:ascii="GHEA Grapalat" w:hAnsi="GHEA Grapalat"/>
          <w:i/>
          <w:sz w:val="16"/>
          <w:szCs w:val="24"/>
          <w:lang w:val="en-US" w:eastAsia="en-US"/>
        </w:rPr>
        <w:t xml:space="preserve">allocation </w:t>
      </w:r>
      <w:r w:rsidRPr="006265F4">
        <w:rPr>
          <w:rFonts w:ascii="GHEA Grapalat" w:hAnsi="GHEA Grapalat"/>
          <w:i/>
          <w:sz w:val="16"/>
          <w:szCs w:val="24"/>
          <w:lang w:val="af-ZA" w:eastAsia="en-US"/>
        </w:rPr>
        <w:t>,</w:t>
      </w:r>
      <w:proofErr w:type="gramEnd"/>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then</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hereby</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the point</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removed</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is</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 xml:space="preserve">from the project </w:t>
      </w:r>
      <w:r w:rsidRPr="006265F4">
        <w:rPr>
          <w:rFonts w:ascii="GHEA Grapalat" w:hAnsi="GHEA Grapalat"/>
          <w:i/>
          <w:sz w:val="16"/>
          <w:szCs w:val="24"/>
          <w:lang w:val="af-ZA" w:eastAsia="en-US"/>
        </w:rPr>
        <w:t>.</w:t>
      </w:r>
    </w:p>
  </w:footnote>
  <w:footnote w:id="12">
    <w:p w14:paraId="5E30B78C" w14:textId="77777777" w:rsidR="00266F6D" w:rsidRPr="006265F4" w:rsidDel="007942E8" w:rsidRDefault="00266F6D" w:rsidP="00532D6C">
      <w:pPr>
        <w:pStyle w:val="FootnoteText"/>
        <w:rPr>
          <w:del w:id="11" w:author="User" w:date="2019-05-26T10:02:00Z"/>
          <w:lang w:val="hy-AM"/>
        </w:rPr>
      </w:pPr>
      <w:r w:rsidRPr="006265F4">
        <w:rPr>
          <w:color w:val="FFFFFF"/>
          <w:vertAlign w:val="superscript"/>
          <w:lang w:val="hy-AM"/>
        </w:rPr>
        <w:t xml:space="preserve">31 </w:t>
      </w:r>
      <w:r w:rsidRPr="006265F4">
        <w:rPr>
          <w:vertAlign w:val="superscript"/>
          <w:lang w:val="hy-AM"/>
        </w:rPr>
        <w:t xml:space="preserve">19 </w:t>
      </w:r>
      <w:r w:rsidRPr="006265F4">
        <w:rPr>
          <w:rFonts w:ascii="GHEA Grapalat" w:hAnsi="GHEA Grapalat"/>
          <w:i/>
          <w:sz w:val="16"/>
          <w:szCs w:val="24"/>
          <w:lang w:val="hy-AM" w:eastAsia="en-US"/>
        </w:rPr>
        <w:t>This point is removed from the draft contract if the product to be purchased is not a fixed asset. And if the product to be purchased is a fixed asset, the warranty period should not be less than 365 calendar days.</w:t>
      </w:r>
    </w:p>
  </w:footnote>
  <w:footnote w:id="13">
    <w:p w14:paraId="0DFE6641" w14:textId="77777777" w:rsidR="00266F6D" w:rsidRPr="006265F4" w:rsidRDefault="00266F6D" w:rsidP="00532D6C">
      <w:pPr>
        <w:pStyle w:val="FootnoteText"/>
        <w:jc w:val="both"/>
        <w:rPr>
          <w:rFonts w:ascii="GHEA Grapalat" w:hAnsi="GHEA Grapalat"/>
          <w:i/>
          <w:sz w:val="16"/>
          <w:szCs w:val="24"/>
          <w:lang w:val="hy-AM" w:eastAsia="en-US"/>
        </w:rPr>
      </w:pPr>
      <w:r w:rsidRPr="00AB6289">
        <w:rPr>
          <w:vertAlign w:val="superscript"/>
          <w:lang w:val="hy-AM"/>
        </w:rPr>
        <w:t xml:space="preserve">20 </w:t>
      </w:r>
      <w:r w:rsidRPr="006265F4">
        <w:rPr>
          <w:rFonts w:ascii="GHEA Grapalat" w:hAnsi="GHEA Grapalat"/>
          <w:i/>
          <w:sz w:val="16"/>
          <w:szCs w:val="24"/>
          <w:lang w:val="hy-AM" w:eastAsia="en-US"/>
        </w:rPr>
        <w:t>If the contract was signed on the basis of Article 15, Clause 6 of the RA Law "On Procurement", the fine is calculated in relation to the price of the agreement, within the framework of which the circumstance of non-fulfillment or improper fulfillment of the assumed obligations was recorded.</w:t>
      </w:r>
    </w:p>
    <w:p w14:paraId="73A590C5" w14:textId="77777777" w:rsidR="00266F6D" w:rsidRPr="006265F4" w:rsidDel="007942E8" w:rsidRDefault="00266F6D" w:rsidP="00532D6C">
      <w:pPr>
        <w:pStyle w:val="FootnoteText"/>
        <w:jc w:val="both"/>
        <w:rPr>
          <w:del w:id="12" w:author="User" w:date="2019-05-26T10:03:00Z"/>
          <w:lang w:val="hy-AM"/>
        </w:rPr>
      </w:pPr>
      <w:r w:rsidRPr="006265F4">
        <w:rPr>
          <w:rFonts w:ascii="GHEA Grapalat" w:hAnsi="GHEA Grapalat"/>
          <w:i/>
          <w:sz w:val="16"/>
          <w:szCs w:val="24"/>
          <w:lang w:val="hy-AM" w:eastAsia="en-US"/>
        </w:rPr>
        <w:t>If the contract includes more than one portion, the penalty is calculated against the total price specified in the contract for that portion.</w:t>
      </w:r>
    </w:p>
  </w:footnote>
  <w:footnote w:id="14">
    <w:p w14:paraId="31AFC882" w14:textId="77777777" w:rsidR="00266F6D" w:rsidRPr="006265F4" w:rsidDel="007942E8" w:rsidRDefault="00266F6D" w:rsidP="00532D6C">
      <w:pPr>
        <w:pStyle w:val="FootnoteText"/>
        <w:jc w:val="both"/>
        <w:rPr>
          <w:del w:id="13" w:author="User" w:date="2019-05-26T10:04:00Z"/>
          <w:sz w:val="16"/>
          <w:szCs w:val="16"/>
          <w:lang w:val="hy-AM"/>
        </w:rPr>
      </w:pPr>
      <w:r w:rsidRPr="00AB6289">
        <w:rPr>
          <w:vertAlign w:val="superscript"/>
          <w:lang w:val="hy-AM"/>
        </w:rPr>
        <w:t xml:space="preserve">21 </w:t>
      </w:r>
      <w:r w:rsidRPr="006265F4">
        <w:rPr>
          <w:rFonts w:ascii="GHEA Grapalat" w:hAnsi="GHEA Grapalat" w:cs="Sylfaen"/>
          <w:i/>
          <w:sz w:val="16"/>
          <w:szCs w:val="16"/>
          <w:lang w:val="hy-AM"/>
        </w:rPr>
        <w:t>In the case of purchases that do not cause obligations at the expense of the state budget, this sentence is removed from the contract.</w:t>
      </w:r>
    </w:p>
  </w:footnote>
  <w:footnote w:id="15">
    <w:p w14:paraId="3FABEF47" w14:textId="77777777" w:rsidR="00266F6D" w:rsidRPr="006265F4" w:rsidDel="002877FC" w:rsidRDefault="00266F6D" w:rsidP="00532D6C">
      <w:pPr>
        <w:pStyle w:val="FootnoteText"/>
        <w:jc w:val="both"/>
        <w:rPr>
          <w:del w:id="14" w:author="User" w:date="2019-05-26T10:04:00Z"/>
          <w:lang w:val="hy-AM"/>
        </w:rPr>
      </w:pPr>
      <w:r w:rsidRPr="00AB6289">
        <w:rPr>
          <w:vertAlign w:val="superscript"/>
          <w:lang w:val="hy-AM"/>
        </w:rPr>
        <w:t xml:space="preserve">22 </w:t>
      </w:r>
      <w:r w:rsidRPr="006265F4">
        <w:rPr>
          <w:rFonts w:ascii="GHEA Grapalat" w:hAnsi="GHEA Grapalat"/>
          <w:i/>
          <w:sz w:val="16"/>
          <w:szCs w:val="24"/>
          <w:lang w:val="hy-AM" w:eastAsia="en-US"/>
        </w:rPr>
        <w:t>This clause is removed from the contract if the contract is not implemented by signing an agency contract.</w:t>
      </w:r>
    </w:p>
  </w:footnote>
  <w:footnote w:id="16">
    <w:p w14:paraId="42075EA5" w14:textId="77777777" w:rsidR="00266F6D" w:rsidRPr="006265F4" w:rsidDel="002877FC" w:rsidRDefault="00266F6D" w:rsidP="00532D6C">
      <w:pPr>
        <w:pStyle w:val="FootnoteText"/>
        <w:jc w:val="both"/>
        <w:rPr>
          <w:del w:id="15" w:author="User" w:date="2019-05-26T10:04:00Z"/>
          <w:lang w:val="hy-AM"/>
        </w:rPr>
      </w:pPr>
      <w:r w:rsidRPr="00AB6289">
        <w:rPr>
          <w:vertAlign w:val="superscript"/>
          <w:lang w:val="hy-AM"/>
        </w:rPr>
        <w:t xml:space="preserve">23 </w:t>
      </w:r>
      <w:r w:rsidRPr="006265F4">
        <w:rPr>
          <w:rFonts w:ascii="GHEA Grapalat" w:hAnsi="GHEA Grapalat"/>
          <w:i/>
          <w:sz w:val="16"/>
          <w:szCs w:val="24"/>
          <w:lang w:val="hy-AM" w:eastAsia="en-US"/>
        </w:rPr>
        <w:t>This clause is removed from the contract if the contract is not implemented by signing a joint activity (consortium)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A3D43D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74924503">
    <w:abstractNumId w:val="20"/>
  </w:num>
  <w:num w:numId="2" w16cid:durableId="1590504367">
    <w:abstractNumId w:val="7"/>
  </w:num>
  <w:num w:numId="3" w16cid:durableId="1721318171">
    <w:abstractNumId w:val="18"/>
  </w:num>
  <w:num w:numId="4" w16cid:durableId="1221744718">
    <w:abstractNumId w:val="14"/>
  </w:num>
  <w:num w:numId="5" w16cid:durableId="881138427">
    <w:abstractNumId w:val="22"/>
  </w:num>
  <w:num w:numId="6" w16cid:durableId="348455448">
    <w:abstractNumId w:val="20"/>
    <w:lvlOverride w:ilvl="0">
      <w:startOverride w:val="1"/>
    </w:lvlOverride>
    <w:lvlOverride w:ilvl="1"/>
    <w:lvlOverride w:ilvl="2"/>
    <w:lvlOverride w:ilvl="3"/>
    <w:lvlOverride w:ilvl="4"/>
    <w:lvlOverride w:ilvl="5"/>
    <w:lvlOverride w:ilvl="6"/>
    <w:lvlOverride w:ilvl="7"/>
    <w:lvlOverride w:ilvl="8"/>
  </w:num>
  <w:num w:numId="7" w16cid:durableId="12949479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43436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8796800">
    <w:abstractNumId w:val="16"/>
  </w:num>
  <w:num w:numId="10" w16cid:durableId="1165509877">
    <w:abstractNumId w:val="4"/>
  </w:num>
  <w:num w:numId="11" w16cid:durableId="2045207478">
    <w:abstractNumId w:val="6"/>
  </w:num>
  <w:num w:numId="12" w16cid:durableId="1962607208">
    <w:abstractNumId w:val="27"/>
  </w:num>
  <w:num w:numId="13" w16cid:durableId="2069766205">
    <w:abstractNumId w:val="23"/>
  </w:num>
  <w:num w:numId="14" w16cid:durableId="866017522">
    <w:abstractNumId w:val="9"/>
  </w:num>
  <w:num w:numId="15" w16cid:durableId="700982544">
    <w:abstractNumId w:val="24"/>
  </w:num>
  <w:num w:numId="16" w16cid:durableId="476413221">
    <w:abstractNumId w:val="12"/>
  </w:num>
  <w:num w:numId="17" w16cid:durableId="168907397">
    <w:abstractNumId w:val="5"/>
  </w:num>
  <w:num w:numId="18" w16cid:durableId="2123376573">
    <w:abstractNumId w:val="1"/>
  </w:num>
  <w:num w:numId="19" w16cid:durableId="1892229131">
    <w:abstractNumId w:val="3"/>
  </w:num>
  <w:num w:numId="20" w16cid:durableId="834145083">
    <w:abstractNumId w:val="2"/>
  </w:num>
  <w:num w:numId="21" w16cid:durableId="535435182">
    <w:abstractNumId w:val="28"/>
  </w:num>
  <w:num w:numId="22" w16cid:durableId="999424662">
    <w:abstractNumId w:val="26"/>
  </w:num>
  <w:num w:numId="23" w16cid:durableId="542595371">
    <w:abstractNumId w:val="21"/>
  </w:num>
  <w:num w:numId="24" w16cid:durableId="1206722721">
    <w:abstractNumId w:val="0"/>
  </w:num>
  <w:num w:numId="25" w16cid:durableId="412356272">
    <w:abstractNumId w:val="11"/>
  </w:num>
  <w:num w:numId="26" w16cid:durableId="1815373017">
    <w:abstractNumId w:val="15"/>
  </w:num>
  <w:num w:numId="27" w16cid:durableId="640574036">
    <w:abstractNumId w:val="13"/>
  </w:num>
  <w:num w:numId="28" w16cid:durableId="856116771">
    <w:abstractNumId w:val="8"/>
  </w:num>
  <w:num w:numId="29" w16cid:durableId="1052194277">
    <w:abstractNumId w:val="10"/>
  </w:num>
  <w:num w:numId="30" w16cid:durableId="1383360335">
    <w:abstractNumId w:val="25"/>
  </w:num>
  <w:num w:numId="31" w16cid:durableId="790823547">
    <w:abstractNumId w:val="17"/>
  </w:num>
  <w:num w:numId="32" w16cid:durableId="19175909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3AE5"/>
    <w:rsid w:val="000755C5"/>
    <w:rsid w:val="000C3AE5"/>
    <w:rsid w:val="000F6C4E"/>
    <w:rsid w:val="00176863"/>
    <w:rsid w:val="001902F9"/>
    <w:rsid w:val="001A3021"/>
    <w:rsid w:val="001B4119"/>
    <w:rsid w:val="0022569E"/>
    <w:rsid w:val="00266F6D"/>
    <w:rsid w:val="002D073B"/>
    <w:rsid w:val="003242D7"/>
    <w:rsid w:val="00436DC2"/>
    <w:rsid w:val="00454CDE"/>
    <w:rsid w:val="004D4880"/>
    <w:rsid w:val="004E5ADA"/>
    <w:rsid w:val="00532D6C"/>
    <w:rsid w:val="00730AAF"/>
    <w:rsid w:val="0076273B"/>
    <w:rsid w:val="00774FCD"/>
    <w:rsid w:val="007A411A"/>
    <w:rsid w:val="007C5699"/>
    <w:rsid w:val="008348B6"/>
    <w:rsid w:val="008C418A"/>
    <w:rsid w:val="008E294B"/>
    <w:rsid w:val="009347A4"/>
    <w:rsid w:val="0093695F"/>
    <w:rsid w:val="00950D0E"/>
    <w:rsid w:val="00997EE9"/>
    <w:rsid w:val="009D22DC"/>
    <w:rsid w:val="009E077A"/>
    <w:rsid w:val="009E6693"/>
    <w:rsid w:val="00A11DFA"/>
    <w:rsid w:val="00A27E77"/>
    <w:rsid w:val="00BA2E5B"/>
    <w:rsid w:val="00D41C85"/>
    <w:rsid w:val="00D60ADB"/>
    <w:rsid w:val="00D87007"/>
    <w:rsid w:val="00E123D6"/>
    <w:rsid w:val="00E82197"/>
    <w:rsid w:val="00E84C88"/>
    <w:rsid w:val="00E95B5A"/>
    <w:rsid w:val="00FF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94F4AE"/>
  <w15:docId w15:val="{EFCFE499-1D96-4256-8C0D-1041490E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DFA"/>
  </w:style>
  <w:style w:type="paragraph" w:styleId="Heading1">
    <w:name w:val="heading 1"/>
    <w:basedOn w:val="Normal"/>
    <w:next w:val="Normal"/>
    <w:link w:val="Heading1Char"/>
    <w:qFormat/>
    <w:rsid w:val="00532D6C"/>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532D6C"/>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532D6C"/>
    <w:pPr>
      <w:keepNext/>
      <w:spacing w:after="0" w:line="360" w:lineRule="auto"/>
      <w:jc w:val="center"/>
      <w:outlineLvl w:val="2"/>
    </w:pPr>
    <w:rPr>
      <w:rFonts w:ascii="Arial LatArm" w:eastAsia="Times New Roman" w:hAnsi="Arial LatArm" w:cs="Times New Roman"/>
      <w:i/>
      <w:sz w:val="20"/>
      <w:szCs w:val="20"/>
    </w:rPr>
  </w:style>
  <w:style w:type="paragraph" w:styleId="Heading4">
    <w:name w:val="heading 4"/>
    <w:basedOn w:val="Normal"/>
    <w:next w:val="Normal"/>
    <w:link w:val="Heading4Char"/>
    <w:qFormat/>
    <w:rsid w:val="00532D6C"/>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532D6C"/>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532D6C"/>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532D6C"/>
    <w:pPr>
      <w:keepNext/>
      <w:spacing w:after="0" w:line="240" w:lineRule="auto"/>
      <w:ind w:left="-66"/>
      <w:jc w:val="center"/>
      <w:outlineLvl w:val="6"/>
    </w:pPr>
    <w:rPr>
      <w:rFonts w:ascii="Times Armenian" w:eastAsia="Times New Roman" w:hAnsi="Times Armenian" w:cs="Times New Roman"/>
      <w:b/>
      <w:sz w:val="20"/>
      <w:szCs w:val="20"/>
      <w:lang w:eastAsia="ru-RU"/>
    </w:rPr>
  </w:style>
  <w:style w:type="paragraph" w:styleId="Heading8">
    <w:name w:val="heading 8"/>
    <w:basedOn w:val="Normal"/>
    <w:next w:val="Normal"/>
    <w:link w:val="Heading8Char"/>
    <w:qFormat/>
    <w:rsid w:val="00532D6C"/>
    <w:pPr>
      <w:keepNext/>
      <w:spacing w:after="0" w:line="240" w:lineRule="auto"/>
      <w:outlineLvl w:val="7"/>
    </w:pPr>
    <w:rPr>
      <w:rFonts w:ascii="Times Armenian" w:eastAsia="Times New Roman" w:hAnsi="Times Armenian" w:cs="Times New Roman"/>
      <w:i/>
      <w:sz w:val="20"/>
      <w:szCs w:val="20"/>
    </w:rPr>
  </w:style>
  <w:style w:type="paragraph" w:styleId="Heading9">
    <w:name w:val="heading 9"/>
    <w:basedOn w:val="Normal"/>
    <w:next w:val="Normal"/>
    <w:link w:val="Heading9Char"/>
    <w:qFormat/>
    <w:rsid w:val="00532D6C"/>
    <w:pPr>
      <w:keepNext/>
      <w:spacing w:after="0" w:line="240" w:lineRule="auto"/>
      <w:jc w:val="center"/>
      <w:outlineLvl w:val="8"/>
    </w:pPr>
    <w:rPr>
      <w:rFonts w:ascii="Times Armenian" w:eastAsia="Times New Roman" w:hAnsi="Times Armenian" w:cs="Times New Roman"/>
      <w:b/>
      <w:color w:val="00000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2D6C"/>
    <w:rPr>
      <w:rFonts w:ascii="Arial Armenian" w:eastAsia="Times New Roman" w:hAnsi="Arial Armenian" w:cs="Times New Roman"/>
      <w:sz w:val="28"/>
      <w:szCs w:val="20"/>
      <w:lang w:val="en" w:eastAsia="ru-RU"/>
    </w:rPr>
  </w:style>
  <w:style w:type="character" w:customStyle="1" w:styleId="Heading2Char">
    <w:name w:val="Heading 2 Char"/>
    <w:basedOn w:val="DefaultParagraphFont"/>
    <w:link w:val="Heading2"/>
    <w:rsid w:val="00532D6C"/>
    <w:rPr>
      <w:rFonts w:ascii="Arial LatArm" w:eastAsia="Times New Roman" w:hAnsi="Arial LatArm" w:cs="Times New Roman"/>
      <w:b/>
      <w:color w:val="0000FF"/>
      <w:sz w:val="20"/>
      <w:szCs w:val="20"/>
      <w:lang w:val="en" w:eastAsia="ru-RU"/>
    </w:rPr>
  </w:style>
  <w:style w:type="character" w:customStyle="1" w:styleId="Heading3Char">
    <w:name w:val="Heading 3 Char"/>
    <w:basedOn w:val="DefaultParagraphFont"/>
    <w:link w:val="Heading3"/>
    <w:rsid w:val="00532D6C"/>
    <w:rPr>
      <w:rFonts w:ascii="Arial LatArm" w:eastAsia="Times New Roman" w:hAnsi="Arial LatArm" w:cs="Times New Roman"/>
      <w:i/>
      <w:sz w:val="20"/>
      <w:szCs w:val="20"/>
      <w:lang w:val="en"/>
    </w:rPr>
  </w:style>
  <w:style w:type="character" w:customStyle="1" w:styleId="Heading4Char">
    <w:name w:val="Heading 4 Char"/>
    <w:basedOn w:val="DefaultParagraphFont"/>
    <w:link w:val="Heading4"/>
    <w:rsid w:val="00532D6C"/>
    <w:rPr>
      <w:rFonts w:ascii="Arial LatArm" w:eastAsia="Times New Roman" w:hAnsi="Arial LatArm" w:cs="Times New Roman"/>
      <w:i/>
      <w:sz w:val="18"/>
      <w:szCs w:val="20"/>
      <w:lang w:val="en"/>
    </w:rPr>
  </w:style>
  <w:style w:type="character" w:customStyle="1" w:styleId="Heading5Char">
    <w:name w:val="Heading 5 Char"/>
    <w:basedOn w:val="DefaultParagraphFont"/>
    <w:link w:val="Heading5"/>
    <w:rsid w:val="00532D6C"/>
    <w:rPr>
      <w:rFonts w:ascii="Arial LatArm" w:eastAsia="Times New Roman" w:hAnsi="Arial LatArm" w:cs="Times New Roman"/>
      <w:b/>
      <w:sz w:val="26"/>
      <w:szCs w:val="20"/>
      <w:lang w:val="en" w:eastAsia="ru-RU"/>
    </w:rPr>
  </w:style>
  <w:style w:type="character" w:customStyle="1" w:styleId="Heading6Char">
    <w:name w:val="Heading 6 Char"/>
    <w:basedOn w:val="DefaultParagraphFont"/>
    <w:link w:val="Heading6"/>
    <w:rsid w:val="00532D6C"/>
    <w:rPr>
      <w:rFonts w:ascii="Arial LatArm" w:eastAsia="Times New Roman" w:hAnsi="Arial LatArm" w:cs="Times New Roman"/>
      <w:b/>
      <w:color w:val="000000"/>
      <w:szCs w:val="20"/>
      <w:lang w:val="en" w:eastAsia="ru-RU"/>
    </w:rPr>
  </w:style>
  <w:style w:type="character" w:customStyle="1" w:styleId="Heading7Char">
    <w:name w:val="Heading 7 Char"/>
    <w:basedOn w:val="DefaultParagraphFont"/>
    <w:link w:val="Heading7"/>
    <w:rsid w:val="00532D6C"/>
    <w:rPr>
      <w:rFonts w:ascii="Times Armenian" w:eastAsia="Times New Roman" w:hAnsi="Times Armenian" w:cs="Times New Roman"/>
      <w:b/>
      <w:sz w:val="20"/>
      <w:szCs w:val="20"/>
      <w:lang w:val="en" w:eastAsia="ru-RU"/>
    </w:rPr>
  </w:style>
  <w:style w:type="character" w:customStyle="1" w:styleId="Heading8Char">
    <w:name w:val="Heading 8 Char"/>
    <w:basedOn w:val="DefaultParagraphFont"/>
    <w:link w:val="Heading8"/>
    <w:rsid w:val="00532D6C"/>
    <w:rPr>
      <w:rFonts w:ascii="Times Armenian" w:eastAsia="Times New Roman" w:hAnsi="Times Armenian" w:cs="Times New Roman"/>
      <w:i/>
      <w:sz w:val="20"/>
      <w:szCs w:val="20"/>
      <w:lang w:val="en"/>
    </w:rPr>
  </w:style>
  <w:style w:type="character" w:customStyle="1" w:styleId="Heading9Char">
    <w:name w:val="Heading 9 Char"/>
    <w:basedOn w:val="DefaultParagraphFont"/>
    <w:link w:val="Heading9"/>
    <w:rsid w:val="00532D6C"/>
    <w:rPr>
      <w:rFonts w:ascii="Times Armenian" w:eastAsia="Times New Roman" w:hAnsi="Times Armenian" w:cs="Times New Roman"/>
      <w:b/>
      <w:color w:val="000000"/>
      <w:szCs w:val="20"/>
      <w:lang w:val="en" w:eastAsia="ru-RU"/>
    </w:rPr>
  </w:style>
  <w:style w:type="numbering" w:customStyle="1" w:styleId="1">
    <w:name w:val="Нет списка1"/>
    <w:next w:val="NoList"/>
    <w:semiHidden/>
    <w:unhideWhenUsed/>
    <w:rsid w:val="00532D6C"/>
  </w:style>
  <w:style w:type="paragraph" w:styleId="BodyTextIndent">
    <w:name w:val="Body Text Indent"/>
    <w:aliases w:val=" Char, Char Char Char Char,Char Char Char Char"/>
    <w:basedOn w:val="Normal"/>
    <w:link w:val="BodyTextIndentChar"/>
    <w:rsid w:val="00532D6C"/>
    <w:pPr>
      <w:spacing w:after="0" w:line="360" w:lineRule="auto"/>
      <w:ind w:firstLine="720"/>
      <w:jc w:val="both"/>
    </w:pPr>
    <w:rPr>
      <w:rFonts w:ascii="Arial LatArm" w:eastAsia="Times New Roman" w:hAnsi="Arial LatArm" w:cs="Times New Roman"/>
      <w:i/>
      <w:sz w:val="20"/>
      <w:szCs w:val="20"/>
    </w:rPr>
  </w:style>
  <w:style w:type="character" w:customStyle="1" w:styleId="BodyTextIndentChar">
    <w:name w:val="Body Text Indent Char"/>
    <w:aliases w:val=" Char Char, Char Char Char Char Char,Char Char Char Char Char"/>
    <w:basedOn w:val="DefaultParagraphFont"/>
    <w:link w:val="BodyTextIndent"/>
    <w:rsid w:val="00532D6C"/>
    <w:rPr>
      <w:rFonts w:ascii="Arial LatArm" w:eastAsia="Times New Roman" w:hAnsi="Arial LatArm" w:cs="Times New Roman"/>
      <w:i/>
      <w:sz w:val="20"/>
      <w:szCs w:val="20"/>
      <w:lang w:val="en"/>
    </w:rPr>
  </w:style>
  <w:style w:type="paragraph" w:styleId="Footer">
    <w:name w:val="footer"/>
    <w:basedOn w:val="Normal"/>
    <w:link w:val="FooterChar"/>
    <w:rsid w:val="00532D6C"/>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532D6C"/>
    <w:rPr>
      <w:rFonts w:ascii="Times New Roman" w:eastAsia="Times New Roman" w:hAnsi="Times New Roman" w:cs="Times New Roman"/>
      <w:sz w:val="20"/>
      <w:szCs w:val="20"/>
      <w:lang w:val="en"/>
    </w:rPr>
  </w:style>
  <w:style w:type="paragraph" w:styleId="BodyTextIndent3">
    <w:name w:val="Body Text Indent 3"/>
    <w:basedOn w:val="Normal"/>
    <w:link w:val="BodyTextIndent3Char"/>
    <w:rsid w:val="00532D6C"/>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532D6C"/>
    <w:rPr>
      <w:rFonts w:ascii="Times Armenian" w:eastAsia="Times New Roman" w:hAnsi="Times Armenian" w:cs="Times New Roman"/>
      <w:sz w:val="20"/>
      <w:szCs w:val="20"/>
    </w:rPr>
  </w:style>
  <w:style w:type="paragraph" w:styleId="BodyText2">
    <w:name w:val="Body Text 2"/>
    <w:basedOn w:val="Normal"/>
    <w:link w:val="BodyText2Char"/>
    <w:rsid w:val="00532D6C"/>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532D6C"/>
    <w:rPr>
      <w:rFonts w:ascii="Arial LatArm" w:eastAsia="Times New Roman" w:hAnsi="Arial LatArm" w:cs="Times New Roman"/>
      <w:sz w:val="20"/>
      <w:szCs w:val="20"/>
      <w:lang w:val="en"/>
    </w:rPr>
  </w:style>
  <w:style w:type="paragraph" w:styleId="BodyTextIndent2">
    <w:name w:val="Body Text Indent 2"/>
    <w:basedOn w:val="Normal"/>
    <w:link w:val="BodyTextIndent2Char"/>
    <w:rsid w:val="00532D6C"/>
    <w:pPr>
      <w:spacing w:after="0" w:line="360" w:lineRule="auto"/>
      <w:ind w:firstLine="540"/>
      <w:jc w:val="both"/>
    </w:pPr>
    <w:rPr>
      <w:rFonts w:ascii="Baltica" w:eastAsia="Times New Roman" w:hAnsi="Baltica" w:cs="Times New Roman"/>
      <w:sz w:val="20"/>
      <w:szCs w:val="20"/>
    </w:rPr>
  </w:style>
  <w:style w:type="character" w:customStyle="1" w:styleId="BodyTextIndent2Char">
    <w:name w:val="Body Text Indent 2 Char"/>
    <w:basedOn w:val="DefaultParagraphFont"/>
    <w:link w:val="BodyTextIndent2"/>
    <w:rsid w:val="00532D6C"/>
    <w:rPr>
      <w:rFonts w:ascii="Baltica" w:eastAsia="Times New Roman" w:hAnsi="Baltica" w:cs="Times New Roman"/>
      <w:sz w:val="20"/>
      <w:szCs w:val="20"/>
      <w:lang w:val="en"/>
    </w:rPr>
  </w:style>
  <w:style w:type="paragraph" w:customStyle="1" w:styleId="Char">
    <w:name w:val="Char"/>
    <w:basedOn w:val="Normal"/>
    <w:semiHidden/>
    <w:rsid w:val="00532D6C"/>
    <w:pPr>
      <w:spacing w:line="360" w:lineRule="auto"/>
      <w:ind w:firstLine="709"/>
      <w:jc w:val="both"/>
    </w:pPr>
    <w:rPr>
      <w:rFonts w:ascii="Arial AMU" w:eastAsia="Times New Roman" w:hAnsi="Arial AMU" w:cs="Arial"/>
      <w:szCs w:val="20"/>
    </w:rPr>
  </w:style>
  <w:style w:type="paragraph" w:customStyle="1" w:styleId="Default">
    <w:name w:val="Default"/>
    <w:rsid w:val="00532D6C"/>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532D6C"/>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532D6C"/>
    <w:rPr>
      <w:rFonts w:ascii="Tahoma" w:eastAsia="Times New Roman" w:hAnsi="Tahoma" w:cs="Times New Roman"/>
      <w:sz w:val="16"/>
      <w:szCs w:val="16"/>
    </w:rPr>
  </w:style>
  <w:style w:type="character" w:styleId="Hyperlink">
    <w:name w:val="Hyperlink"/>
    <w:rsid w:val="00532D6C"/>
    <w:rPr>
      <w:color w:val="0000FF"/>
      <w:u w:val="single"/>
    </w:rPr>
  </w:style>
  <w:style w:type="character" w:customStyle="1" w:styleId="CharChar1">
    <w:name w:val="Char Char1"/>
    <w:locked/>
    <w:rsid w:val="00532D6C"/>
    <w:rPr>
      <w:rFonts w:ascii="Arial LatArm" w:hAnsi="Arial LatArm"/>
      <w:i/>
      <w:lang w:val="en" w:eastAsia="en-US" w:bidi="ar-SA"/>
    </w:rPr>
  </w:style>
  <w:style w:type="paragraph" w:styleId="BodyText">
    <w:name w:val="Body Text"/>
    <w:basedOn w:val="Normal"/>
    <w:link w:val="BodyTextChar"/>
    <w:rsid w:val="00532D6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32D6C"/>
    <w:rPr>
      <w:rFonts w:ascii="Times New Roman" w:eastAsia="Times New Roman" w:hAnsi="Times New Roman" w:cs="Times New Roman"/>
      <w:sz w:val="24"/>
      <w:szCs w:val="24"/>
      <w:lang w:val="en"/>
    </w:rPr>
  </w:style>
  <w:style w:type="paragraph" w:styleId="Index1">
    <w:name w:val="index 1"/>
    <w:basedOn w:val="Normal"/>
    <w:next w:val="Normal"/>
    <w:autoRedefine/>
    <w:semiHidden/>
    <w:rsid w:val="00532D6C"/>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532D6C"/>
    <w:pPr>
      <w:spacing w:after="0" w:line="240" w:lineRule="auto"/>
    </w:pPr>
    <w:rPr>
      <w:rFonts w:ascii="Times New Roman" w:eastAsia="Times New Roman" w:hAnsi="Times New Roman" w:cs="Times New Roman"/>
      <w:sz w:val="20"/>
      <w:szCs w:val="20"/>
      <w:lang w:eastAsia="ru-RU"/>
    </w:rPr>
  </w:style>
  <w:style w:type="paragraph" w:styleId="Header">
    <w:name w:val="header"/>
    <w:basedOn w:val="Normal"/>
    <w:link w:val="HeaderChar"/>
    <w:rsid w:val="00532D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HeaderChar">
    <w:name w:val="Header Char"/>
    <w:basedOn w:val="DefaultParagraphFont"/>
    <w:link w:val="Header"/>
    <w:rsid w:val="00532D6C"/>
    <w:rPr>
      <w:rFonts w:ascii="Times New Roman" w:eastAsia="Times New Roman" w:hAnsi="Times New Roman" w:cs="Times New Roman"/>
      <w:sz w:val="20"/>
      <w:szCs w:val="20"/>
      <w:lang w:val="en" w:eastAsia="ru-RU"/>
    </w:rPr>
  </w:style>
  <w:style w:type="paragraph" w:styleId="BodyText3">
    <w:name w:val="Body Text 3"/>
    <w:basedOn w:val="Normal"/>
    <w:link w:val="BodyText3Char"/>
    <w:rsid w:val="00532D6C"/>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532D6C"/>
    <w:rPr>
      <w:rFonts w:ascii="Arial LatArm" w:eastAsia="Times New Roman" w:hAnsi="Arial LatArm" w:cs="Times New Roman"/>
      <w:sz w:val="20"/>
      <w:szCs w:val="20"/>
      <w:lang w:val="en" w:eastAsia="ru-RU"/>
    </w:rPr>
  </w:style>
  <w:style w:type="paragraph" w:styleId="Title">
    <w:name w:val="Title"/>
    <w:basedOn w:val="Normal"/>
    <w:link w:val="TitleChar"/>
    <w:qFormat/>
    <w:rsid w:val="00532D6C"/>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532D6C"/>
    <w:rPr>
      <w:rFonts w:ascii="Arial Armenian" w:eastAsia="Times New Roman" w:hAnsi="Arial Armenian" w:cs="Times New Roman"/>
      <w:sz w:val="24"/>
      <w:szCs w:val="20"/>
      <w:lang w:val="en"/>
    </w:rPr>
  </w:style>
  <w:style w:type="character" w:styleId="PageNumber">
    <w:name w:val="page number"/>
    <w:basedOn w:val="DefaultParagraphFont"/>
    <w:rsid w:val="00532D6C"/>
  </w:style>
  <w:style w:type="paragraph" w:styleId="FootnoteText">
    <w:name w:val="footnote text"/>
    <w:basedOn w:val="Normal"/>
    <w:link w:val="FootnoteTextChar"/>
    <w:semiHidden/>
    <w:rsid w:val="00532D6C"/>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532D6C"/>
    <w:rPr>
      <w:rFonts w:ascii="Times Armenian" w:eastAsia="Times New Roman" w:hAnsi="Times Armenian" w:cs="Times New Roman"/>
      <w:sz w:val="20"/>
      <w:szCs w:val="20"/>
      <w:lang w:val="en" w:eastAsia="ru-RU"/>
    </w:rPr>
  </w:style>
  <w:style w:type="paragraph" w:customStyle="1" w:styleId="CharCharCharCharCharCharCharCharCharCharCharChar">
    <w:name w:val="Char Char Char Char Char Char Char Char Char Char Char Char"/>
    <w:basedOn w:val="Normal"/>
    <w:rsid w:val="00532D6C"/>
    <w:pPr>
      <w:spacing w:line="240" w:lineRule="exact"/>
    </w:pPr>
    <w:rPr>
      <w:rFonts w:ascii="Arial" w:eastAsia="Times New Roman" w:hAnsi="Arial" w:cs="Arial"/>
      <w:sz w:val="20"/>
      <w:szCs w:val="20"/>
    </w:rPr>
  </w:style>
  <w:style w:type="paragraph" w:customStyle="1" w:styleId="norm">
    <w:name w:val="norm"/>
    <w:basedOn w:val="Normal"/>
    <w:rsid w:val="00532D6C"/>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532D6C"/>
    <w:rPr>
      <w:rFonts w:ascii="Arial Armenian" w:hAnsi="Arial Armenian"/>
      <w:sz w:val="22"/>
      <w:lang w:val="en" w:eastAsia="ru-RU" w:bidi="ar-SA"/>
    </w:rPr>
  </w:style>
  <w:style w:type="character" w:customStyle="1" w:styleId="CharCharChar">
    <w:name w:val="Char Char Char"/>
    <w:rsid w:val="00532D6C"/>
    <w:rPr>
      <w:rFonts w:ascii="Arial LatArm" w:hAnsi="Arial LatArm"/>
      <w:sz w:val="24"/>
      <w:lang w:val="en" w:eastAsia="ru-RU"/>
    </w:rPr>
  </w:style>
  <w:style w:type="paragraph" w:styleId="NormalWeb">
    <w:name w:val="Normal (Web)"/>
    <w:basedOn w:val="Normal"/>
    <w:uiPriority w:val="99"/>
    <w:rsid w:val="00532D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32D6C"/>
    <w:rPr>
      <w:b/>
      <w:bCs/>
    </w:rPr>
  </w:style>
  <w:style w:type="character" w:styleId="FootnoteReference">
    <w:name w:val="footnote reference"/>
    <w:semiHidden/>
    <w:rsid w:val="00532D6C"/>
    <w:rPr>
      <w:vertAlign w:val="superscript"/>
    </w:rPr>
  </w:style>
  <w:style w:type="character" w:customStyle="1" w:styleId="CharChar22">
    <w:name w:val="Char Char22"/>
    <w:rsid w:val="00532D6C"/>
    <w:rPr>
      <w:rFonts w:ascii="Arial Armenian" w:hAnsi="Arial Armenian"/>
      <w:sz w:val="28"/>
      <w:lang w:val="en"/>
    </w:rPr>
  </w:style>
  <w:style w:type="character" w:customStyle="1" w:styleId="CharChar20">
    <w:name w:val="Char Char20"/>
    <w:rsid w:val="00532D6C"/>
    <w:rPr>
      <w:rFonts w:ascii="Times LatArm" w:hAnsi="Times LatArm"/>
      <w:b/>
      <w:sz w:val="28"/>
      <w:lang w:val="en"/>
    </w:rPr>
  </w:style>
  <w:style w:type="character" w:customStyle="1" w:styleId="CharChar16">
    <w:name w:val="Char Char16"/>
    <w:rsid w:val="00532D6C"/>
    <w:rPr>
      <w:rFonts w:ascii="Times Armenian" w:hAnsi="Times Armenian"/>
      <w:b/>
      <w:lang w:val="en"/>
    </w:rPr>
  </w:style>
  <w:style w:type="character" w:customStyle="1" w:styleId="CharChar15">
    <w:name w:val="Char Char15"/>
    <w:rsid w:val="00532D6C"/>
    <w:rPr>
      <w:rFonts w:ascii="Times Armenian" w:hAnsi="Times Armenian"/>
      <w:i/>
      <w:lang w:val="en"/>
    </w:rPr>
  </w:style>
  <w:style w:type="character" w:customStyle="1" w:styleId="CharChar13">
    <w:name w:val="Char Char13"/>
    <w:rsid w:val="00532D6C"/>
    <w:rPr>
      <w:rFonts w:ascii="Arial Armenian" w:hAnsi="Arial Armenian"/>
      <w:lang w:val="en"/>
    </w:rPr>
  </w:style>
  <w:style w:type="character" w:styleId="CommentReference">
    <w:name w:val="annotation reference"/>
    <w:semiHidden/>
    <w:rsid w:val="00532D6C"/>
    <w:rPr>
      <w:sz w:val="16"/>
      <w:szCs w:val="16"/>
    </w:rPr>
  </w:style>
  <w:style w:type="paragraph" w:styleId="CommentText">
    <w:name w:val="annotation text"/>
    <w:basedOn w:val="Normal"/>
    <w:link w:val="CommentTextChar"/>
    <w:semiHidden/>
    <w:rsid w:val="00532D6C"/>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532D6C"/>
    <w:rPr>
      <w:rFonts w:ascii="Times Armenian" w:eastAsia="Times New Roman" w:hAnsi="Times Armenian" w:cs="Times New Roman"/>
      <w:sz w:val="20"/>
      <w:szCs w:val="20"/>
      <w:lang w:val="en" w:eastAsia="ru-RU"/>
    </w:rPr>
  </w:style>
  <w:style w:type="paragraph" w:styleId="CommentSubject">
    <w:name w:val="annotation subject"/>
    <w:basedOn w:val="CommentText"/>
    <w:next w:val="CommentText"/>
    <w:link w:val="CommentSubjectChar"/>
    <w:semiHidden/>
    <w:rsid w:val="00532D6C"/>
    <w:rPr>
      <w:b/>
      <w:bCs/>
    </w:rPr>
  </w:style>
  <w:style w:type="character" w:customStyle="1" w:styleId="CommentSubjectChar">
    <w:name w:val="Comment Subject Char"/>
    <w:basedOn w:val="CommentTextChar"/>
    <w:link w:val="CommentSubject"/>
    <w:semiHidden/>
    <w:rsid w:val="00532D6C"/>
    <w:rPr>
      <w:rFonts w:ascii="Times Armenian" w:eastAsia="Times New Roman" w:hAnsi="Times Armenian" w:cs="Times New Roman"/>
      <w:b/>
      <w:bCs/>
      <w:sz w:val="20"/>
      <w:szCs w:val="20"/>
      <w:lang w:val="en" w:eastAsia="ru-RU"/>
    </w:rPr>
  </w:style>
  <w:style w:type="paragraph" w:styleId="EndnoteText">
    <w:name w:val="endnote text"/>
    <w:basedOn w:val="Normal"/>
    <w:link w:val="EndnoteTextChar"/>
    <w:semiHidden/>
    <w:rsid w:val="00532D6C"/>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532D6C"/>
    <w:rPr>
      <w:rFonts w:ascii="Times Armenian" w:eastAsia="Times New Roman" w:hAnsi="Times Armenian" w:cs="Times New Roman"/>
      <w:sz w:val="20"/>
      <w:szCs w:val="20"/>
      <w:lang w:val="en" w:eastAsia="ru-RU"/>
    </w:rPr>
  </w:style>
  <w:style w:type="character" w:styleId="EndnoteReference">
    <w:name w:val="endnote reference"/>
    <w:semiHidden/>
    <w:rsid w:val="00532D6C"/>
    <w:rPr>
      <w:vertAlign w:val="superscript"/>
    </w:rPr>
  </w:style>
  <w:style w:type="paragraph" w:styleId="DocumentMap">
    <w:name w:val="Document Map"/>
    <w:basedOn w:val="Normal"/>
    <w:link w:val="DocumentMapChar"/>
    <w:semiHidden/>
    <w:rsid w:val="00532D6C"/>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532D6C"/>
    <w:rPr>
      <w:rFonts w:ascii="Tahoma" w:eastAsia="Times New Roman" w:hAnsi="Tahoma" w:cs="Tahoma"/>
      <w:sz w:val="20"/>
      <w:szCs w:val="20"/>
      <w:shd w:val="clear" w:color="auto" w:fill="000080"/>
      <w:lang w:val="en" w:eastAsia="ru-RU"/>
    </w:rPr>
  </w:style>
  <w:style w:type="paragraph" w:styleId="Revision">
    <w:name w:val="Revision"/>
    <w:hidden/>
    <w:semiHidden/>
    <w:rsid w:val="00532D6C"/>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39"/>
    <w:rsid w:val="00532D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532D6C"/>
    <w:pPr>
      <w:spacing w:line="240" w:lineRule="exact"/>
    </w:pPr>
    <w:rPr>
      <w:rFonts w:ascii="Verdana" w:eastAsia="Times New Roman" w:hAnsi="Verdana" w:cs="Times New Roman"/>
      <w:sz w:val="20"/>
      <w:szCs w:val="20"/>
    </w:rPr>
  </w:style>
  <w:style w:type="paragraph" w:customStyle="1" w:styleId="Style2">
    <w:name w:val="Style2"/>
    <w:basedOn w:val="Normal"/>
    <w:rsid w:val="00532D6C"/>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532D6C"/>
    <w:rPr>
      <w:rFonts w:ascii="Arial Armenian" w:hAnsi="Arial Armenian"/>
      <w:sz w:val="28"/>
      <w:lang w:val="en" w:eastAsia="ru-RU" w:bidi="ar-SA"/>
    </w:rPr>
  </w:style>
  <w:style w:type="character" w:customStyle="1" w:styleId="CharChar21">
    <w:name w:val="Char Char21"/>
    <w:rsid w:val="00532D6C"/>
    <w:rPr>
      <w:rFonts w:ascii="Arial LatArm" w:hAnsi="Arial LatArm"/>
      <w:b/>
      <w:color w:val="0000FF"/>
      <w:lang w:val="en" w:eastAsia="ru-RU" w:bidi="ar-SA"/>
    </w:rPr>
  </w:style>
  <w:style w:type="paragraph" w:styleId="ListParagraph">
    <w:name w:val="List Paragraph"/>
    <w:basedOn w:val="Normal"/>
    <w:link w:val="ListParagraphChar"/>
    <w:uiPriority w:val="34"/>
    <w:qFormat/>
    <w:rsid w:val="00532D6C"/>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532D6C"/>
    <w:rPr>
      <w:rFonts w:ascii="Arial Armenian" w:hAnsi="Arial Armenian"/>
      <w:sz w:val="28"/>
      <w:lang w:val="en" w:eastAsia="ru-RU" w:bidi="ar-SA"/>
    </w:rPr>
  </w:style>
  <w:style w:type="character" w:customStyle="1" w:styleId="CharChar24">
    <w:name w:val="Char Char24"/>
    <w:rsid w:val="00532D6C"/>
    <w:rPr>
      <w:rFonts w:ascii="Arial LatArm" w:hAnsi="Arial LatArm"/>
      <w:b/>
      <w:color w:val="0000FF"/>
      <w:lang w:val="en" w:eastAsia="ru-RU" w:bidi="ar-SA"/>
    </w:rPr>
  </w:style>
  <w:style w:type="paragraph" w:styleId="BlockText">
    <w:name w:val="Block Text"/>
    <w:basedOn w:val="Normal"/>
    <w:rsid w:val="00532D6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rPr>
  </w:style>
  <w:style w:type="paragraph" w:customStyle="1" w:styleId="BodyTextIndent22">
    <w:name w:val="Body Text Indent 2+2"/>
    <w:basedOn w:val="Normal"/>
    <w:next w:val="Normal"/>
    <w:rsid w:val="00532D6C"/>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Normal"/>
    <w:next w:val="Normal"/>
    <w:rsid w:val="00532D6C"/>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Normal"/>
    <w:rsid w:val="00532D6C"/>
    <w:pPr>
      <w:widowControl w:val="0"/>
      <w:bidi/>
      <w:adjustRightInd w:val="0"/>
      <w:spacing w:line="240" w:lineRule="exact"/>
    </w:pPr>
    <w:rPr>
      <w:rFonts w:ascii="Times New Roman" w:eastAsia="Times New Roman" w:hAnsi="Times New Roman" w:cs="Times New Roman"/>
      <w:sz w:val="20"/>
      <w:szCs w:val="20"/>
      <w:lang w:eastAsia="ru-RU" w:bidi="he-IL"/>
    </w:rPr>
  </w:style>
  <w:style w:type="paragraph" w:customStyle="1" w:styleId="xl63">
    <w:name w:val="xl63"/>
    <w:basedOn w:val="Normal"/>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53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53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532D6C"/>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532D6C"/>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532D6C"/>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532D6C"/>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532D6C"/>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532D6C"/>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532D6C"/>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532D6C"/>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532D6C"/>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11">
    <w:name w:val="Указатель 11"/>
    <w:basedOn w:val="Normal"/>
    <w:rsid w:val="00532D6C"/>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10">
    <w:name w:val="Указатель1"/>
    <w:basedOn w:val="Normal"/>
    <w:rsid w:val="00532D6C"/>
    <w:pPr>
      <w:suppressAutoHyphens/>
      <w:spacing w:after="0" w:line="100" w:lineRule="atLeast"/>
    </w:pPr>
    <w:rPr>
      <w:rFonts w:ascii="Times New Roman" w:eastAsia="Times New Roman" w:hAnsi="Times New Roman" w:cs="Times New Roman"/>
      <w:kern w:val="1"/>
      <w:sz w:val="20"/>
      <w:szCs w:val="20"/>
      <w:lang w:eastAsia="ar-SA"/>
    </w:rPr>
  </w:style>
  <w:style w:type="character" w:styleId="FollowedHyperlink">
    <w:name w:val="FollowedHyperlink"/>
    <w:rsid w:val="00532D6C"/>
    <w:rPr>
      <w:color w:val="800080"/>
      <w:u w:val="single"/>
    </w:rPr>
  </w:style>
  <w:style w:type="character" w:customStyle="1" w:styleId="CharCharCharChar1">
    <w:name w:val="Char Char Char Char1"/>
    <w:aliases w:val=" Char Char Char Char Char Char"/>
    <w:rsid w:val="00532D6C"/>
    <w:rPr>
      <w:rFonts w:ascii="Arial LatArm" w:hAnsi="Arial LatArm"/>
      <w:sz w:val="24"/>
      <w:lang w:val="en" w:eastAsia="ru-RU" w:bidi="ar-SA"/>
    </w:rPr>
  </w:style>
  <w:style w:type="character" w:customStyle="1" w:styleId="CharChar">
    <w:name w:val="Char Char"/>
    <w:locked/>
    <w:rsid w:val="00532D6C"/>
    <w:rPr>
      <w:lang w:val="en" w:eastAsia="en-US" w:bidi="ar-SA"/>
    </w:rPr>
  </w:style>
  <w:style w:type="paragraph" w:customStyle="1" w:styleId="Char3CharCharChar">
    <w:name w:val="Char3 Char Char Char"/>
    <w:basedOn w:val="Normal"/>
    <w:next w:val="Normal"/>
    <w:semiHidden/>
    <w:rsid w:val="00532D6C"/>
    <w:pPr>
      <w:spacing w:line="240" w:lineRule="exact"/>
      <w:jc w:val="both"/>
    </w:pPr>
    <w:rPr>
      <w:rFonts w:ascii="Arial" w:eastAsia="Times New Roman" w:hAnsi="Arial" w:cs="Arial"/>
      <w:b/>
      <w:sz w:val="20"/>
      <w:szCs w:val="20"/>
    </w:rPr>
  </w:style>
  <w:style w:type="character" w:customStyle="1" w:styleId="ListParagraphChar">
    <w:name w:val="List Paragraph Char"/>
    <w:link w:val="ListParagraph"/>
    <w:uiPriority w:val="34"/>
    <w:locked/>
    <w:rsid w:val="00532D6C"/>
    <w:rPr>
      <w:rFonts w:ascii="Times Armenian" w:eastAsia="Times New Roman" w:hAnsi="Times Armenian" w:cs="Times New Roman"/>
      <w:sz w:val="24"/>
      <w:szCs w:val="24"/>
      <w:lang w:val="en" w:eastAsia="ru-RU"/>
    </w:rPr>
  </w:style>
  <w:style w:type="character" w:styleId="Emphasis">
    <w:name w:val="Emphasis"/>
    <w:qFormat/>
    <w:rsid w:val="00532D6C"/>
    <w:rPr>
      <w:i/>
      <w:iCs/>
    </w:rPr>
  </w:style>
  <w:style w:type="character" w:customStyle="1" w:styleId="UnresolvedMention1">
    <w:name w:val="Unresolved Mention1"/>
    <w:uiPriority w:val="99"/>
    <w:semiHidden/>
    <w:unhideWhenUsed/>
    <w:rsid w:val="00532D6C"/>
    <w:rPr>
      <w:color w:val="605E5C"/>
      <w:shd w:val="clear" w:color="auto" w:fill="E1DFDD"/>
    </w:rPr>
  </w:style>
  <w:style w:type="paragraph" w:styleId="HTMLPreformatted">
    <w:name w:val="HTML Preformatted"/>
    <w:basedOn w:val="Normal"/>
    <w:link w:val="HTMLPreformattedChar"/>
    <w:uiPriority w:val="99"/>
    <w:unhideWhenUsed/>
    <w:rsid w:val="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uiPriority w:val="99"/>
    <w:rsid w:val="00532D6C"/>
    <w:rPr>
      <w:rFonts w:ascii="Courier New" w:eastAsia="Times New Roman" w:hAnsi="Courier New" w:cs="Times New Roman"/>
      <w:sz w:val="20"/>
      <w:szCs w:val="20"/>
    </w:rPr>
  </w:style>
  <w:style w:type="character" w:customStyle="1" w:styleId="y2iqfc">
    <w:name w:val="y2iqfc"/>
    <w:rsid w:val="0053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252970">
      <w:bodyDiv w:val="1"/>
      <w:marLeft w:val="0"/>
      <w:marRight w:val="0"/>
      <w:marTop w:val="0"/>
      <w:marBottom w:val="0"/>
      <w:divBdr>
        <w:top w:val="none" w:sz="0" w:space="0" w:color="auto"/>
        <w:left w:val="none" w:sz="0" w:space="0" w:color="auto"/>
        <w:bottom w:val="none" w:sz="0" w:space="0" w:color="auto"/>
        <w:right w:val="none" w:sz="0" w:space="0" w:color="auto"/>
      </w:divBdr>
    </w:div>
    <w:div w:id="129475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44854-2F40-48E7-80FF-7CEFB3D6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62</Pages>
  <Words>23311</Words>
  <Characters>132879</Characters>
  <Application>Microsoft Office Word</Application>
  <DocSecurity>0</DocSecurity>
  <Lines>1107</Lines>
  <Paragraphs>311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155879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dsegh.tumanyan@gmx.com</cp:lastModifiedBy>
  <cp:revision>18</cp:revision>
  <dcterms:created xsi:type="dcterms:W3CDTF">2022-08-29T13:35:00Z</dcterms:created>
  <dcterms:modified xsi:type="dcterms:W3CDTF">2024-07-22T10:57:00Z</dcterms:modified>
</cp:coreProperties>
</file>